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569314AA" w14:textId="407989AA"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ԲԱՑ </w:t>
      </w:r>
      <w:r w:rsidR="004E1503" w:rsidRPr="00536CE1">
        <w:rPr>
          <w:rFonts w:ascii="GHEA Grapalat" w:hAnsi="GHEA Grapalat"/>
          <w:i w:val="0"/>
          <w:sz w:val="24"/>
          <w:lang w:val="af-ZA"/>
        </w:rPr>
        <w:t>ՄՐՑՈՒՅԹ</w:t>
      </w:r>
      <w:r w:rsidRPr="00536CE1">
        <w:rPr>
          <w:rFonts w:ascii="GHEA Grapalat" w:hAnsi="GHEA Grapalat"/>
          <w:i w:val="0"/>
          <w:sz w:val="24"/>
          <w:lang w:val="af-ZA"/>
        </w:rPr>
        <w:t>Ի ՄԱՍԻՆ</w:t>
      </w:r>
    </w:p>
    <w:p w14:paraId="638CA66E" w14:textId="77777777" w:rsidR="00642EFE" w:rsidRPr="00536CE1" w:rsidRDefault="00642EFE" w:rsidP="00EF3662">
      <w:pPr>
        <w:pStyle w:val="BodyTextIndent"/>
        <w:spacing w:line="240" w:lineRule="auto"/>
        <w:jc w:val="center"/>
        <w:rPr>
          <w:rFonts w:ascii="GHEA Grapalat" w:hAnsi="GHEA Grapalat"/>
          <w:i w:val="0"/>
          <w:sz w:val="24"/>
          <w:lang w:val="af-ZA"/>
        </w:rPr>
      </w:pPr>
    </w:p>
    <w:p w14:paraId="25D9C0A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Հայտարարության սույն տեքստը հաստատված է </w:t>
      </w:r>
      <w:r w:rsidR="00C0193C" w:rsidRPr="00536CE1">
        <w:rPr>
          <w:rFonts w:ascii="GHEA Grapalat" w:hAnsi="GHEA Grapalat"/>
          <w:i w:val="0"/>
          <w:sz w:val="24"/>
          <w:lang w:val="af-ZA"/>
        </w:rPr>
        <w:t xml:space="preserve">գնահատող </w:t>
      </w:r>
      <w:r w:rsidRPr="00536CE1">
        <w:rPr>
          <w:rFonts w:ascii="GHEA Grapalat" w:hAnsi="GHEA Grapalat"/>
          <w:i w:val="0"/>
          <w:sz w:val="24"/>
          <w:lang w:val="af-ZA"/>
        </w:rPr>
        <w:t>հանձնաժողովի</w:t>
      </w:r>
    </w:p>
    <w:p w14:paraId="4B16713A" w14:textId="118EE3C6" w:rsidR="00536CE1" w:rsidRPr="003E4E74" w:rsidRDefault="00642EFE" w:rsidP="00536CE1">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00FE18BE" w:rsidRPr="00536CE1">
        <w:rPr>
          <w:rFonts w:ascii="GHEA Grapalat" w:hAnsi="GHEA Grapalat"/>
          <w:i w:val="0"/>
          <w:sz w:val="24"/>
          <w:lang w:val="hy-AM"/>
        </w:rPr>
        <w:t>2</w:t>
      </w:r>
      <w:r w:rsidR="0045601A" w:rsidRPr="0069741C">
        <w:rPr>
          <w:rFonts w:ascii="GHEA Grapalat" w:hAnsi="GHEA Grapalat"/>
          <w:i w:val="0"/>
          <w:sz w:val="24"/>
          <w:lang w:val="af-ZA"/>
        </w:rPr>
        <w:t>5</w:t>
      </w:r>
      <w:r w:rsidRPr="00536CE1">
        <w:rPr>
          <w:rFonts w:ascii="GHEA Grapalat" w:hAnsi="GHEA Grapalat"/>
          <w:i w:val="0"/>
          <w:sz w:val="24"/>
          <w:lang w:val="af-ZA"/>
        </w:rPr>
        <w:t xml:space="preserve"> թվականի </w:t>
      </w:r>
      <w:r w:rsidR="002D3285">
        <w:rPr>
          <w:rFonts w:ascii="GHEA Grapalat" w:hAnsi="GHEA Grapalat"/>
          <w:i w:val="0"/>
          <w:sz w:val="24"/>
          <w:lang w:val="hy-AM"/>
        </w:rPr>
        <w:t>ապրիլի 01</w:t>
      </w:r>
      <w:r w:rsidR="0045601A" w:rsidRPr="0069741C">
        <w:rPr>
          <w:rFonts w:ascii="GHEA Grapalat" w:hAnsi="GHEA Grapalat"/>
          <w:i w:val="0"/>
          <w:sz w:val="24"/>
          <w:lang w:val="af-ZA"/>
        </w:rPr>
        <w:t xml:space="preserve"> </w:t>
      </w:r>
      <w:r w:rsidR="00536CE1" w:rsidRPr="00613940">
        <w:rPr>
          <w:rFonts w:ascii="GHEA Grapalat" w:hAnsi="GHEA Grapalat"/>
          <w:i w:val="0"/>
          <w:sz w:val="24"/>
          <w:lang w:val="af-ZA"/>
        </w:rPr>
        <w:t>-</w:t>
      </w:r>
      <w:r w:rsidR="00E20380" w:rsidRPr="00613940">
        <w:rPr>
          <w:rFonts w:ascii="GHEA Grapalat" w:hAnsi="GHEA Grapalat"/>
          <w:i w:val="0"/>
          <w:sz w:val="24"/>
          <w:lang w:val="af-ZA"/>
        </w:rPr>
        <w:t>ի</w:t>
      </w:r>
      <w:r w:rsidRPr="00613940">
        <w:rPr>
          <w:rFonts w:ascii="GHEA Grapalat" w:hAnsi="GHEA Grapalat"/>
          <w:i w:val="0"/>
          <w:sz w:val="24"/>
          <w:lang w:val="af-ZA"/>
        </w:rPr>
        <w:t xml:space="preserve"> </w:t>
      </w:r>
      <w:r w:rsidR="003C53D4" w:rsidRPr="00613940">
        <w:rPr>
          <w:rFonts w:ascii="GHEA Grapalat" w:hAnsi="GHEA Grapalat"/>
          <w:i w:val="0"/>
          <w:sz w:val="24"/>
          <w:lang w:val="af-ZA"/>
        </w:rPr>
        <w:t xml:space="preserve"> </w:t>
      </w:r>
      <w:r w:rsidRPr="00613940">
        <w:rPr>
          <w:rFonts w:ascii="GHEA Grapalat" w:hAnsi="GHEA Grapalat"/>
          <w:i w:val="0"/>
          <w:sz w:val="24"/>
          <w:lang w:val="af-ZA"/>
        </w:rPr>
        <w:t>որոշմամբ</w:t>
      </w:r>
      <w:r w:rsidR="00536CE1" w:rsidRPr="00613940">
        <w:rPr>
          <w:rFonts w:ascii="GHEA Grapalat" w:hAnsi="GHEA Grapalat"/>
          <w:i w:val="0"/>
          <w:sz w:val="22"/>
          <w:szCs w:val="22"/>
          <w:lang w:val="af-ZA"/>
        </w:rPr>
        <w:t xml:space="preserve"> </w:t>
      </w:r>
      <w:r w:rsidR="00536CE1" w:rsidRPr="0071046A">
        <w:rPr>
          <w:rFonts w:ascii="GHEA Grapalat" w:hAnsi="GHEA Grapalat"/>
          <w:i w:val="0"/>
          <w:sz w:val="24"/>
          <w:lang w:val="af-ZA"/>
        </w:rPr>
        <w:t xml:space="preserve">Արձանագրություն թիվ </w:t>
      </w:r>
      <w:r w:rsidR="00C95EF4" w:rsidRPr="0071046A">
        <w:rPr>
          <w:rFonts w:ascii="GHEA Grapalat" w:hAnsi="GHEA Grapalat"/>
          <w:i w:val="0"/>
          <w:sz w:val="24"/>
          <w:lang w:val="af-ZA"/>
        </w:rPr>
        <w:t>3</w:t>
      </w:r>
      <w:r w:rsidR="00536CE1" w:rsidRPr="0071046A">
        <w:rPr>
          <w:rFonts w:ascii="GHEA Grapalat" w:hAnsi="GHEA Grapalat"/>
          <w:i w:val="0"/>
          <w:sz w:val="24"/>
          <w:lang w:val="af-ZA"/>
        </w:rPr>
        <w:t>, կետ  2</w:t>
      </w:r>
    </w:p>
    <w:p w14:paraId="2DC06F5B" w14:textId="0638FFA8" w:rsidR="0091042F" w:rsidRPr="00536CE1" w:rsidRDefault="00642EFE" w:rsidP="00D21F8D">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4A7CC1BC" w14:textId="77777777" w:rsidR="0091042F" w:rsidRPr="00536CE1" w:rsidRDefault="0091042F" w:rsidP="00EF3662">
      <w:pPr>
        <w:pStyle w:val="BodyTextIndent"/>
        <w:spacing w:line="240" w:lineRule="auto"/>
        <w:jc w:val="center"/>
        <w:rPr>
          <w:rFonts w:ascii="GHEA Grapalat" w:hAnsi="GHEA Grapalat"/>
          <w:i w:val="0"/>
          <w:sz w:val="24"/>
          <w:lang w:val="af-ZA"/>
        </w:rPr>
      </w:pPr>
    </w:p>
    <w:p w14:paraId="2F2134AC" w14:textId="3793B899" w:rsidR="0091042F" w:rsidRPr="00536CE1" w:rsidRDefault="00496E18"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w:t>
      </w:r>
      <w:r w:rsidR="00642EFE" w:rsidRPr="00536CE1">
        <w:rPr>
          <w:rFonts w:ascii="GHEA Grapalat" w:hAnsi="GHEA Grapalat"/>
          <w:i w:val="0"/>
          <w:sz w:val="24"/>
          <w:lang w:val="af-ZA"/>
        </w:rPr>
        <w:t>ծածկագիրը`</w:t>
      </w:r>
      <w:r w:rsidR="0091042F" w:rsidRPr="00536CE1">
        <w:rPr>
          <w:rFonts w:ascii="GHEA Grapalat" w:hAnsi="GHEA Grapalat"/>
          <w:i w:val="0"/>
          <w:sz w:val="24"/>
          <w:lang w:val="af-ZA"/>
        </w:rPr>
        <w:t xml:space="preserve"> </w:t>
      </w:r>
      <w:r w:rsidR="00316381" w:rsidRPr="00536CE1">
        <w:rPr>
          <w:rFonts w:ascii="GHEA Grapalat" w:hAnsi="GHEA Grapalat"/>
          <w:i w:val="0"/>
          <w:sz w:val="24"/>
          <w:lang w:val="af-ZA"/>
        </w:rPr>
        <w:t xml:space="preserve"> </w:t>
      </w:r>
      <w:r w:rsidR="00E20380" w:rsidRPr="00536CE1">
        <w:rPr>
          <w:rFonts w:ascii="GHEA Grapalat" w:hAnsi="GHEA Grapalat"/>
          <w:b/>
          <w:i w:val="0"/>
          <w:sz w:val="24"/>
          <w:lang w:val="hy-AM"/>
        </w:rPr>
        <w:t>ԵՔԼ-</w:t>
      </w:r>
      <w:r w:rsidR="00B02A31" w:rsidRPr="00536CE1">
        <w:rPr>
          <w:rFonts w:ascii="GHEA Grapalat" w:hAnsi="GHEA Grapalat"/>
          <w:b/>
          <w:i w:val="0"/>
          <w:sz w:val="24"/>
          <w:lang w:val="af-ZA"/>
        </w:rPr>
        <w:t>Բ</w:t>
      </w:r>
      <w:r w:rsidR="004E1503" w:rsidRPr="00536CE1">
        <w:rPr>
          <w:rFonts w:ascii="GHEA Grapalat" w:hAnsi="GHEA Grapalat"/>
          <w:b/>
          <w:i w:val="0"/>
          <w:sz w:val="24"/>
          <w:lang w:val="af-ZA"/>
        </w:rPr>
        <w:t>Մ</w:t>
      </w:r>
      <w:r w:rsidR="00012347" w:rsidRPr="00536CE1">
        <w:rPr>
          <w:rFonts w:ascii="GHEA Grapalat" w:hAnsi="GHEA Grapalat"/>
          <w:b/>
          <w:i w:val="0"/>
          <w:sz w:val="24"/>
          <w:lang w:val="af-ZA"/>
        </w:rPr>
        <w:t>ԱՊ</w:t>
      </w:r>
      <w:r w:rsidR="00B02A31" w:rsidRPr="00536CE1">
        <w:rPr>
          <w:rFonts w:ascii="GHEA Grapalat" w:hAnsi="GHEA Grapalat"/>
          <w:b/>
          <w:i w:val="0"/>
          <w:sz w:val="24"/>
          <w:lang w:val="af-ZA"/>
        </w:rPr>
        <w:t>ՁԲ</w:t>
      </w:r>
      <w:r w:rsidR="00E20380" w:rsidRPr="00536CE1">
        <w:rPr>
          <w:rFonts w:ascii="GHEA Grapalat" w:hAnsi="GHEA Grapalat"/>
          <w:b/>
          <w:i w:val="0"/>
          <w:sz w:val="24"/>
          <w:lang w:val="hy-AM"/>
        </w:rPr>
        <w:t>-</w:t>
      </w:r>
      <w:r w:rsidR="008D5CD5" w:rsidRPr="00536CE1">
        <w:rPr>
          <w:rFonts w:ascii="GHEA Grapalat" w:hAnsi="GHEA Grapalat"/>
          <w:b/>
          <w:i w:val="0"/>
          <w:sz w:val="24"/>
          <w:lang w:val="af-ZA"/>
        </w:rPr>
        <w:t>2</w:t>
      </w:r>
      <w:r w:rsidR="005F19E6">
        <w:rPr>
          <w:rFonts w:ascii="GHEA Grapalat" w:hAnsi="GHEA Grapalat"/>
          <w:b/>
          <w:i w:val="0"/>
          <w:sz w:val="24"/>
          <w:lang w:val="af-ZA"/>
        </w:rPr>
        <w:t>5</w:t>
      </w:r>
      <w:r w:rsidR="008D5CD5" w:rsidRPr="00536CE1">
        <w:rPr>
          <w:rFonts w:ascii="GHEA Grapalat" w:hAnsi="GHEA Grapalat"/>
          <w:b/>
          <w:i w:val="0"/>
          <w:sz w:val="24"/>
          <w:lang w:val="af-ZA"/>
        </w:rPr>
        <w:t>/</w:t>
      </w:r>
      <w:r w:rsidR="0045601A">
        <w:rPr>
          <w:rFonts w:ascii="GHEA Grapalat" w:hAnsi="GHEA Grapalat"/>
          <w:b/>
          <w:i w:val="0"/>
          <w:sz w:val="24"/>
          <w:lang w:val="af-ZA"/>
        </w:rPr>
        <w:t>2</w:t>
      </w:r>
      <w:r w:rsidR="009F18D0" w:rsidRPr="00536CE1">
        <w:rPr>
          <w:rFonts w:ascii="GHEA Grapalat" w:hAnsi="GHEA Grapalat"/>
          <w:i w:val="0"/>
          <w:sz w:val="24"/>
          <w:u w:val="single"/>
          <w:lang w:val="af-ZA"/>
        </w:rPr>
        <w:t xml:space="preserve">     </w:t>
      </w:r>
    </w:p>
    <w:p w14:paraId="519605A6" w14:textId="77777777" w:rsidR="00E015AD" w:rsidRPr="005B02BB" w:rsidRDefault="00E015AD" w:rsidP="00E015AD">
      <w:pPr>
        <w:pStyle w:val="BodyTextIndent"/>
        <w:spacing w:line="240" w:lineRule="auto"/>
        <w:rPr>
          <w:rFonts w:ascii="GHEA Grapalat" w:hAnsi="GHEA Grapalat"/>
          <w:i w:val="0"/>
          <w:lang w:val="af-ZA"/>
        </w:rPr>
      </w:pPr>
    </w:p>
    <w:p w14:paraId="036393B1" w14:textId="77777777" w:rsidR="00E015AD" w:rsidRPr="006A73AB" w:rsidRDefault="00E015AD" w:rsidP="00E015AD">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Պատվիրատուն` </w:t>
      </w:r>
      <w:r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Pr="006A73AB">
        <w:rPr>
          <w:rFonts w:ascii="GHEA Grapalat" w:hAnsi="GHEA Grapalat"/>
          <w:i w:val="0"/>
          <w:sz w:val="22"/>
          <w:szCs w:val="22"/>
          <w:lang w:val="hy-AM"/>
        </w:rPr>
        <w:t xml:space="preserve"> ք․ Երևան, Բուզանդի 1/4</w:t>
      </w:r>
      <w:r>
        <w:rPr>
          <w:rFonts w:ascii="GHEA Grapalat" w:hAnsi="GHEA Grapalat"/>
          <w:i w:val="0"/>
          <w:sz w:val="22"/>
          <w:szCs w:val="22"/>
          <w:lang w:val="hy-AM"/>
        </w:rPr>
        <w:t xml:space="preserve"> </w:t>
      </w:r>
      <w:r w:rsidRPr="006A73AB">
        <w:rPr>
          <w:rFonts w:ascii="GHEA Grapalat" w:hAnsi="GHEA Grapalat"/>
          <w:i w:val="0"/>
          <w:sz w:val="22"/>
          <w:szCs w:val="22"/>
          <w:lang w:val="af-ZA"/>
        </w:rPr>
        <w:t>հասցեում,հայտարարում է բաց մրցույթ, որն իրականացվում է մեկ փուլով:</w:t>
      </w:r>
    </w:p>
    <w:p w14:paraId="1E258D5F" w14:textId="091496B0"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Pr="006A73AB">
        <w:rPr>
          <w:rFonts w:ascii="GHEA Grapalat" w:hAnsi="GHEA Grapalat"/>
          <w:i w:val="0"/>
          <w:sz w:val="22"/>
          <w:szCs w:val="22"/>
          <w:lang w:val="af-ZA"/>
        </w:rPr>
        <w:t>Սույն ընթացակարգի</w:t>
      </w:r>
      <w:bookmarkEnd w:id="0"/>
      <w:r w:rsidRPr="006A73AB">
        <w:rPr>
          <w:rFonts w:ascii="GHEA Grapalat" w:hAnsi="GHEA Grapalat"/>
          <w:i w:val="0"/>
          <w:sz w:val="22"/>
          <w:szCs w:val="22"/>
          <w:lang w:val="af-ZA"/>
        </w:rPr>
        <w:t xml:space="preserve"> արդյունքում </w:t>
      </w:r>
      <w:r w:rsidRPr="006A73AB">
        <w:rPr>
          <w:rFonts w:ascii="GHEA Grapalat" w:hAnsi="GHEA Grapalat"/>
          <w:i w:val="0"/>
          <w:sz w:val="22"/>
          <w:szCs w:val="22"/>
          <w:lang w:val="hy-AM"/>
        </w:rPr>
        <w:t>ընտրված</w:t>
      </w:r>
      <w:r w:rsidRPr="006A73AB">
        <w:rPr>
          <w:rFonts w:ascii="GHEA Grapalat" w:hAnsi="GHEA Grapalat"/>
          <w:i w:val="0"/>
          <w:sz w:val="22"/>
          <w:szCs w:val="22"/>
          <w:lang w:val="af-ZA"/>
        </w:rPr>
        <w:t xml:space="preserve"> մասնակցին սահմանված կարգով կառաջարկվի կնքել </w:t>
      </w:r>
      <w:r w:rsidR="00A90B1A">
        <w:rPr>
          <w:rFonts w:ascii="GHEA Grapalat" w:hAnsi="GHEA Grapalat"/>
          <w:i w:val="0"/>
          <w:sz w:val="22"/>
          <w:szCs w:val="22"/>
          <w:lang w:val="en-US"/>
        </w:rPr>
        <w:t>լուսատեխնիկակա</w:t>
      </w:r>
      <w:r w:rsidR="007F6283">
        <w:rPr>
          <w:rFonts w:ascii="GHEA Grapalat" w:hAnsi="GHEA Grapalat"/>
          <w:i w:val="0"/>
          <w:sz w:val="22"/>
          <w:szCs w:val="22"/>
          <w:lang w:val="en-US"/>
        </w:rPr>
        <w:t>ն</w:t>
      </w:r>
      <w:r w:rsidR="00A90B1A" w:rsidRPr="00D56FD5">
        <w:rPr>
          <w:rFonts w:ascii="GHEA Grapalat" w:hAnsi="GHEA Grapalat"/>
          <w:i w:val="0"/>
          <w:sz w:val="22"/>
          <w:szCs w:val="22"/>
          <w:lang w:val="af-ZA"/>
        </w:rPr>
        <w:t xml:space="preserve"> </w:t>
      </w:r>
      <w:r w:rsidR="00A90B1A">
        <w:rPr>
          <w:rFonts w:ascii="GHEA Grapalat" w:hAnsi="GHEA Grapalat"/>
          <w:i w:val="0"/>
          <w:sz w:val="22"/>
          <w:szCs w:val="22"/>
          <w:lang w:val="en-US"/>
        </w:rPr>
        <w:t>ապրանքների</w:t>
      </w:r>
      <w:r w:rsidRPr="006A73AB">
        <w:rPr>
          <w:rFonts w:ascii="GHEA Grapalat" w:hAnsi="GHEA Grapalat"/>
          <w:i w:val="0"/>
          <w:sz w:val="22"/>
          <w:szCs w:val="22"/>
          <w:lang w:val="hy-AM"/>
        </w:rPr>
        <w:t xml:space="preserve"> </w:t>
      </w:r>
      <w:r w:rsidRPr="006A73AB">
        <w:rPr>
          <w:rFonts w:ascii="GHEA Grapalat" w:hAnsi="GHEA Grapalat"/>
          <w:i w:val="0"/>
          <w:sz w:val="22"/>
          <w:szCs w:val="22"/>
          <w:lang w:val="af-ZA"/>
        </w:rPr>
        <w:t xml:space="preserve">մատակարարման պայմանագիր (այսուհետ` պայմանագիր)։ </w:t>
      </w:r>
    </w:p>
    <w:p w14:paraId="21AD4576" w14:textId="77777777"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F4E9271" w14:textId="77777777" w:rsidR="00E015AD" w:rsidRPr="006A73AB" w:rsidRDefault="00E015AD" w:rsidP="00E015AD">
      <w:pPr>
        <w:ind w:firstLine="720"/>
        <w:jc w:val="both"/>
        <w:rPr>
          <w:rFonts w:ascii="GHEA Grapalat" w:hAnsi="GHEA Grapalat"/>
          <w:sz w:val="22"/>
          <w:szCs w:val="22"/>
          <w:lang w:val="af-ZA"/>
        </w:rPr>
      </w:pPr>
      <w:r w:rsidRPr="006A73AB">
        <w:rPr>
          <w:rFonts w:ascii="GHEA Grapalat" w:hAnsi="GHEA Grapalat"/>
          <w:sz w:val="22"/>
          <w:szCs w:val="22"/>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454B2F8" w14:textId="77777777" w:rsidR="00E015AD" w:rsidRPr="006A73AB" w:rsidRDefault="00E015AD" w:rsidP="00E015AD">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մասնակիցը որոշվում է </w:t>
      </w:r>
      <w:bookmarkStart w:id="1" w:name="_Hlk23167512"/>
      <w:r w:rsidRPr="006A73AB">
        <w:rPr>
          <w:rFonts w:ascii="GHEA Grapalat" w:hAnsi="GHEA Grapalat"/>
          <w:i w:val="0"/>
          <w:sz w:val="22"/>
          <w:szCs w:val="22"/>
          <w:lang w:val="af-ZA"/>
        </w:rPr>
        <w:t xml:space="preserve">ոչ գնային պայմաններով բավարար գնահատված </w:t>
      </w:r>
      <w:bookmarkEnd w:id="1"/>
      <w:r w:rsidRPr="006A73AB">
        <w:rPr>
          <w:rFonts w:ascii="GHEA Grapalat" w:hAnsi="GHEA Grapalat"/>
          <w:i w:val="0"/>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062BD98" w14:textId="77777777" w:rsidR="00E015AD" w:rsidRPr="006A73AB" w:rsidRDefault="00E015AD" w:rsidP="00E015AD">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7104077" w14:textId="6836DBE1" w:rsidR="00E015AD" w:rsidRPr="008A1225" w:rsidRDefault="00E015AD" w:rsidP="00E015AD">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փաստաթղթային ձևով</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af-ZA"/>
        </w:rPr>
        <w:t xml:space="preserve">մինչև սույն հայտարարության հրապարակման օրվանից </w:t>
      </w:r>
      <w:r w:rsidRPr="000728B7">
        <w:rPr>
          <w:rFonts w:ascii="GHEA Grapalat" w:hAnsi="GHEA Grapalat"/>
          <w:i w:val="0"/>
          <w:sz w:val="22"/>
          <w:szCs w:val="22"/>
          <w:lang w:val="af-ZA"/>
        </w:rPr>
        <w:t xml:space="preserve">հաշված </w:t>
      </w:r>
      <w:r w:rsidR="00575186" w:rsidRPr="005F318D">
        <w:rPr>
          <w:rFonts w:ascii="GHEA Grapalat" w:hAnsi="GHEA Grapalat"/>
          <w:i w:val="0"/>
          <w:sz w:val="22"/>
          <w:szCs w:val="22"/>
          <w:lang w:val="af-ZA"/>
        </w:rPr>
        <w:t>1</w:t>
      </w:r>
      <w:r w:rsidR="002D3285" w:rsidRPr="005F318D">
        <w:rPr>
          <w:rFonts w:ascii="GHEA Grapalat" w:hAnsi="GHEA Grapalat"/>
          <w:i w:val="0"/>
          <w:sz w:val="22"/>
          <w:szCs w:val="22"/>
          <w:lang w:val="hy-AM"/>
        </w:rPr>
        <w:t>5</w:t>
      </w:r>
      <w:r w:rsidRPr="005F318D">
        <w:rPr>
          <w:rFonts w:ascii="GHEA Grapalat" w:hAnsi="GHEA Grapalat"/>
          <w:i w:val="0"/>
          <w:sz w:val="22"/>
          <w:szCs w:val="22"/>
          <w:lang w:val="af-ZA"/>
        </w:rPr>
        <w:t>-րդ</w:t>
      </w:r>
      <w:r w:rsidRPr="000728B7">
        <w:rPr>
          <w:rFonts w:ascii="GHEA Grapalat" w:hAnsi="GHEA Grapalat"/>
          <w:i w:val="0"/>
          <w:sz w:val="22"/>
          <w:szCs w:val="22"/>
          <w:lang w:val="af-ZA"/>
        </w:rPr>
        <w:t xml:space="preserve"> օրվա ժամը </w:t>
      </w:r>
      <w:r w:rsidRPr="000728B7">
        <w:rPr>
          <w:rFonts w:ascii="GHEA Grapalat" w:hAnsi="GHEA Grapalat"/>
          <w:i w:val="0"/>
          <w:sz w:val="22"/>
          <w:szCs w:val="22"/>
          <w:u w:val="single"/>
          <w:lang w:val="hy-AM"/>
        </w:rPr>
        <w:t>11։00</w:t>
      </w:r>
      <w:r w:rsidRPr="000728B7">
        <w:rPr>
          <w:rFonts w:ascii="GHEA Grapalat" w:hAnsi="GHEA Grapalat"/>
          <w:i w:val="0"/>
          <w:sz w:val="22"/>
          <w:szCs w:val="22"/>
          <w:lang w:val="af-ZA"/>
        </w:rPr>
        <w:t>:</w:t>
      </w:r>
      <w:r w:rsidRPr="008A1225">
        <w:rPr>
          <w:rFonts w:ascii="GHEA Grapalat" w:hAnsi="GHEA Grapalat"/>
          <w:b/>
          <w:i w:val="0"/>
          <w:sz w:val="22"/>
          <w:szCs w:val="22"/>
          <w:lang w:val="af-ZA"/>
        </w:rPr>
        <w:t xml:space="preserve"> </w:t>
      </w:r>
    </w:p>
    <w:p w14:paraId="458603AD" w14:textId="77777777" w:rsidR="00E015AD" w:rsidRPr="006A73AB" w:rsidRDefault="00E015AD" w:rsidP="00E015AD">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Հայտերը, հայերենից բացի, կարող են ներկայացվել նաև անգլերեն կամ ռուսերեն: </w:t>
      </w:r>
    </w:p>
    <w:p w14:paraId="4147D3CC" w14:textId="0BEAAEBD" w:rsidR="00E015AD" w:rsidRPr="00156C4A" w:rsidRDefault="00E015AD" w:rsidP="00E015AD">
      <w:pPr>
        <w:pStyle w:val="BodyTextIndent"/>
        <w:spacing w:line="240" w:lineRule="auto"/>
        <w:ind w:firstLine="708"/>
        <w:rPr>
          <w:rFonts w:ascii="GHEA Grapalat" w:hAnsi="GHEA Grapalat"/>
          <w:b/>
          <w:i w:val="0"/>
          <w:sz w:val="22"/>
          <w:szCs w:val="22"/>
          <w:lang w:val="af-ZA"/>
        </w:rPr>
      </w:pPr>
      <w:r w:rsidRPr="006A73AB">
        <w:rPr>
          <w:rFonts w:ascii="GHEA Grapalat" w:hAnsi="GHEA Grapalat"/>
          <w:i w:val="0"/>
          <w:sz w:val="22"/>
          <w:szCs w:val="22"/>
          <w:lang w:val="af-ZA"/>
        </w:rPr>
        <w:t xml:space="preserve">Հայտերի բացումը տեղի կունենա </w:t>
      </w:r>
      <w:r w:rsidRPr="006A73AB">
        <w:rPr>
          <w:rFonts w:ascii="GHEA Grapalat" w:hAnsi="GHEA Grapalat"/>
          <w:i w:val="0"/>
          <w:sz w:val="22"/>
          <w:szCs w:val="22"/>
          <w:lang w:val="hy-AM"/>
        </w:rPr>
        <w:t xml:space="preserve">ք․ Երևան, Բուզանդի 1/4 </w:t>
      </w:r>
      <w:r w:rsidRPr="006A73AB">
        <w:rPr>
          <w:rFonts w:ascii="GHEA Grapalat" w:hAnsi="GHEA Grapalat"/>
          <w:i w:val="0"/>
          <w:sz w:val="22"/>
          <w:szCs w:val="22"/>
          <w:lang w:val="af-ZA"/>
        </w:rPr>
        <w:t xml:space="preserve">հասցեում,  </w:t>
      </w:r>
      <w:r w:rsidR="00C71D51">
        <w:rPr>
          <w:rFonts w:ascii="GHEA Grapalat" w:hAnsi="GHEA Grapalat"/>
          <w:i w:val="0"/>
          <w:sz w:val="22"/>
          <w:szCs w:val="22"/>
          <w:lang w:val="af-ZA"/>
        </w:rPr>
        <w:t>202</w:t>
      </w:r>
      <w:r w:rsidR="00C71D51">
        <w:rPr>
          <w:rFonts w:ascii="GHEA Grapalat" w:hAnsi="GHEA Grapalat"/>
          <w:i w:val="0"/>
          <w:sz w:val="22"/>
          <w:szCs w:val="22"/>
          <w:lang w:val="hy-AM"/>
        </w:rPr>
        <w:t>5</w:t>
      </w:r>
      <w:r w:rsidRPr="00EA5E48">
        <w:rPr>
          <w:rFonts w:ascii="GHEA Grapalat" w:hAnsi="GHEA Grapalat"/>
          <w:i w:val="0"/>
          <w:sz w:val="22"/>
          <w:szCs w:val="22"/>
          <w:lang w:val="af-ZA"/>
        </w:rPr>
        <w:t>թ</w:t>
      </w:r>
      <w:r w:rsidRPr="00EA5E48">
        <w:rPr>
          <w:rFonts w:ascii="Cambria Math" w:hAnsi="Cambria Math" w:cs="Cambria Math"/>
          <w:i w:val="0"/>
          <w:sz w:val="22"/>
          <w:szCs w:val="22"/>
          <w:lang w:val="af-ZA"/>
        </w:rPr>
        <w:t>․</w:t>
      </w:r>
      <w:r w:rsidRPr="00EA5E48">
        <w:rPr>
          <w:rFonts w:ascii="GHEA Grapalat" w:hAnsi="GHEA Grapalat"/>
          <w:i w:val="0"/>
          <w:sz w:val="22"/>
          <w:szCs w:val="22"/>
          <w:lang w:val="af-ZA"/>
        </w:rPr>
        <w:t xml:space="preserve"> </w:t>
      </w:r>
      <w:r>
        <w:rPr>
          <w:rFonts w:ascii="GHEA Grapalat" w:hAnsi="GHEA Grapalat"/>
          <w:b/>
          <w:i w:val="0"/>
          <w:sz w:val="22"/>
          <w:szCs w:val="22"/>
          <w:lang w:val="af-ZA"/>
        </w:rPr>
        <w:t xml:space="preserve"> </w:t>
      </w:r>
      <w:r w:rsidR="005101AE" w:rsidRPr="008C238A">
        <w:rPr>
          <w:rFonts w:ascii="GHEA Grapalat" w:hAnsi="GHEA Grapalat"/>
          <w:b/>
          <w:i w:val="0"/>
          <w:sz w:val="22"/>
          <w:szCs w:val="22"/>
          <w:lang w:val="hy-AM"/>
        </w:rPr>
        <w:t>ապրիլի 16</w:t>
      </w:r>
      <w:r w:rsidRPr="008C238A">
        <w:rPr>
          <w:rFonts w:ascii="GHEA Grapalat" w:hAnsi="GHEA Grapalat"/>
          <w:b/>
          <w:i w:val="0"/>
          <w:sz w:val="22"/>
          <w:szCs w:val="22"/>
          <w:lang w:val="af-ZA"/>
        </w:rPr>
        <w:t>-ին</w:t>
      </w:r>
      <w:r w:rsidR="0039544B">
        <w:rPr>
          <w:rFonts w:ascii="GHEA Grapalat" w:hAnsi="GHEA Grapalat"/>
          <w:b/>
          <w:i w:val="0"/>
          <w:sz w:val="22"/>
          <w:szCs w:val="22"/>
          <w:lang w:val="hy-AM"/>
        </w:rPr>
        <w:t>,</w:t>
      </w:r>
      <w:r w:rsidRPr="00156C4A">
        <w:rPr>
          <w:rFonts w:ascii="GHEA Grapalat" w:hAnsi="GHEA Grapalat"/>
          <w:b/>
          <w:i w:val="0"/>
          <w:sz w:val="22"/>
          <w:szCs w:val="22"/>
          <w:lang w:val="af-ZA"/>
        </w:rPr>
        <w:t xml:space="preserve"> ժամը  11։00-ին։   </w:t>
      </w:r>
    </w:p>
    <w:p w14:paraId="7B950BAD" w14:textId="77777777" w:rsidR="00E015AD" w:rsidRPr="006A73AB" w:rsidRDefault="00E015AD" w:rsidP="00E015AD">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1FEDF27F" w14:textId="77777777" w:rsidR="00E015AD" w:rsidRPr="006A73AB" w:rsidRDefault="00E015AD" w:rsidP="00E015AD">
      <w:pPr>
        <w:pStyle w:val="BodyTextIndent"/>
        <w:spacing w:line="240" w:lineRule="auto"/>
        <w:rPr>
          <w:rFonts w:ascii="GHEA Grapalat" w:hAnsi="GHEA Grapalat"/>
          <w:i w:val="0"/>
          <w:sz w:val="22"/>
          <w:szCs w:val="22"/>
          <w:lang w:val="hy-AM"/>
        </w:rPr>
      </w:pPr>
    </w:p>
    <w:p w14:paraId="067CB55A" w14:textId="77777777" w:rsidR="00E015AD" w:rsidRPr="002A18E2" w:rsidRDefault="00E015AD" w:rsidP="00E015AD">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Սույն հայտարարության հետ կապված լրացուցիչ տեղեկություններ ստանալու համար կարող եք դիմել գնահատող հանձնաժողովի քարտուղար ` Նարինե Աբրահամյանին</w:t>
      </w:r>
    </w:p>
    <w:p w14:paraId="7945EE8C" w14:textId="77777777" w:rsidR="00E015AD" w:rsidRPr="006A73AB" w:rsidRDefault="00E015AD" w:rsidP="00E015AD">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0ADD5B30" w14:textId="77777777" w:rsidR="00E015AD" w:rsidRPr="006A73AB" w:rsidRDefault="00E015AD" w:rsidP="00E015AD">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Pr="006A73AB">
        <w:rPr>
          <w:rFonts w:ascii="GHEA Grapalat" w:hAnsi="GHEA Grapalat"/>
          <w:i w:val="0"/>
          <w:sz w:val="22"/>
          <w:szCs w:val="22"/>
          <w:lang w:val="af-ZA"/>
        </w:rPr>
        <w:t xml:space="preserve"> 010 54 39 80, </w:t>
      </w:r>
    </w:p>
    <w:p w14:paraId="68FFEA52" w14:textId="77777777" w:rsidR="00E015AD" w:rsidRPr="006A73AB" w:rsidRDefault="00E015AD" w:rsidP="00E015AD">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Pr="006A73AB">
        <w:rPr>
          <w:rFonts w:ascii="GHEA Grapalat" w:hAnsi="GHEA Grapalat"/>
          <w:i w:val="0"/>
          <w:sz w:val="22"/>
          <w:szCs w:val="22"/>
          <w:lang w:val="af-ZA"/>
        </w:rPr>
        <w:t>ոստ</w:t>
      </w:r>
      <w:r>
        <w:rPr>
          <w:rFonts w:ascii="GHEA Grapalat" w:hAnsi="GHEA Grapalat"/>
          <w:i w:val="0"/>
          <w:sz w:val="22"/>
          <w:szCs w:val="22"/>
          <w:lang w:val="hy-AM"/>
        </w:rPr>
        <w:t>՝</w:t>
      </w:r>
      <w:r w:rsidRPr="006A73AB">
        <w:rPr>
          <w:rFonts w:ascii="GHEA Grapalat" w:hAnsi="GHEA Grapalat"/>
          <w:i w:val="0"/>
          <w:sz w:val="22"/>
          <w:szCs w:val="22"/>
          <w:lang w:val="af-ZA"/>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3CCD3A3C" w14:textId="77777777" w:rsidR="00E015AD" w:rsidRPr="006A73AB" w:rsidRDefault="00E015AD" w:rsidP="00E015AD">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283FDF99" w14:textId="77777777" w:rsidR="00E015AD" w:rsidRPr="005B02BB" w:rsidRDefault="00E015AD" w:rsidP="00E015AD">
      <w:pPr>
        <w:pStyle w:val="BodyTextIndent3"/>
        <w:spacing w:after="240" w:line="240" w:lineRule="auto"/>
        <w:ind w:firstLine="709"/>
        <w:rPr>
          <w:rFonts w:ascii="GHEA Grapalat" w:hAnsi="GHEA Grapalat" w:cs="Sylfaen"/>
          <w:b/>
          <w:lang w:val="es-ES"/>
        </w:rPr>
      </w:pPr>
    </w:p>
    <w:p w14:paraId="3571B538" w14:textId="77777777" w:rsidR="00E015AD" w:rsidRPr="005B02BB" w:rsidRDefault="00E015AD" w:rsidP="00E015AD">
      <w:pPr>
        <w:pStyle w:val="BodyTextIndent"/>
        <w:spacing w:line="240" w:lineRule="auto"/>
        <w:ind w:left="1404"/>
        <w:rPr>
          <w:rFonts w:ascii="GHEA Grapalat" w:hAnsi="GHEA Grapalat"/>
          <w:i w:val="0"/>
          <w:lang w:val="af-ZA"/>
        </w:rPr>
      </w:pPr>
    </w:p>
    <w:p w14:paraId="6641E781" w14:textId="77777777" w:rsidR="00E015AD" w:rsidRPr="005B02BB" w:rsidRDefault="00E015AD" w:rsidP="00E015AD">
      <w:pPr>
        <w:pStyle w:val="BodyTextIndent"/>
        <w:spacing w:line="240" w:lineRule="auto"/>
        <w:ind w:left="1404"/>
        <w:rPr>
          <w:rFonts w:ascii="GHEA Grapalat" w:hAnsi="GHEA Grapalat"/>
          <w:i w:val="0"/>
          <w:lang w:val="af-ZA"/>
        </w:rPr>
      </w:pPr>
    </w:p>
    <w:p w14:paraId="095B289E" w14:textId="77777777" w:rsidR="00E015AD" w:rsidRPr="005B02BB" w:rsidRDefault="00E015AD" w:rsidP="00E015AD">
      <w:pPr>
        <w:pStyle w:val="BodyText"/>
        <w:ind w:right="-7" w:firstLine="567"/>
        <w:jc w:val="right"/>
        <w:rPr>
          <w:rFonts w:ascii="GHEA Grapalat" w:hAnsi="GHEA Grapalat" w:cs="Sylfaen"/>
          <w:i/>
          <w:sz w:val="22"/>
          <w:lang w:val="af-ZA"/>
        </w:rPr>
      </w:pPr>
    </w:p>
    <w:p w14:paraId="0931E655" w14:textId="77777777" w:rsidR="00E015AD" w:rsidRPr="005B02BB" w:rsidRDefault="00E015AD" w:rsidP="00E015AD">
      <w:pPr>
        <w:pStyle w:val="BodyText"/>
        <w:ind w:right="-7" w:firstLine="567"/>
        <w:jc w:val="right"/>
        <w:rPr>
          <w:rFonts w:ascii="GHEA Grapalat" w:hAnsi="GHEA Grapalat" w:cs="Sylfaen"/>
          <w:i/>
          <w:sz w:val="22"/>
          <w:lang w:val="af-ZA"/>
        </w:rPr>
      </w:pPr>
    </w:p>
    <w:p w14:paraId="60B7B477" w14:textId="6F64EBE6" w:rsidR="00E015AD" w:rsidRDefault="00E015AD" w:rsidP="0034566E">
      <w:pPr>
        <w:pStyle w:val="BodyText"/>
        <w:spacing w:after="0"/>
        <w:ind w:firstLine="567"/>
        <w:jc w:val="center"/>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02932116" w14:textId="77777777" w:rsidR="00E015AD" w:rsidRPr="001D5FBA" w:rsidRDefault="00E015AD" w:rsidP="00E015AD">
      <w:pPr>
        <w:pStyle w:val="BodyText"/>
        <w:spacing w:after="0"/>
        <w:ind w:firstLine="567"/>
        <w:jc w:val="right"/>
        <w:rPr>
          <w:rFonts w:ascii="GHEA Grapalat" w:hAnsi="GHEA Grapalat" w:cs="Sylfaen"/>
          <w:i/>
          <w:lang w:val="af-ZA"/>
        </w:rPr>
      </w:pPr>
      <w:r w:rsidRPr="00536CE1">
        <w:rPr>
          <w:rFonts w:ascii="GHEA Grapalat" w:hAnsi="GHEA Grapalat" w:cs="Sylfaen"/>
          <w:i/>
        </w:rPr>
        <w:lastRenderedPageBreak/>
        <w:t>Հաստատված</w:t>
      </w:r>
      <w:r w:rsidRPr="001D5FBA">
        <w:rPr>
          <w:rFonts w:ascii="GHEA Grapalat" w:hAnsi="GHEA Grapalat" w:cs="Sylfaen"/>
          <w:i/>
          <w:lang w:val="af-ZA"/>
        </w:rPr>
        <w:t xml:space="preserve"> </w:t>
      </w:r>
      <w:r w:rsidRPr="00536CE1">
        <w:rPr>
          <w:rFonts w:ascii="GHEA Grapalat" w:hAnsi="GHEA Grapalat" w:cs="Sylfaen"/>
          <w:i/>
        </w:rPr>
        <w:t>է</w:t>
      </w:r>
    </w:p>
    <w:p w14:paraId="6168F306" w14:textId="05DCB79A" w:rsidR="00E015AD" w:rsidRPr="001D5FBA" w:rsidRDefault="00E015AD" w:rsidP="00E015AD">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Pr>
          <w:rFonts w:ascii="GHEA Grapalat" w:hAnsi="GHEA Grapalat" w:cs="Sylfaen"/>
          <w:i/>
          <w:lang w:val="af-ZA"/>
        </w:rPr>
        <w:t>-2</w:t>
      </w:r>
      <w:r w:rsidR="0045601A">
        <w:rPr>
          <w:rFonts w:ascii="GHEA Grapalat" w:hAnsi="GHEA Grapalat" w:cs="Sylfaen"/>
          <w:i/>
          <w:lang w:val="af-ZA"/>
        </w:rPr>
        <w:t>5/2</w:t>
      </w:r>
      <w:r>
        <w:rPr>
          <w:rFonts w:ascii="GHEA Grapalat" w:hAnsi="GHEA Grapalat" w:cs="Sylfaen"/>
          <w:i/>
          <w:lang w:val="af-ZA"/>
        </w:rPr>
        <w:t xml:space="preserve"> </w:t>
      </w:r>
      <w:r w:rsidRPr="009B5EFD">
        <w:rPr>
          <w:rFonts w:ascii="GHEA Grapalat" w:hAnsi="GHEA Grapalat" w:cs="Sylfaen"/>
          <w:i/>
        </w:rPr>
        <w:t>ծածկագրով</w:t>
      </w:r>
      <w:r w:rsidRPr="001D5FBA">
        <w:rPr>
          <w:rFonts w:ascii="GHEA Grapalat" w:hAnsi="GHEA Grapalat" w:cs="Sylfaen"/>
          <w:i/>
          <w:lang w:val="af-ZA"/>
        </w:rPr>
        <w:t xml:space="preserve"> </w:t>
      </w:r>
    </w:p>
    <w:p w14:paraId="12402991" w14:textId="77777777" w:rsidR="00E015AD" w:rsidRPr="001D5FBA" w:rsidRDefault="00E015AD" w:rsidP="00E015AD">
      <w:pPr>
        <w:pStyle w:val="BodyText"/>
        <w:spacing w:after="0"/>
        <w:ind w:right="-7" w:firstLine="567"/>
        <w:jc w:val="right"/>
        <w:rPr>
          <w:rFonts w:ascii="GHEA Grapalat" w:hAnsi="GHEA Grapalat" w:cs="Sylfaen"/>
          <w:i/>
          <w:lang w:val="af-ZA"/>
        </w:rPr>
      </w:pPr>
      <w:r w:rsidRPr="009B5EFD">
        <w:rPr>
          <w:rFonts w:ascii="GHEA Grapalat" w:hAnsi="GHEA Grapalat" w:cs="Sylfaen"/>
          <w:i/>
        </w:rPr>
        <w:t>բաց</w:t>
      </w:r>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428757DF" w14:textId="64ED2CE2" w:rsidR="00E015AD" w:rsidRPr="00031660" w:rsidRDefault="00E015AD" w:rsidP="00E015AD">
      <w:pPr>
        <w:pStyle w:val="BodyText"/>
        <w:spacing w:after="0"/>
        <w:ind w:firstLine="567"/>
        <w:jc w:val="right"/>
        <w:rPr>
          <w:rFonts w:ascii="GHEA Grapalat" w:hAnsi="GHEA Grapalat" w:cs="Sylfaen"/>
          <w:i/>
          <w:lang w:val="af-ZA"/>
        </w:rPr>
      </w:pPr>
      <w:r w:rsidRPr="001D5FBA">
        <w:rPr>
          <w:rFonts w:ascii="GHEA Grapalat" w:hAnsi="GHEA Grapalat" w:cs="Sylfaen"/>
          <w:i/>
          <w:lang w:val="af-ZA"/>
        </w:rPr>
        <w:t>202</w:t>
      </w:r>
      <w:r w:rsidR="00E73E09">
        <w:rPr>
          <w:rFonts w:ascii="GHEA Grapalat" w:hAnsi="GHEA Grapalat" w:cs="Sylfaen"/>
          <w:i/>
          <w:lang w:val="af-ZA"/>
        </w:rPr>
        <w:t>5</w:t>
      </w:r>
      <w:r w:rsidRPr="009B5EFD">
        <w:rPr>
          <w:rFonts w:ascii="GHEA Grapalat" w:hAnsi="GHEA Grapalat" w:cs="Sylfaen"/>
          <w:i/>
        </w:rPr>
        <w:t>թ</w:t>
      </w:r>
      <w:r>
        <w:rPr>
          <w:rFonts w:ascii="GHEA Grapalat" w:hAnsi="GHEA Grapalat" w:cs="Sylfaen"/>
          <w:i/>
          <w:lang w:val="af-ZA"/>
        </w:rPr>
        <w:t>.</w:t>
      </w:r>
      <w:r w:rsidRPr="001D5FBA">
        <w:rPr>
          <w:rFonts w:ascii="GHEA Grapalat" w:hAnsi="GHEA Grapalat" w:cs="Sylfaen"/>
          <w:i/>
          <w:lang w:val="af-ZA"/>
        </w:rPr>
        <w:t xml:space="preserve"> </w:t>
      </w:r>
      <w:r w:rsidR="0034566E">
        <w:rPr>
          <w:rFonts w:ascii="GHEA Grapalat" w:hAnsi="GHEA Grapalat" w:cs="Sylfaen"/>
          <w:i/>
          <w:lang w:val="hy-AM"/>
        </w:rPr>
        <w:t>ապրիլի</w:t>
      </w:r>
      <w:r w:rsidR="00A90B1A" w:rsidRPr="00D56FD5">
        <w:rPr>
          <w:rFonts w:ascii="GHEA Grapalat" w:hAnsi="GHEA Grapalat" w:cs="Sylfaen"/>
          <w:i/>
          <w:lang w:val="af-ZA"/>
        </w:rPr>
        <w:t xml:space="preserve"> </w:t>
      </w:r>
      <w:r w:rsidR="0034566E">
        <w:rPr>
          <w:rFonts w:ascii="GHEA Grapalat" w:hAnsi="GHEA Grapalat" w:cs="Sylfaen"/>
          <w:i/>
          <w:lang w:val="hy-AM"/>
        </w:rPr>
        <w:t>01</w:t>
      </w:r>
      <w:r w:rsidRPr="00031660">
        <w:rPr>
          <w:rFonts w:ascii="GHEA Grapalat" w:hAnsi="GHEA Grapalat" w:cs="Sylfaen"/>
          <w:i/>
          <w:lang w:val="af-ZA"/>
        </w:rPr>
        <w:t>-</w:t>
      </w:r>
      <w:r w:rsidRPr="00031660">
        <w:rPr>
          <w:rFonts w:ascii="GHEA Grapalat" w:hAnsi="GHEA Grapalat" w:cs="Sylfaen"/>
          <w:i/>
        </w:rPr>
        <w:t>ի</w:t>
      </w:r>
      <w:r w:rsidRPr="00031660">
        <w:rPr>
          <w:rFonts w:ascii="GHEA Grapalat" w:hAnsi="GHEA Grapalat" w:cs="Sylfaen"/>
          <w:i/>
          <w:lang w:val="af-ZA"/>
        </w:rPr>
        <w:t xml:space="preserve">  </w:t>
      </w:r>
      <w:r w:rsidRPr="00031660">
        <w:rPr>
          <w:rFonts w:ascii="GHEA Grapalat" w:hAnsi="GHEA Grapalat" w:cs="Sylfaen"/>
          <w:i/>
        </w:rPr>
        <w:t>որոշմամբ</w:t>
      </w:r>
    </w:p>
    <w:p w14:paraId="5D42E8B1" w14:textId="77777777" w:rsidR="00E015AD" w:rsidRPr="00247B38" w:rsidRDefault="00E015AD" w:rsidP="00E015AD">
      <w:pPr>
        <w:pStyle w:val="BodyText"/>
        <w:spacing w:after="0"/>
        <w:ind w:right="-7" w:firstLine="567"/>
        <w:jc w:val="right"/>
        <w:rPr>
          <w:rFonts w:ascii="GHEA Grapalat" w:hAnsi="GHEA Grapalat" w:cs="Sylfaen"/>
          <w:i/>
          <w:lang w:val="af-ZA"/>
        </w:rPr>
      </w:pPr>
      <w:r w:rsidRPr="00031660">
        <w:rPr>
          <w:rFonts w:ascii="GHEA Grapalat" w:hAnsi="GHEA Grapalat" w:cs="Sylfaen"/>
          <w:i/>
        </w:rPr>
        <w:t>Արձանագրություն</w:t>
      </w:r>
      <w:r w:rsidRPr="00031660">
        <w:rPr>
          <w:rFonts w:ascii="GHEA Grapalat" w:hAnsi="GHEA Grapalat" w:cs="Sylfaen"/>
          <w:i/>
          <w:lang w:val="af-ZA"/>
        </w:rPr>
        <w:t xml:space="preserve"> </w:t>
      </w:r>
      <w:r w:rsidRPr="00031660">
        <w:rPr>
          <w:rFonts w:ascii="GHEA Grapalat" w:hAnsi="GHEA Grapalat" w:cs="Sylfaen"/>
          <w:i/>
        </w:rPr>
        <w:t>թիվ</w:t>
      </w:r>
      <w:r w:rsidRPr="00031660">
        <w:rPr>
          <w:rFonts w:ascii="GHEA Grapalat" w:hAnsi="GHEA Grapalat" w:cs="Sylfaen"/>
          <w:i/>
          <w:lang w:val="af-ZA"/>
        </w:rPr>
        <w:t xml:space="preserve"> </w:t>
      </w:r>
      <w:r w:rsidRPr="00031660">
        <w:rPr>
          <w:rFonts w:ascii="GHEA Grapalat" w:hAnsi="GHEA Grapalat" w:cs="Sylfaen"/>
          <w:i/>
          <w:lang w:val="hy-AM"/>
        </w:rPr>
        <w:t>3</w:t>
      </w:r>
      <w:r w:rsidRPr="00031660">
        <w:rPr>
          <w:rFonts w:ascii="GHEA Grapalat" w:hAnsi="GHEA Grapalat" w:cs="Sylfaen"/>
          <w:i/>
          <w:lang w:val="af-ZA"/>
        </w:rPr>
        <w:t xml:space="preserve">, </w:t>
      </w:r>
      <w:r w:rsidRPr="00031660">
        <w:rPr>
          <w:rFonts w:ascii="GHEA Grapalat" w:hAnsi="GHEA Grapalat" w:cs="Sylfaen"/>
          <w:i/>
        </w:rPr>
        <w:t>կետ</w:t>
      </w:r>
      <w:r w:rsidRPr="00247B38">
        <w:rPr>
          <w:rFonts w:ascii="GHEA Grapalat" w:hAnsi="GHEA Grapalat" w:cs="Sylfaen"/>
          <w:i/>
          <w:lang w:val="af-ZA"/>
        </w:rPr>
        <w:t xml:space="preserve"> 3 </w:t>
      </w:r>
    </w:p>
    <w:p w14:paraId="6AE5B09B" w14:textId="77777777" w:rsidR="00E015AD" w:rsidRPr="005B02BB" w:rsidRDefault="00E015AD" w:rsidP="00E015AD">
      <w:pPr>
        <w:pStyle w:val="BodyText"/>
        <w:spacing w:after="0"/>
        <w:ind w:right="-7" w:firstLine="567"/>
        <w:jc w:val="center"/>
        <w:rPr>
          <w:rFonts w:ascii="GHEA Grapalat" w:hAnsi="GHEA Grapalat"/>
          <w:lang w:val="af-ZA"/>
        </w:rPr>
      </w:pPr>
    </w:p>
    <w:p w14:paraId="08B51024" w14:textId="77777777" w:rsidR="00E015AD" w:rsidRPr="005B02BB" w:rsidRDefault="00E015AD" w:rsidP="00E015AD">
      <w:pPr>
        <w:pStyle w:val="BodyText"/>
        <w:ind w:right="-7" w:firstLine="567"/>
        <w:jc w:val="center"/>
        <w:rPr>
          <w:rFonts w:ascii="GHEA Grapalat" w:hAnsi="GHEA Grapalat"/>
          <w:lang w:val="af-ZA"/>
        </w:rPr>
      </w:pPr>
    </w:p>
    <w:p w14:paraId="2538E2DC" w14:textId="77777777" w:rsidR="00E015AD" w:rsidRPr="005B02BB" w:rsidRDefault="00E015AD" w:rsidP="00E015AD">
      <w:pPr>
        <w:pStyle w:val="BodyText"/>
        <w:ind w:right="-7" w:firstLine="567"/>
        <w:jc w:val="center"/>
        <w:rPr>
          <w:rFonts w:ascii="GHEA Grapalat" w:hAnsi="GHEA Grapalat"/>
          <w:lang w:val="af-ZA"/>
        </w:rPr>
      </w:pPr>
    </w:p>
    <w:p w14:paraId="1263EB17" w14:textId="77777777" w:rsidR="00E015AD" w:rsidRPr="005B02BB" w:rsidRDefault="00E015AD" w:rsidP="00E015AD">
      <w:pPr>
        <w:pStyle w:val="BodyText"/>
        <w:ind w:right="-7" w:firstLine="567"/>
        <w:jc w:val="center"/>
        <w:rPr>
          <w:rFonts w:ascii="GHEA Grapalat" w:hAnsi="GHEA Grapalat"/>
          <w:lang w:val="af-ZA"/>
        </w:rPr>
      </w:pPr>
    </w:p>
    <w:p w14:paraId="1E3E8AAE" w14:textId="77777777" w:rsidR="00E015AD" w:rsidRPr="005B02BB" w:rsidRDefault="00E015AD" w:rsidP="00E015AD">
      <w:pPr>
        <w:pStyle w:val="BodyText"/>
        <w:ind w:right="-7" w:firstLine="567"/>
        <w:jc w:val="center"/>
        <w:rPr>
          <w:rFonts w:ascii="GHEA Grapalat" w:hAnsi="GHEA Grapalat"/>
          <w:lang w:val="af-ZA"/>
        </w:rPr>
      </w:pPr>
    </w:p>
    <w:p w14:paraId="605AE6F6" w14:textId="77777777" w:rsidR="00E015AD" w:rsidRPr="005B02BB" w:rsidRDefault="00E015AD" w:rsidP="00E015AD">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Pr="005B02BB">
        <w:rPr>
          <w:rFonts w:ascii="GHEA Grapalat" w:hAnsi="GHEA Grapalat" w:cs="Sylfaen"/>
          <w:i/>
          <w:sz w:val="28"/>
          <w:szCs w:val="28"/>
          <w:lang w:val="hy-AM"/>
        </w:rPr>
        <w:t xml:space="preserve"> ՓԲԸ</w:t>
      </w:r>
    </w:p>
    <w:p w14:paraId="1A5B5C96" w14:textId="77777777" w:rsidR="00E015AD" w:rsidRPr="005B02BB" w:rsidRDefault="00E015AD" w:rsidP="00E015AD">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3DFBAB94" w14:textId="77777777" w:rsidR="00E015AD" w:rsidRPr="005B02BB" w:rsidRDefault="00E015AD" w:rsidP="00E015AD">
      <w:pPr>
        <w:pStyle w:val="BodyText"/>
        <w:ind w:right="-7" w:firstLine="567"/>
        <w:jc w:val="center"/>
        <w:rPr>
          <w:rFonts w:ascii="GHEA Grapalat" w:hAnsi="GHEA Grapalat"/>
          <w:lang w:val="af-ZA"/>
        </w:rPr>
      </w:pPr>
    </w:p>
    <w:p w14:paraId="7AF2125F" w14:textId="77777777" w:rsidR="00E015AD" w:rsidRPr="005B02BB" w:rsidRDefault="00E015AD" w:rsidP="00E015AD">
      <w:pPr>
        <w:pStyle w:val="BodyText"/>
        <w:ind w:right="-7" w:firstLine="567"/>
        <w:jc w:val="center"/>
        <w:rPr>
          <w:rFonts w:ascii="GHEA Grapalat" w:hAnsi="GHEA Grapalat"/>
          <w:lang w:val="af-ZA"/>
        </w:rPr>
      </w:pPr>
    </w:p>
    <w:p w14:paraId="33B7BCE6" w14:textId="77777777" w:rsidR="00E015AD" w:rsidRPr="005B02BB" w:rsidRDefault="00E015AD" w:rsidP="00E015AD">
      <w:pPr>
        <w:pStyle w:val="BodyText"/>
        <w:ind w:right="-7" w:firstLine="567"/>
        <w:jc w:val="center"/>
        <w:rPr>
          <w:rFonts w:ascii="GHEA Grapalat" w:hAnsi="GHEA Grapalat"/>
          <w:lang w:val="af-ZA"/>
        </w:rPr>
      </w:pPr>
    </w:p>
    <w:p w14:paraId="2AD69D18" w14:textId="77777777" w:rsidR="00E015AD" w:rsidRPr="005B02BB" w:rsidRDefault="00E015AD" w:rsidP="00E015AD">
      <w:pPr>
        <w:pStyle w:val="BodyText"/>
        <w:ind w:right="-7" w:firstLine="567"/>
        <w:jc w:val="center"/>
        <w:rPr>
          <w:rFonts w:ascii="GHEA Grapalat" w:hAnsi="GHEA Grapalat"/>
          <w:lang w:val="af-ZA"/>
        </w:rPr>
      </w:pPr>
    </w:p>
    <w:p w14:paraId="06557DE2" w14:textId="77777777" w:rsidR="00E015AD" w:rsidRPr="005B02BB" w:rsidRDefault="00E015AD" w:rsidP="00E015AD">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18CB0A9D" w14:textId="77777777" w:rsidR="00E015AD" w:rsidRPr="005B02BB" w:rsidRDefault="00E015AD" w:rsidP="00E015AD">
      <w:pPr>
        <w:pStyle w:val="BodyText"/>
        <w:ind w:right="-7" w:firstLine="567"/>
        <w:jc w:val="center"/>
        <w:rPr>
          <w:rFonts w:ascii="GHEA Grapalat" w:hAnsi="GHEA Grapalat" w:cs="Sylfaen"/>
          <w:lang w:val="af-ZA"/>
        </w:rPr>
      </w:pPr>
    </w:p>
    <w:p w14:paraId="4062F5C3" w14:textId="77777777" w:rsidR="00E015AD" w:rsidRPr="005B02BB" w:rsidRDefault="00E015AD" w:rsidP="00E015AD">
      <w:pPr>
        <w:pStyle w:val="BodyText"/>
        <w:ind w:right="-7" w:firstLine="567"/>
        <w:jc w:val="center"/>
        <w:rPr>
          <w:rFonts w:ascii="GHEA Grapalat" w:hAnsi="GHEA Grapalat" w:cs="Sylfaen"/>
          <w:lang w:val="af-ZA"/>
        </w:rPr>
      </w:pPr>
    </w:p>
    <w:p w14:paraId="2F7B13AE" w14:textId="6A368448" w:rsidR="00E015AD" w:rsidRPr="005B02BB" w:rsidRDefault="00E015AD" w:rsidP="00E015AD">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Pr="005B02BB">
        <w:rPr>
          <w:rFonts w:ascii="GHEA Grapalat" w:hAnsi="GHEA Grapalat" w:cs="Sylfaen"/>
          <w:lang w:val="af-ZA"/>
        </w:rPr>
        <w:t>-</w:t>
      </w:r>
      <w:r w:rsidRPr="005B02BB">
        <w:rPr>
          <w:rFonts w:ascii="GHEA Grapalat" w:hAnsi="GHEA Grapalat" w:cs="Sylfaen"/>
          <w:lang w:val="hy-AM"/>
        </w:rPr>
        <w:t>Ի</w:t>
      </w:r>
      <w:r w:rsidRPr="005B02BB">
        <w:rPr>
          <w:rFonts w:ascii="GHEA Grapalat" w:hAnsi="GHEA Grapalat" w:cs="Sylfaen"/>
          <w:lang w:val="af-ZA"/>
        </w:rPr>
        <w:t xml:space="preserve"> </w:t>
      </w:r>
      <w:r w:rsidRPr="005B02BB">
        <w:rPr>
          <w:rFonts w:ascii="GHEA Grapalat" w:hAnsi="GHEA Grapalat" w:cs="Sylfaen"/>
          <w:lang w:val="hy-AM"/>
        </w:rPr>
        <w:t>ԿԱՐԻՔՆԵՐԻ</w:t>
      </w:r>
      <w:r w:rsidRPr="005B02BB">
        <w:rPr>
          <w:rFonts w:ascii="GHEA Grapalat" w:hAnsi="GHEA Grapalat" w:cs="Times Armenian"/>
          <w:lang w:val="af-ZA"/>
        </w:rPr>
        <w:t xml:space="preserve"> </w:t>
      </w:r>
      <w:r w:rsidRPr="005B02BB">
        <w:rPr>
          <w:rFonts w:ascii="GHEA Grapalat" w:hAnsi="GHEA Grapalat" w:cs="Sylfaen"/>
          <w:lang w:val="hy-AM"/>
        </w:rPr>
        <w:t>ՀԱՄԱՐ</w:t>
      </w:r>
      <w:r w:rsidRPr="005B02BB">
        <w:rPr>
          <w:rFonts w:ascii="GHEA Grapalat" w:hAnsi="GHEA Grapalat" w:cs="Times Armenian"/>
          <w:lang w:val="af-ZA"/>
        </w:rPr>
        <w:t xml:space="preserve">` </w:t>
      </w:r>
      <w:r w:rsidR="00A90B1A">
        <w:rPr>
          <w:rFonts w:ascii="GHEA Grapalat" w:hAnsi="GHEA Grapalat" w:cs="Sylfaen"/>
        </w:rPr>
        <w:t>ԼՈՒՍԱՏԵԽՆԻԿԱԿԱՆ</w:t>
      </w:r>
      <w:r w:rsidR="00A90B1A" w:rsidRPr="00D56FD5">
        <w:rPr>
          <w:rFonts w:ascii="GHEA Grapalat" w:hAnsi="GHEA Grapalat" w:cs="Sylfaen"/>
          <w:lang w:val="af-ZA"/>
        </w:rPr>
        <w:t xml:space="preserve"> </w:t>
      </w:r>
      <w:r w:rsidR="00A90B1A">
        <w:rPr>
          <w:rFonts w:ascii="GHEA Grapalat" w:hAnsi="GHEA Grapalat" w:cs="Sylfaen"/>
        </w:rPr>
        <w:t>ԱՊՐԱՆՔՆԵՐԻ</w:t>
      </w:r>
      <w:r w:rsidR="00A90B1A" w:rsidRPr="00D56FD5">
        <w:rPr>
          <w:rFonts w:ascii="GHEA Grapalat" w:hAnsi="GHEA Grapalat" w:cs="Sylfaen"/>
          <w:lang w:val="af-ZA"/>
        </w:rPr>
        <w:t xml:space="preserve"> </w:t>
      </w:r>
      <w:r w:rsidRPr="005B02BB">
        <w:rPr>
          <w:rFonts w:ascii="GHEA Grapalat" w:hAnsi="GHEA Grapalat" w:cs="Sylfaen"/>
          <w:lang w:val="hy-AM"/>
        </w:rPr>
        <w:t>ՁԵՌՔԲԵՐՄԱՆ</w:t>
      </w:r>
      <w:r w:rsidRPr="005B02BB">
        <w:rPr>
          <w:rFonts w:ascii="GHEA Grapalat" w:hAnsi="GHEA Grapalat" w:cs="Times Armenian"/>
          <w:lang w:val="af-ZA"/>
        </w:rPr>
        <w:t xml:space="preserve"> </w:t>
      </w:r>
      <w:r w:rsidRPr="005B02BB">
        <w:rPr>
          <w:rFonts w:ascii="GHEA Grapalat" w:hAnsi="GHEA Grapalat" w:cs="Sylfaen"/>
          <w:lang w:val="hy-AM"/>
        </w:rPr>
        <w:t>ՆՊԱՏԱԿՈՎ</w:t>
      </w:r>
      <w:r w:rsidRPr="005B02BB">
        <w:rPr>
          <w:rFonts w:ascii="GHEA Grapalat" w:hAnsi="GHEA Grapalat" w:cs="Sylfaen"/>
          <w:lang w:val="af-ZA"/>
        </w:rPr>
        <w:t xml:space="preserve"> </w:t>
      </w:r>
      <w:r w:rsidRPr="005B02BB">
        <w:rPr>
          <w:rFonts w:ascii="GHEA Grapalat" w:hAnsi="GHEA Grapalat" w:cs="Times Armenian"/>
          <w:lang w:val="af-ZA"/>
        </w:rPr>
        <w:t xml:space="preserve"> </w:t>
      </w:r>
      <w:r w:rsidRPr="005B02BB">
        <w:rPr>
          <w:rFonts w:ascii="GHEA Grapalat" w:hAnsi="GHEA Grapalat" w:cs="Sylfaen"/>
          <w:lang w:val="hy-AM"/>
        </w:rPr>
        <w:t>ՀԱՅՏԱՐԱՐՎԱԾ</w:t>
      </w:r>
      <w:r w:rsidRPr="005B02BB">
        <w:rPr>
          <w:rFonts w:ascii="GHEA Grapalat" w:hAnsi="GHEA Grapalat" w:cs="Times Armenian"/>
          <w:lang w:val="af-ZA"/>
        </w:rPr>
        <w:t xml:space="preserve"> </w:t>
      </w:r>
      <w:r w:rsidRPr="005B02BB">
        <w:rPr>
          <w:rFonts w:ascii="GHEA Grapalat" w:hAnsi="GHEA Grapalat" w:cs="Sylfaen"/>
          <w:lang w:val="hy-AM"/>
        </w:rPr>
        <w:t>ԲԱՑ</w:t>
      </w:r>
      <w:r w:rsidRPr="005B02BB">
        <w:rPr>
          <w:rFonts w:ascii="GHEA Grapalat" w:hAnsi="GHEA Grapalat" w:cs="Times Armenian"/>
          <w:lang w:val="af-ZA"/>
        </w:rPr>
        <w:t xml:space="preserve"> </w:t>
      </w:r>
      <w:r w:rsidRPr="005B02BB">
        <w:rPr>
          <w:rFonts w:ascii="GHEA Grapalat" w:hAnsi="GHEA Grapalat" w:cs="Sylfaen"/>
          <w:lang w:val="hy-AM"/>
        </w:rPr>
        <w:t>ՄՐՑՈՒՅԹԻ</w:t>
      </w:r>
    </w:p>
    <w:p w14:paraId="1FAECBE3" w14:textId="77777777" w:rsidR="00E015AD" w:rsidRPr="005B02BB" w:rsidRDefault="00E015AD" w:rsidP="00E015AD">
      <w:pPr>
        <w:pStyle w:val="BodyText"/>
        <w:ind w:right="-7"/>
        <w:jc w:val="center"/>
        <w:rPr>
          <w:rFonts w:ascii="GHEA Grapalat" w:hAnsi="GHEA Grapalat"/>
          <w:szCs w:val="22"/>
          <w:lang w:val="af-ZA"/>
        </w:rPr>
      </w:pPr>
    </w:p>
    <w:p w14:paraId="0FD0767F" w14:textId="77777777" w:rsidR="00E015AD" w:rsidRPr="005B02BB" w:rsidRDefault="00E015AD" w:rsidP="00E015AD">
      <w:pPr>
        <w:pStyle w:val="BodyText"/>
        <w:ind w:right="-7" w:firstLine="567"/>
        <w:jc w:val="center"/>
        <w:rPr>
          <w:rFonts w:ascii="GHEA Grapalat" w:hAnsi="GHEA Grapalat"/>
          <w:lang w:val="af-ZA"/>
        </w:rPr>
      </w:pPr>
    </w:p>
    <w:p w14:paraId="4B5E8E00" w14:textId="77777777" w:rsidR="00E015AD" w:rsidRPr="005B02BB" w:rsidRDefault="00E015AD" w:rsidP="00E015AD">
      <w:pPr>
        <w:pStyle w:val="BodyText"/>
        <w:ind w:right="-7" w:firstLine="567"/>
        <w:jc w:val="center"/>
        <w:rPr>
          <w:rFonts w:ascii="GHEA Grapalat" w:hAnsi="GHEA Grapalat"/>
          <w:lang w:val="af-ZA"/>
        </w:rPr>
      </w:pPr>
    </w:p>
    <w:p w14:paraId="057A61C2" w14:textId="77777777" w:rsidR="00E015AD" w:rsidRPr="005B02BB" w:rsidRDefault="00E015AD" w:rsidP="00E015AD">
      <w:pPr>
        <w:pStyle w:val="BodyText"/>
        <w:ind w:right="-7" w:firstLine="567"/>
        <w:jc w:val="center"/>
        <w:rPr>
          <w:rFonts w:ascii="GHEA Grapalat" w:hAnsi="GHEA Grapalat"/>
          <w:lang w:val="af-ZA"/>
        </w:rPr>
      </w:pPr>
    </w:p>
    <w:p w14:paraId="4304F517" w14:textId="77777777" w:rsidR="00E015AD" w:rsidRPr="005B02BB" w:rsidRDefault="00E015AD" w:rsidP="00E015AD">
      <w:pPr>
        <w:pStyle w:val="BodyText"/>
        <w:ind w:right="-7" w:firstLine="567"/>
        <w:jc w:val="center"/>
        <w:rPr>
          <w:rFonts w:ascii="GHEA Grapalat" w:hAnsi="GHEA Grapalat"/>
          <w:lang w:val="af-ZA"/>
        </w:rPr>
      </w:pPr>
    </w:p>
    <w:p w14:paraId="303B543D" w14:textId="77777777" w:rsidR="00E015AD" w:rsidRPr="005B02BB" w:rsidRDefault="00E015AD" w:rsidP="00E015AD">
      <w:pPr>
        <w:pStyle w:val="BodyText"/>
        <w:ind w:right="-7" w:firstLine="567"/>
        <w:jc w:val="center"/>
        <w:rPr>
          <w:rFonts w:ascii="GHEA Grapalat" w:hAnsi="GHEA Grapalat"/>
          <w:lang w:val="af-ZA"/>
        </w:rPr>
      </w:pPr>
    </w:p>
    <w:p w14:paraId="6F1B7CAD" w14:textId="77777777" w:rsidR="00E015AD" w:rsidRPr="005B02BB" w:rsidRDefault="00E015AD" w:rsidP="00E015AD">
      <w:pPr>
        <w:pStyle w:val="BodyText"/>
        <w:ind w:right="-7" w:firstLine="567"/>
        <w:jc w:val="center"/>
        <w:rPr>
          <w:rFonts w:ascii="GHEA Grapalat" w:hAnsi="GHEA Grapalat"/>
          <w:lang w:val="af-ZA"/>
        </w:rPr>
      </w:pPr>
    </w:p>
    <w:p w14:paraId="0C8AF4DC" w14:textId="77777777" w:rsidR="00E015AD" w:rsidRPr="005B02BB" w:rsidRDefault="00E015AD" w:rsidP="00E015AD">
      <w:pPr>
        <w:pStyle w:val="BodyText"/>
        <w:ind w:right="-7" w:firstLine="567"/>
        <w:jc w:val="center"/>
        <w:rPr>
          <w:rFonts w:ascii="GHEA Grapalat" w:hAnsi="GHEA Grapalat"/>
          <w:lang w:val="af-ZA"/>
        </w:rPr>
      </w:pPr>
    </w:p>
    <w:p w14:paraId="49E040B6" w14:textId="77777777" w:rsidR="00E015AD" w:rsidRPr="005B02BB" w:rsidRDefault="00E015AD" w:rsidP="00E015AD">
      <w:pPr>
        <w:pStyle w:val="BodyText"/>
        <w:ind w:right="-7" w:firstLine="567"/>
        <w:jc w:val="center"/>
        <w:rPr>
          <w:rFonts w:ascii="GHEA Grapalat" w:hAnsi="GHEA Grapalat"/>
          <w:lang w:val="af-ZA"/>
        </w:rPr>
      </w:pPr>
    </w:p>
    <w:p w14:paraId="3B1F6713" w14:textId="77777777" w:rsidR="00E015AD" w:rsidRPr="005B02BB" w:rsidRDefault="00E015AD" w:rsidP="00E015AD">
      <w:pPr>
        <w:pStyle w:val="BodyText"/>
        <w:ind w:right="-7" w:firstLine="567"/>
        <w:jc w:val="center"/>
        <w:rPr>
          <w:rFonts w:ascii="GHEA Grapalat" w:hAnsi="GHEA Grapalat"/>
          <w:lang w:val="af-ZA"/>
        </w:rPr>
      </w:pPr>
    </w:p>
    <w:p w14:paraId="3EC21F64" w14:textId="77777777" w:rsidR="00E015AD" w:rsidRPr="005B02BB" w:rsidRDefault="00E015AD" w:rsidP="00E015AD">
      <w:pPr>
        <w:pStyle w:val="BodyText"/>
        <w:ind w:right="-7" w:firstLine="567"/>
        <w:jc w:val="center"/>
        <w:rPr>
          <w:rFonts w:ascii="GHEA Grapalat" w:hAnsi="GHEA Grapalat"/>
          <w:lang w:val="af-ZA"/>
        </w:rPr>
      </w:pPr>
    </w:p>
    <w:p w14:paraId="383B10DA" w14:textId="77777777" w:rsidR="00E015AD" w:rsidRPr="005B02BB" w:rsidRDefault="00E015AD" w:rsidP="00E015AD">
      <w:pPr>
        <w:pStyle w:val="BodyText"/>
        <w:ind w:right="-7" w:firstLine="567"/>
        <w:jc w:val="center"/>
        <w:rPr>
          <w:rFonts w:ascii="GHEA Grapalat" w:hAnsi="GHEA Grapalat"/>
          <w:lang w:val="af-ZA"/>
        </w:rPr>
      </w:pPr>
    </w:p>
    <w:p w14:paraId="4D0246A6" w14:textId="77777777" w:rsidR="00E015AD" w:rsidRPr="005B02BB" w:rsidRDefault="00E015AD" w:rsidP="00E015AD">
      <w:pPr>
        <w:pStyle w:val="BodyText"/>
        <w:ind w:right="-7" w:firstLine="567"/>
        <w:jc w:val="center"/>
        <w:rPr>
          <w:rFonts w:ascii="GHEA Grapalat" w:hAnsi="GHEA Grapalat"/>
          <w:lang w:val="af-ZA"/>
        </w:rPr>
      </w:pPr>
    </w:p>
    <w:p w14:paraId="6B5D24C5" w14:textId="77777777" w:rsidR="00E015AD" w:rsidRPr="005B02BB" w:rsidRDefault="00E015AD" w:rsidP="00E015AD">
      <w:pPr>
        <w:pStyle w:val="BodyText"/>
        <w:ind w:right="-7" w:firstLine="567"/>
        <w:jc w:val="center"/>
        <w:rPr>
          <w:rFonts w:ascii="GHEA Grapalat" w:hAnsi="GHEA Grapalat"/>
          <w:lang w:val="af-ZA"/>
        </w:rPr>
      </w:pPr>
    </w:p>
    <w:p w14:paraId="6F588AEE" w14:textId="77777777" w:rsidR="00E015AD" w:rsidRPr="005B02BB" w:rsidRDefault="00E015AD" w:rsidP="00E015AD">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Pr="005B02BB">
        <w:rPr>
          <w:rFonts w:ascii="GHEA Grapalat" w:hAnsi="GHEA Grapalat" w:cs="Sylfaen"/>
          <w:i/>
          <w:sz w:val="22"/>
          <w:szCs w:val="22"/>
        </w:rPr>
        <w:lastRenderedPageBreak/>
        <w:t>Հարգելի</w:t>
      </w:r>
      <w:r w:rsidRPr="005B02BB">
        <w:rPr>
          <w:rFonts w:ascii="GHEA Grapalat" w:hAnsi="GHEA Grapalat" w:cs="Sylfaen"/>
          <w:i/>
          <w:sz w:val="22"/>
          <w:szCs w:val="22"/>
          <w:lang w:val="hy-AM"/>
        </w:rPr>
        <w:t>՛</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մասնակից</w:t>
      </w:r>
      <w:r w:rsidRPr="005B02BB">
        <w:rPr>
          <w:rFonts w:ascii="GHEA Grapalat" w:hAnsi="GHEA Grapalat" w:cs="Sylfaen"/>
          <w:i/>
          <w:sz w:val="22"/>
          <w:szCs w:val="22"/>
          <w:lang w:val="hy-AM"/>
        </w:rPr>
        <w:t>,</w:t>
      </w:r>
      <w:r w:rsidRPr="005B02BB">
        <w:rPr>
          <w:rFonts w:ascii="GHEA Grapalat" w:hAnsi="GHEA Grapalat" w:cs="Sylfaen"/>
          <w:i/>
          <w:sz w:val="22"/>
          <w:szCs w:val="22"/>
          <w:lang w:val="af-ZA"/>
        </w:rPr>
        <w:t xml:space="preserve"> </w:t>
      </w:r>
      <w:r w:rsidRPr="005B02BB">
        <w:rPr>
          <w:rFonts w:ascii="GHEA Grapalat" w:hAnsi="GHEA Grapalat" w:cs="Sylfaen"/>
          <w:i/>
          <w:sz w:val="22"/>
          <w:szCs w:val="22"/>
        </w:rPr>
        <w:t>նախքան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կազմելը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և</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ներկայացնելը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խնդրում</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ենք</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մանրամասնորեն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ուսումնասիրել</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սույն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քանի</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որ</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հրավերին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չհամապատասխանող</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ենթակա</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մերժման</w:t>
      </w:r>
      <w:r w:rsidRPr="005B02BB">
        <w:rPr>
          <w:rFonts w:ascii="GHEA Grapalat" w:hAnsi="GHEA Grapalat" w:cs="Sylfaen"/>
          <w:i/>
          <w:sz w:val="22"/>
          <w:szCs w:val="22"/>
          <w:lang w:val="af-ZA"/>
        </w:rPr>
        <w:t xml:space="preserve">: </w:t>
      </w:r>
    </w:p>
    <w:p w14:paraId="32D6C5EC" w14:textId="77777777" w:rsidR="00E015AD" w:rsidRPr="005B02BB" w:rsidRDefault="00E015AD" w:rsidP="00E015AD">
      <w:pPr>
        <w:ind w:firstLine="567"/>
        <w:jc w:val="center"/>
        <w:rPr>
          <w:rFonts w:ascii="GHEA Grapalat" w:hAnsi="GHEA Grapalat"/>
          <w:b/>
          <w:sz w:val="20"/>
          <w:szCs w:val="22"/>
          <w:lang w:val="af-ZA"/>
        </w:rPr>
      </w:pPr>
    </w:p>
    <w:p w14:paraId="7473B324" w14:textId="77777777" w:rsidR="00E015AD" w:rsidRPr="005B02BB" w:rsidRDefault="00E015AD" w:rsidP="00E015AD">
      <w:pPr>
        <w:ind w:firstLine="567"/>
        <w:jc w:val="center"/>
        <w:rPr>
          <w:rFonts w:ascii="GHEA Grapalat" w:hAnsi="GHEA Grapalat" w:cs="Sylfaen"/>
          <w:b/>
          <w:sz w:val="22"/>
          <w:szCs w:val="22"/>
          <w:lang w:val="af-ZA"/>
        </w:rPr>
      </w:pPr>
    </w:p>
    <w:p w14:paraId="15AC6610" w14:textId="77777777" w:rsidR="00E015AD" w:rsidRPr="005B02BB" w:rsidRDefault="00E015AD" w:rsidP="00E015AD">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11D44291" w14:textId="77777777" w:rsidR="00E015AD" w:rsidRPr="005B02BB" w:rsidRDefault="00E015AD" w:rsidP="00E015AD">
      <w:pPr>
        <w:ind w:firstLine="567"/>
        <w:jc w:val="center"/>
        <w:rPr>
          <w:rFonts w:ascii="GHEA Grapalat" w:hAnsi="GHEA Grapalat"/>
          <w:i/>
          <w:sz w:val="20"/>
          <w:lang w:val="af-ZA"/>
        </w:rPr>
      </w:pPr>
    </w:p>
    <w:p w14:paraId="170A647C" w14:textId="6C7F2C0A" w:rsidR="00E015AD" w:rsidRPr="005B02BB" w:rsidRDefault="00E015AD" w:rsidP="00E015AD">
      <w:pPr>
        <w:ind w:firstLine="567"/>
        <w:jc w:val="center"/>
        <w:rPr>
          <w:rFonts w:ascii="GHEA Grapalat" w:hAnsi="GHEA Grapalat"/>
          <w:b/>
          <w:sz w:val="20"/>
          <w:lang w:val="af-ZA"/>
        </w:rPr>
      </w:pPr>
      <w:r w:rsidRPr="005B02BB">
        <w:rPr>
          <w:rFonts w:ascii="GHEA Grapalat" w:hAnsi="GHEA Grapalat"/>
          <w:b/>
          <w:sz w:val="20"/>
          <w:lang w:val="af-ZA"/>
        </w:rPr>
        <w:t xml:space="preserve">«ԵՐՔԱՂԼՈՒՅՍ» ՓԲԸ ԿԱՐԻՔՆԵՐԻ ՀԱՄԱՐ </w:t>
      </w:r>
      <w:r w:rsidR="00881D59" w:rsidRPr="00881D59">
        <w:rPr>
          <w:rFonts w:ascii="GHEA Grapalat" w:hAnsi="GHEA Grapalat"/>
          <w:b/>
          <w:sz w:val="20"/>
          <w:lang w:val="af-ZA"/>
        </w:rPr>
        <w:t xml:space="preserve">ԼՈՒՍԱՏԵԽՆԻԿԱԿԱՆ ԱՊՐԱՆՔՆԵՐԻ </w:t>
      </w:r>
      <w:r w:rsidR="00881D59" w:rsidRPr="005B02BB">
        <w:rPr>
          <w:rFonts w:ascii="GHEA Grapalat" w:hAnsi="GHEA Grapalat"/>
          <w:b/>
          <w:sz w:val="20"/>
          <w:lang w:val="af-ZA"/>
        </w:rPr>
        <w:t xml:space="preserve">ՁԵՌՔԲԵՐՄԱՆ </w:t>
      </w:r>
      <w:r w:rsidRPr="005B02BB">
        <w:rPr>
          <w:rFonts w:ascii="GHEA Grapalat" w:hAnsi="GHEA Grapalat"/>
          <w:b/>
          <w:sz w:val="20"/>
          <w:lang w:val="af-ZA"/>
        </w:rPr>
        <w:t>ՆՊԱՏԱԿՈՎ ՀԱՅՏԱՐԱՐՎԱԾ ԲԱՑ ՄՐՑՈՒՅԹԻ ՀՐԱՎԵՐԻ</w:t>
      </w:r>
    </w:p>
    <w:p w14:paraId="04BD982E" w14:textId="77777777" w:rsidR="00E015AD" w:rsidRPr="005B02BB" w:rsidRDefault="00E015AD" w:rsidP="00E015AD">
      <w:pPr>
        <w:ind w:firstLine="567"/>
        <w:jc w:val="center"/>
        <w:rPr>
          <w:rFonts w:ascii="GHEA Grapalat" w:hAnsi="GHEA Grapalat" w:cs="Sylfaen"/>
          <w:b/>
          <w:sz w:val="20"/>
          <w:szCs w:val="22"/>
          <w:lang w:val="af-ZA"/>
        </w:rPr>
      </w:pPr>
    </w:p>
    <w:p w14:paraId="7883D9D9" w14:textId="77777777" w:rsidR="00E015AD" w:rsidRPr="005B02BB" w:rsidRDefault="00E015AD" w:rsidP="00E015AD">
      <w:pPr>
        <w:ind w:firstLine="567"/>
        <w:jc w:val="center"/>
        <w:rPr>
          <w:rFonts w:ascii="GHEA Grapalat" w:hAnsi="GHEA Grapalat" w:cs="Sylfaen"/>
          <w:b/>
          <w:sz w:val="20"/>
          <w:szCs w:val="22"/>
          <w:lang w:val="af-ZA"/>
        </w:rPr>
      </w:pPr>
    </w:p>
    <w:p w14:paraId="7549626C" w14:textId="77777777" w:rsidR="00E015AD" w:rsidRPr="005B02BB" w:rsidRDefault="00E015AD" w:rsidP="00E015AD">
      <w:pPr>
        <w:ind w:firstLine="567"/>
        <w:jc w:val="center"/>
        <w:rPr>
          <w:rFonts w:ascii="GHEA Grapalat" w:hAnsi="GHEA Grapalat"/>
          <w:sz w:val="20"/>
          <w:lang w:val="af-ZA"/>
        </w:rPr>
      </w:pPr>
      <w:r w:rsidRPr="005B02BB">
        <w:rPr>
          <w:rFonts w:ascii="GHEA Grapalat" w:hAnsi="GHEA Grapalat" w:cs="Sylfaen"/>
          <w:b/>
          <w:sz w:val="20"/>
          <w:szCs w:val="22"/>
        </w:rPr>
        <w:t>ՄԱՍ</w:t>
      </w:r>
      <w:r w:rsidRPr="005B02BB">
        <w:rPr>
          <w:rFonts w:ascii="GHEA Grapalat" w:hAnsi="GHEA Grapalat" w:cs="Times Armenian"/>
          <w:b/>
          <w:sz w:val="20"/>
          <w:szCs w:val="22"/>
          <w:lang w:val="af-ZA"/>
        </w:rPr>
        <w:t xml:space="preserve"> I.</w:t>
      </w:r>
    </w:p>
    <w:p w14:paraId="1B51CE89" w14:textId="77777777" w:rsidR="00E015AD" w:rsidRPr="005B02BB" w:rsidRDefault="00E015AD" w:rsidP="00E015AD">
      <w:pPr>
        <w:ind w:firstLine="567"/>
        <w:jc w:val="both"/>
        <w:rPr>
          <w:rFonts w:ascii="GHEA Grapalat" w:hAnsi="GHEA Grapalat"/>
          <w:sz w:val="20"/>
          <w:lang w:val="af-ZA"/>
        </w:rPr>
      </w:pPr>
    </w:p>
    <w:p w14:paraId="2C6D16A4"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sz w:val="20"/>
          <w:lang w:val="af-ZA"/>
        </w:rPr>
        <w:t xml:space="preserve"> </w:t>
      </w:r>
      <w:r w:rsidRPr="005B02BB">
        <w:rPr>
          <w:rFonts w:ascii="GHEA Grapalat" w:hAnsi="GHEA Grapalat" w:cs="Sylfaen"/>
          <w:sz w:val="20"/>
        </w:rPr>
        <w:t>բնութա</w:t>
      </w:r>
      <w:r w:rsidRPr="005B02BB">
        <w:rPr>
          <w:rFonts w:ascii="GHEA Grapalat" w:hAnsi="GHEA Grapalat" w:cs="Times Armenian"/>
          <w:sz w:val="20"/>
        </w:rPr>
        <w:t>գ</w:t>
      </w:r>
      <w:r w:rsidRPr="005B02BB">
        <w:rPr>
          <w:rFonts w:ascii="GHEA Grapalat" w:hAnsi="GHEA Grapalat" w:cs="Sylfaen"/>
          <w:sz w:val="20"/>
        </w:rPr>
        <w:t>իրը</w:t>
      </w:r>
      <w:r w:rsidRPr="005B02BB">
        <w:rPr>
          <w:rFonts w:ascii="GHEA Grapalat" w:hAnsi="GHEA Grapalat" w:cs="Times Armenian"/>
          <w:sz w:val="20"/>
          <w:lang w:val="af-ZA"/>
        </w:rPr>
        <w:tab/>
        <w:t xml:space="preserve"> </w:t>
      </w:r>
    </w:p>
    <w:p w14:paraId="700A663F"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2.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մասնակցության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իրավունքի</w:t>
      </w:r>
      <w:r w:rsidRPr="005B02BB">
        <w:rPr>
          <w:rFonts w:ascii="GHEA Grapalat" w:hAnsi="GHEA Grapalat" w:cs="Times Armenian"/>
          <w:sz w:val="20"/>
          <w:lang w:val="af-ZA"/>
        </w:rPr>
        <w:t xml:space="preserve"> </w:t>
      </w:r>
      <w:r w:rsidRPr="005B02BB">
        <w:rPr>
          <w:rFonts w:ascii="GHEA Grapalat" w:hAnsi="GHEA Grapalat" w:cs="Sylfaen"/>
          <w:sz w:val="20"/>
        </w:rPr>
        <w:t>պահանջները</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դրանց</w:t>
      </w:r>
      <w:r w:rsidRPr="005B02BB">
        <w:rPr>
          <w:rFonts w:ascii="GHEA Grapalat" w:hAnsi="GHEA Grapalat" w:cs="Sylfaen"/>
          <w:sz w:val="20"/>
          <w:lang w:val="af-ZA"/>
        </w:rPr>
        <w:t xml:space="preserve"> </w:t>
      </w:r>
      <w:r w:rsidRPr="005B02BB">
        <w:rPr>
          <w:rFonts w:ascii="GHEA Grapalat" w:hAnsi="GHEA Grapalat" w:cs="Sylfaen"/>
          <w:sz w:val="20"/>
        </w:rPr>
        <w:t>գնահատման</w:t>
      </w:r>
      <w:r w:rsidRPr="005B02BB">
        <w:rPr>
          <w:rFonts w:ascii="GHEA Grapalat" w:hAnsi="GHEA Grapalat" w:cs="Sylfaen"/>
          <w:sz w:val="20"/>
          <w:lang w:val="af-ZA"/>
        </w:rPr>
        <w:t xml:space="preserve"> </w:t>
      </w:r>
      <w:r w:rsidRPr="005B02BB">
        <w:rPr>
          <w:rFonts w:ascii="GHEA Grapalat" w:hAnsi="GHEA Grapalat" w:cs="Sylfaen"/>
          <w:sz w:val="20"/>
        </w:rPr>
        <w:t>կարգը</w:t>
      </w:r>
      <w:r w:rsidRPr="005B02BB">
        <w:rPr>
          <w:rFonts w:ascii="GHEA Grapalat" w:hAnsi="GHEA Grapalat" w:cs="Times Armenian"/>
          <w:sz w:val="20"/>
          <w:lang w:val="af-ZA"/>
        </w:rPr>
        <w:t xml:space="preserve">, ընտրված մասնակից ճանաչվելու դեպքում </w:t>
      </w:r>
      <w:r w:rsidRPr="005B02BB">
        <w:rPr>
          <w:rFonts w:ascii="GHEA Grapalat" w:hAnsi="GHEA Grapalat" w:cs="Sylfaen"/>
          <w:sz w:val="20"/>
        </w:rPr>
        <w:t>որակավորման</w:t>
      </w:r>
      <w:r w:rsidRPr="005B02BB">
        <w:rPr>
          <w:rFonts w:ascii="GHEA Grapalat" w:hAnsi="GHEA Grapalat" w:cs="Times Armenian"/>
          <w:sz w:val="20"/>
          <w:lang w:val="af-ZA"/>
        </w:rPr>
        <w:t xml:space="preserve"> ապահովում ներկայացնելու պայմանները </w:t>
      </w:r>
    </w:p>
    <w:p w14:paraId="5A016277"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3. </w:t>
      </w:r>
      <w:r w:rsidRPr="005B02BB">
        <w:rPr>
          <w:rFonts w:ascii="GHEA Grapalat" w:hAnsi="GHEA Grapalat" w:cs="Sylfaen"/>
          <w:sz w:val="20"/>
        </w:rPr>
        <w:t>Հրավերի</w:t>
      </w:r>
      <w:r w:rsidRPr="005B02BB">
        <w:rPr>
          <w:rFonts w:ascii="GHEA Grapalat" w:hAnsi="GHEA Grapalat" w:cs="Times Armenian"/>
          <w:sz w:val="20"/>
          <w:lang w:val="af-ZA"/>
        </w:rPr>
        <w:t xml:space="preserve"> </w:t>
      </w:r>
      <w:r w:rsidRPr="005B02BB">
        <w:rPr>
          <w:rFonts w:ascii="GHEA Grapalat" w:hAnsi="GHEA Grapalat" w:cs="Sylfaen"/>
          <w:sz w:val="20"/>
        </w:rPr>
        <w:t>պարզաբանումը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հրավերում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022B5882" w14:textId="77777777" w:rsidR="00E015AD" w:rsidRPr="005B02BB" w:rsidRDefault="00E015AD" w:rsidP="00E015AD">
      <w:pPr>
        <w:ind w:firstLine="1134"/>
        <w:jc w:val="both"/>
        <w:rPr>
          <w:rFonts w:ascii="GHEA Grapalat" w:hAnsi="GHEA Grapalat" w:cs="Sylfaen"/>
          <w:sz w:val="20"/>
          <w:lang w:val="af-ZA"/>
        </w:rPr>
      </w:pPr>
      <w:r w:rsidRPr="005B02BB">
        <w:rPr>
          <w:rFonts w:ascii="GHEA Grapalat" w:hAnsi="GHEA Grapalat"/>
          <w:sz w:val="20"/>
          <w:lang w:val="af-ZA"/>
        </w:rPr>
        <w:t xml:space="preserve">4.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ներկայացնելու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p>
    <w:p w14:paraId="53EF2E92"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5.</w:t>
      </w:r>
      <w:r w:rsidRPr="005B02BB">
        <w:rPr>
          <w:rFonts w:ascii="GHEA Grapalat" w:hAnsi="GHEA Grapalat"/>
          <w:sz w:val="20"/>
          <w:lang w:val="af-ZA"/>
        </w:rPr>
        <w:tab/>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նային</w:t>
      </w:r>
      <w:r w:rsidRPr="005B02BB">
        <w:rPr>
          <w:rFonts w:ascii="GHEA Grapalat" w:hAnsi="GHEA Grapalat" w:cs="Times Armenian"/>
          <w:sz w:val="20"/>
          <w:lang w:val="af-ZA"/>
        </w:rPr>
        <w:t xml:space="preserve"> </w:t>
      </w:r>
      <w:r w:rsidRPr="005B02BB">
        <w:rPr>
          <w:rFonts w:ascii="GHEA Grapalat" w:hAnsi="GHEA Grapalat" w:cs="Sylfaen"/>
          <w:sz w:val="20"/>
        </w:rPr>
        <w:t>առաջարկը</w:t>
      </w:r>
      <w:r w:rsidRPr="005B02BB">
        <w:rPr>
          <w:rFonts w:ascii="GHEA Grapalat" w:hAnsi="GHEA Grapalat" w:cs="Times Armenian"/>
          <w:sz w:val="20"/>
          <w:lang w:val="af-ZA"/>
        </w:rPr>
        <w:tab/>
        <w:t xml:space="preserve"> </w:t>
      </w:r>
    </w:p>
    <w:p w14:paraId="19DA6B7D"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6. </w:t>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ործողության</w:t>
      </w:r>
      <w:r w:rsidRPr="005B02BB">
        <w:rPr>
          <w:rFonts w:ascii="GHEA Grapalat" w:hAnsi="GHEA Grapalat" w:cs="Times Armenian"/>
          <w:sz w:val="20"/>
          <w:lang w:val="af-ZA"/>
        </w:rPr>
        <w:t xml:space="preserve"> </w:t>
      </w:r>
      <w:r w:rsidRPr="005B02BB">
        <w:rPr>
          <w:rFonts w:ascii="GHEA Grapalat" w:hAnsi="GHEA Grapalat" w:cs="Sylfaen"/>
          <w:sz w:val="20"/>
        </w:rPr>
        <w:t>ժամկետը</w:t>
      </w:r>
      <w:r w:rsidRPr="005B02BB">
        <w:rPr>
          <w:rFonts w:ascii="GHEA Grapalat" w:hAnsi="GHEA Grapalat" w:cs="Times Armenian"/>
          <w:sz w:val="20"/>
          <w:lang w:val="af-ZA"/>
        </w:rPr>
        <w:t xml:space="preserve">, </w:t>
      </w:r>
      <w:r w:rsidRPr="005B02BB">
        <w:rPr>
          <w:rFonts w:ascii="GHEA Grapalat" w:hAnsi="GHEA Grapalat" w:cs="Sylfaen"/>
          <w:sz w:val="20"/>
        </w:rPr>
        <w:t>հայտերում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դրանք</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վերցնելու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t xml:space="preserve"> </w:t>
      </w:r>
    </w:p>
    <w:p w14:paraId="6B5A59B9" w14:textId="1C137064"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7. </w:t>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Sylfaen"/>
          <w:sz w:val="20"/>
        </w:rPr>
        <w:t>ապահովումը</w:t>
      </w:r>
      <w:r w:rsidRPr="002A18E2">
        <w:rPr>
          <w:rFonts w:ascii="GHEA Grapalat" w:hAnsi="GHEA Grapalat" w:cs="Sylfaen"/>
          <w:sz w:val="20"/>
          <w:lang w:val="af-ZA"/>
        </w:rPr>
        <w:t xml:space="preserve"> </w:t>
      </w:r>
      <w:r w:rsidR="008A4B26" w:rsidRPr="008C238A">
        <w:rPr>
          <w:rFonts w:ascii="GHEA Grapalat" w:hAnsi="GHEA Grapalat" w:cs="Sylfaen"/>
          <w:b/>
          <w:sz w:val="20"/>
          <w:lang w:val="af-ZA"/>
        </w:rPr>
        <w:t>2</w:t>
      </w:r>
      <w:r w:rsidRPr="008C238A">
        <w:rPr>
          <w:rFonts w:ascii="GHEA Grapalat" w:hAnsi="GHEA Grapalat" w:cs="Sylfaen"/>
          <w:b/>
          <w:sz w:val="20"/>
          <w:lang w:val="af-ZA"/>
        </w:rPr>
        <w:t>-</w:t>
      </w:r>
      <w:r w:rsidRPr="008C238A">
        <w:rPr>
          <w:rFonts w:ascii="GHEA Grapalat" w:hAnsi="GHEA Grapalat" w:cs="Sylfaen"/>
          <w:b/>
          <w:sz w:val="20"/>
        </w:rPr>
        <w:t>րդ</w:t>
      </w:r>
      <w:r w:rsidRPr="008C238A">
        <w:rPr>
          <w:rFonts w:ascii="GHEA Grapalat" w:hAnsi="GHEA Grapalat" w:cs="Sylfaen"/>
          <w:b/>
          <w:sz w:val="20"/>
          <w:lang w:val="af-ZA"/>
        </w:rPr>
        <w:t xml:space="preserve"> </w:t>
      </w:r>
      <w:r w:rsidRPr="008C238A">
        <w:rPr>
          <w:rFonts w:ascii="GHEA Grapalat" w:hAnsi="GHEA Grapalat" w:cs="Sylfaen"/>
          <w:b/>
          <w:sz w:val="20"/>
        </w:rPr>
        <w:t>չափաբաժնի</w:t>
      </w:r>
      <w:r w:rsidRPr="008C238A">
        <w:rPr>
          <w:rFonts w:ascii="GHEA Grapalat" w:hAnsi="GHEA Grapalat" w:cs="Sylfaen"/>
          <w:b/>
          <w:sz w:val="20"/>
          <w:lang w:val="af-ZA"/>
        </w:rPr>
        <w:t xml:space="preserve"> </w:t>
      </w:r>
      <w:r w:rsidRPr="008C238A">
        <w:rPr>
          <w:rFonts w:ascii="GHEA Grapalat" w:hAnsi="GHEA Grapalat" w:cs="Sylfaen"/>
          <w:b/>
          <w:sz w:val="20"/>
        </w:rPr>
        <w:t>մասով</w:t>
      </w:r>
    </w:p>
    <w:p w14:paraId="0430FAB5" w14:textId="77777777" w:rsidR="00E015AD" w:rsidRPr="005B02BB" w:rsidRDefault="00E015AD" w:rsidP="00E015AD">
      <w:pPr>
        <w:ind w:firstLine="1134"/>
        <w:jc w:val="both"/>
        <w:rPr>
          <w:rFonts w:ascii="GHEA Grapalat" w:hAnsi="GHEA Grapalat" w:cs="Sylfaen"/>
          <w:sz w:val="20"/>
          <w:lang w:val="af-ZA"/>
        </w:rPr>
      </w:pPr>
      <w:r w:rsidRPr="005B02BB">
        <w:rPr>
          <w:rFonts w:ascii="GHEA Grapalat" w:hAnsi="GHEA Grapalat"/>
          <w:sz w:val="20"/>
          <w:lang w:val="af-ZA"/>
        </w:rPr>
        <w:t>8. Հ</w:t>
      </w:r>
      <w:r w:rsidRPr="005B02BB">
        <w:rPr>
          <w:rFonts w:ascii="GHEA Grapalat" w:hAnsi="GHEA Grapalat" w:cs="Sylfaen"/>
          <w:sz w:val="20"/>
        </w:rPr>
        <w:t>այտերի</w:t>
      </w:r>
      <w:r w:rsidRPr="005B02BB">
        <w:rPr>
          <w:rFonts w:ascii="GHEA Grapalat" w:hAnsi="GHEA Grapalat" w:cs="Sylfaen"/>
          <w:sz w:val="20"/>
          <w:lang w:val="af-ZA"/>
        </w:rPr>
        <w:t xml:space="preserve"> </w:t>
      </w:r>
      <w:r w:rsidRPr="005B02BB">
        <w:rPr>
          <w:rFonts w:ascii="GHEA Grapalat" w:hAnsi="GHEA Grapalat" w:cs="Sylfaen"/>
          <w:sz w:val="20"/>
        </w:rPr>
        <w:t>բացումը</w:t>
      </w:r>
      <w:r w:rsidRPr="005B02BB">
        <w:rPr>
          <w:rFonts w:ascii="GHEA Grapalat" w:hAnsi="GHEA Grapalat" w:cs="Sylfaen"/>
          <w:sz w:val="20"/>
          <w:lang w:val="af-ZA"/>
        </w:rPr>
        <w:t xml:space="preserve">, </w:t>
      </w:r>
      <w:r w:rsidRPr="005B02BB">
        <w:rPr>
          <w:rFonts w:ascii="GHEA Grapalat" w:hAnsi="GHEA Grapalat" w:cs="Sylfaen"/>
          <w:sz w:val="20"/>
        </w:rPr>
        <w:t>գնահատումը</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արդյունքների</w:t>
      </w:r>
      <w:r w:rsidRPr="005B02BB">
        <w:rPr>
          <w:rFonts w:ascii="GHEA Grapalat" w:hAnsi="GHEA Grapalat" w:cs="Sylfaen"/>
          <w:sz w:val="20"/>
          <w:lang w:val="af-ZA"/>
        </w:rPr>
        <w:t xml:space="preserve"> </w:t>
      </w:r>
      <w:r w:rsidRPr="005B02BB">
        <w:rPr>
          <w:rFonts w:ascii="GHEA Grapalat" w:hAnsi="GHEA Grapalat" w:cs="Sylfaen"/>
          <w:sz w:val="20"/>
        </w:rPr>
        <w:t>ամփոփումը</w:t>
      </w:r>
      <w:r w:rsidRPr="005B02BB">
        <w:rPr>
          <w:rFonts w:ascii="GHEA Grapalat" w:hAnsi="GHEA Grapalat" w:cs="Sylfaen"/>
          <w:sz w:val="20"/>
          <w:lang w:val="af-ZA"/>
        </w:rPr>
        <w:tab/>
      </w:r>
    </w:p>
    <w:p w14:paraId="660EA5D4"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9.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րի</w:t>
      </w:r>
      <w:r w:rsidRPr="005B02BB">
        <w:rPr>
          <w:rFonts w:ascii="GHEA Grapalat" w:hAnsi="GHEA Grapalat" w:cs="Times Armenian"/>
          <w:sz w:val="20"/>
          <w:lang w:val="af-ZA"/>
        </w:rPr>
        <w:t xml:space="preserve"> </w:t>
      </w:r>
      <w:r w:rsidRPr="005B02BB">
        <w:rPr>
          <w:rFonts w:ascii="GHEA Grapalat" w:hAnsi="GHEA Grapalat" w:cs="Sylfaen"/>
          <w:sz w:val="20"/>
        </w:rPr>
        <w:t>կնքումը</w:t>
      </w:r>
      <w:r w:rsidRPr="005B02BB">
        <w:rPr>
          <w:rFonts w:ascii="GHEA Grapalat" w:hAnsi="GHEA Grapalat" w:cs="Times Armenian"/>
          <w:sz w:val="20"/>
          <w:lang w:val="af-ZA"/>
        </w:rPr>
        <w:tab/>
      </w:r>
    </w:p>
    <w:p w14:paraId="5AFC9912"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10. Որակավորման և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րի</w:t>
      </w:r>
      <w:r w:rsidRPr="005B02BB">
        <w:rPr>
          <w:rFonts w:ascii="GHEA Grapalat" w:hAnsi="GHEA Grapalat" w:cs="Times Armenian"/>
          <w:sz w:val="20"/>
          <w:lang w:val="af-ZA"/>
        </w:rPr>
        <w:t xml:space="preserve"> </w:t>
      </w:r>
      <w:r w:rsidRPr="005B02BB">
        <w:rPr>
          <w:rFonts w:ascii="GHEA Grapalat" w:hAnsi="GHEA Grapalat" w:cs="Sylfaen"/>
          <w:sz w:val="20"/>
        </w:rPr>
        <w:t>ապահովումները</w:t>
      </w:r>
      <w:r w:rsidRPr="005B02BB">
        <w:rPr>
          <w:rFonts w:ascii="GHEA Grapalat" w:hAnsi="GHEA Grapalat" w:cs="Times Armenian"/>
          <w:sz w:val="20"/>
          <w:lang w:val="af-ZA"/>
        </w:rPr>
        <w:tab/>
        <w:t xml:space="preserve"> </w:t>
      </w:r>
    </w:p>
    <w:p w14:paraId="27892653"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11.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 xml:space="preserve"> </w:t>
      </w:r>
      <w:r w:rsidRPr="005B02BB">
        <w:rPr>
          <w:rFonts w:ascii="GHEA Grapalat" w:hAnsi="GHEA Grapalat" w:cs="Sylfaen"/>
          <w:sz w:val="20"/>
        </w:rPr>
        <w:t>չկայացած</w:t>
      </w:r>
      <w:r w:rsidRPr="005B02BB">
        <w:rPr>
          <w:rFonts w:ascii="GHEA Grapalat" w:hAnsi="GHEA Grapalat" w:cs="Times Armenian"/>
          <w:sz w:val="20"/>
          <w:lang w:val="af-ZA"/>
        </w:rPr>
        <w:t xml:space="preserve"> </w:t>
      </w:r>
      <w:r w:rsidRPr="005B02BB">
        <w:rPr>
          <w:rFonts w:ascii="GHEA Grapalat" w:hAnsi="GHEA Grapalat" w:cs="Sylfaen"/>
          <w:sz w:val="20"/>
        </w:rPr>
        <w:t>հայտարարելը</w:t>
      </w:r>
      <w:r w:rsidRPr="005B02BB">
        <w:rPr>
          <w:rFonts w:ascii="GHEA Grapalat" w:hAnsi="GHEA Grapalat" w:cs="Times Armenian"/>
          <w:sz w:val="20"/>
          <w:lang w:val="af-ZA"/>
        </w:rPr>
        <w:tab/>
        <w:t xml:space="preserve"> </w:t>
      </w:r>
    </w:p>
    <w:p w14:paraId="53900F60"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 xml:space="preserve">12.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ործողությունները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կամ</w:t>
      </w:r>
      <w:r w:rsidRPr="005B02BB">
        <w:rPr>
          <w:rFonts w:ascii="GHEA Grapalat" w:hAnsi="GHEA Grapalat" w:cs="Times Armenian"/>
          <w:sz w:val="20"/>
          <w:lang w:val="af-ZA"/>
        </w:rPr>
        <w:t xml:space="preserve">) </w:t>
      </w:r>
      <w:r w:rsidRPr="005B02BB">
        <w:rPr>
          <w:rFonts w:ascii="GHEA Grapalat" w:hAnsi="GHEA Grapalat" w:cs="Sylfaen"/>
          <w:sz w:val="20"/>
        </w:rPr>
        <w:t>ընդունված</w:t>
      </w:r>
      <w:r w:rsidRPr="005B02BB">
        <w:rPr>
          <w:rFonts w:ascii="GHEA Grapalat" w:hAnsi="GHEA Grapalat" w:cs="Times Armenian"/>
          <w:sz w:val="20"/>
          <w:lang w:val="af-ZA"/>
        </w:rPr>
        <w:t xml:space="preserve"> </w:t>
      </w:r>
      <w:r w:rsidRPr="005B02BB">
        <w:rPr>
          <w:rFonts w:ascii="GHEA Grapalat" w:hAnsi="GHEA Grapalat" w:cs="Sylfaen"/>
          <w:sz w:val="20"/>
        </w:rPr>
        <w:t>որոշումները</w:t>
      </w:r>
      <w:r w:rsidRPr="005B02BB">
        <w:rPr>
          <w:rFonts w:ascii="GHEA Grapalat" w:hAnsi="GHEA Grapalat" w:cs="Times Armenian"/>
          <w:sz w:val="20"/>
          <w:lang w:val="af-ZA"/>
        </w:rPr>
        <w:t xml:space="preserve"> </w:t>
      </w:r>
      <w:r w:rsidRPr="005B02BB">
        <w:rPr>
          <w:rFonts w:ascii="GHEA Grapalat" w:hAnsi="GHEA Grapalat" w:cs="Sylfaen"/>
          <w:sz w:val="20"/>
        </w:rPr>
        <w:t>բողոքարկելու</w:t>
      </w:r>
      <w:r w:rsidRPr="005B02BB">
        <w:rPr>
          <w:rFonts w:ascii="GHEA Grapalat" w:hAnsi="GHEA Grapalat" w:cs="Times Armenian"/>
          <w:sz w:val="20"/>
          <w:lang w:val="af-ZA"/>
        </w:rPr>
        <w:t xml:space="preserve">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58AAABD1" w14:textId="77777777" w:rsidR="00E015AD" w:rsidRPr="005B02BB" w:rsidRDefault="00E015AD" w:rsidP="00E015AD">
      <w:pPr>
        <w:ind w:firstLine="567"/>
        <w:jc w:val="both"/>
        <w:rPr>
          <w:rFonts w:ascii="GHEA Grapalat" w:hAnsi="GHEA Grapalat"/>
          <w:sz w:val="20"/>
          <w:lang w:val="af-ZA"/>
        </w:rPr>
      </w:pPr>
    </w:p>
    <w:p w14:paraId="268E57E1" w14:textId="77777777" w:rsidR="00E015AD" w:rsidRPr="005B02BB" w:rsidRDefault="00E015AD" w:rsidP="00E015AD">
      <w:pPr>
        <w:ind w:firstLine="567"/>
        <w:jc w:val="both"/>
        <w:rPr>
          <w:rFonts w:ascii="GHEA Grapalat" w:hAnsi="GHEA Grapalat"/>
          <w:sz w:val="20"/>
          <w:lang w:val="af-ZA"/>
        </w:rPr>
      </w:pPr>
    </w:p>
    <w:p w14:paraId="3DCE1C3E" w14:textId="77777777" w:rsidR="00E015AD" w:rsidRPr="005B02BB" w:rsidRDefault="00E015AD" w:rsidP="00E015AD">
      <w:pPr>
        <w:ind w:firstLine="567"/>
        <w:jc w:val="center"/>
        <w:rPr>
          <w:rFonts w:ascii="GHEA Grapalat" w:hAnsi="GHEA Grapalat"/>
          <w:b/>
          <w:sz w:val="20"/>
          <w:lang w:val="af-ZA"/>
        </w:rPr>
      </w:pPr>
      <w:r w:rsidRPr="005B02BB">
        <w:rPr>
          <w:rFonts w:ascii="GHEA Grapalat" w:hAnsi="GHEA Grapalat" w:cs="Sylfaen"/>
          <w:b/>
          <w:sz w:val="20"/>
        </w:rPr>
        <w:t>ՄԱՍ</w:t>
      </w:r>
      <w:r>
        <w:rPr>
          <w:rFonts w:ascii="GHEA Grapalat" w:hAnsi="GHEA Grapalat" w:cs="Times Armenian"/>
          <w:b/>
          <w:sz w:val="20"/>
          <w:lang w:val="af-ZA"/>
        </w:rPr>
        <w:t xml:space="preserve"> </w:t>
      </w:r>
      <w:r w:rsidRPr="005B02BB">
        <w:rPr>
          <w:rFonts w:ascii="GHEA Grapalat" w:hAnsi="GHEA Grapalat" w:cs="Times Armenian"/>
          <w:b/>
          <w:sz w:val="20"/>
          <w:lang w:val="af-ZA"/>
        </w:rPr>
        <w:t xml:space="preserve">II.  </w:t>
      </w:r>
      <w:r w:rsidRPr="005B02BB">
        <w:rPr>
          <w:rFonts w:ascii="GHEA Grapalat" w:hAnsi="GHEA Grapalat" w:cs="Sylfaen"/>
          <w:b/>
          <w:sz w:val="20"/>
        </w:rPr>
        <w:t>ԲԱՑ</w:t>
      </w:r>
      <w:r w:rsidRPr="005B02BB">
        <w:rPr>
          <w:rFonts w:ascii="GHEA Grapalat" w:hAnsi="GHEA Grapalat" w:cs="Times Armenian"/>
          <w:b/>
          <w:sz w:val="20"/>
          <w:lang w:val="af-ZA"/>
        </w:rPr>
        <w:t xml:space="preserve"> </w:t>
      </w:r>
      <w:r w:rsidRPr="005B02BB">
        <w:rPr>
          <w:rFonts w:ascii="GHEA Grapalat" w:hAnsi="GHEA Grapalat" w:cs="Sylfaen"/>
          <w:b/>
          <w:sz w:val="20"/>
        </w:rPr>
        <w:t>ՄՐՑՈՒՅԹԻ</w:t>
      </w:r>
      <w:r w:rsidRPr="005B02BB">
        <w:rPr>
          <w:rFonts w:ascii="GHEA Grapalat" w:hAnsi="GHEA Grapalat" w:cs="Times Armenian"/>
          <w:b/>
          <w:sz w:val="20"/>
          <w:lang w:val="af-ZA"/>
        </w:rPr>
        <w:t xml:space="preserve"> </w:t>
      </w:r>
      <w:r w:rsidRPr="005B02BB">
        <w:rPr>
          <w:rFonts w:ascii="GHEA Grapalat" w:hAnsi="GHEA Grapalat" w:cs="Sylfaen"/>
          <w:b/>
          <w:sz w:val="20"/>
        </w:rPr>
        <w:t>ՀԱՅՏԸ</w:t>
      </w:r>
      <w:r>
        <w:rPr>
          <w:rFonts w:ascii="GHEA Grapalat" w:hAnsi="GHEA Grapalat" w:cs="Times Armenian"/>
          <w:b/>
          <w:sz w:val="20"/>
          <w:lang w:val="af-ZA"/>
        </w:rPr>
        <w:t xml:space="preserve"> </w:t>
      </w:r>
      <w:r w:rsidRPr="005B02BB">
        <w:rPr>
          <w:rFonts w:ascii="GHEA Grapalat" w:hAnsi="GHEA Grapalat" w:cs="Sylfaen"/>
          <w:b/>
          <w:sz w:val="20"/>
        </w:rPr>
        <w:t>ՊԱՏՐԱՍՏԵԼՈՒ</w:t>
      </w:r>
      <w:r w:rsidRPr="005B02BB">
        <w:rPr>
          <w:rFonts w:ascii="GHEA Grapalat" w:hAnsi="GHEA Grapalat" w:cs="Times Armenian"/>
          <w:b/>
          <w:sz w:val="20"/>
          <w:lang w:val="af-ZA"/>
        </w:rPr>
        <w:t xml:space="preserve"> </w:t>
      </w:r>
      <w:r w:rsidRPr="005B02BB">
        <w:rPr>
          <w:rFonts w:ascii="GHEA Grapalat" w:hAnsi="GHEA Grapalat" w:cs="Sylfaen"/>
          <w:b/>
          <w:sz w:val="20"/>
        </w:rPr>
        <w:t>ՀՐԱՀԱՆԳ</w:t>
      </w:r>
    </w:p>
    <w:p w14:paraId="271E57A2" w14:textId="77777777" w:rsidR="00E015AD" w:rsidRPr="005B02BB" w:rsidRDefault="00E015AD" w:rsidP="00E015AD">
      <w:pPr>
        <w:ind w:firstLine="567"/>
        <w:jc w:val="both"/>
        <w:rPr>
          <w:rFonts w:ascii="GHEA Grapalat" w:hAnsi="GHEA Grapalat"/>
          <w:sz w:val="20"/>
          <w:lang w:val="af-ZA"/>
        </w:rPr>
      </w:pPr>
    </w:p>
    <w:p w14:paraId="5214A4E9"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1.</w:t>
      </w:r>
      <w:r w:rsidRPr="005B02BB">
        <w:rPr>
          <w:rFonts w:ascii="GHEA Grapalat" w:hAnsi="GHEA Grapalat"/>
          <w:sz w:val="20"/>
          <w:lang w:val="af-ZA"/>
        </w:rPr>
        <w:tab/>
      </w:r>
      <w:r w:rsidRPr="005B02BB">
        <w:rPr>
          <w:rFonts w:ascii="GHEA Grapalat" w:hAnsi="GHEA Grapalat" w:cs="Sylfaen"/>
          <w:sz w:val="20"/>
        </w:rPr>
        <w:t>Ընդհանուր</w:t>
      </w:r>
      <w:r w:rsidRPr="005B02BB">
        <w:rPr>
          <w:rFonts w:ascii="GHEA Grapalat" w:hAnsi="GHEA Grapalat" w:cs="Times Armenian"/>
          <w:sz w:val="20"/>
          <w:lang w:val="af-ZA"/>
        </w:rPr>
        <w:t xml:space="preserve"> </w:t>
      </w:r>
      <w:r w:rsidRPr="005B02BB">
        <w:rPr>
          <w:rFonts w:ascii="GHEA Grapalat" w:hAnsi="GHEA Grapalat" w:cs="Sylfaen"/>
          <w:sz w:val="20"/>
        </w:rPr>
        <w:t>դրույթներ</w:t>
      </w:r>
      <w:r w:rsidRPr="005B02BB">
        <w:rPr>
          <w:rFonts w:ascii="GHEA Grapalat" w:hAnsi="GHEA Grapalat" w:cs="Times Armenian"/>
          <w:sz w:val="20"/>
          <w:lang w:val="af-ZA"/>
        </w:rPr>
        <w:tab/>
      </w:r>
    </w:p>
    <w:p w14:paraId="7D076E49" w14:textId="77777777" w:rsidR="00E015AD" w:rsidRPr="005B02BB" w:rsidRDefault="00E015AD" w:rsidP="00E015AD">
      <w:pPr>
        <w:ind w:firstLine="1134"/>
        <w:jc w:val="both"/>
        <w:rPr>
          <w:rFonts w:ascii="GHEA Grapalat" w:hAnsi="GHEA Grapalat"/>
          <w:sz w:val="20"/>
          <w:lang w:val="af-ZA"/>
        </w:rPr>
      </w:pPr>
      <w:r w:rsidRPr="005B02BB">
        <w:rPr>
          <w:rFonts w:ascii="GHEA Grapalat" w:hAnsi="GHEA Grapalat"/>
          <w:sz w:val="20"/>
          <w:lang w:val="af-ZA"/>
        </w:rPr>
        <w:t>2.</w:t>
      </w:r>
      <w:r w:rsidRPr="005B02BB">
        <w:rPr>
          <w:rFonts w:ascii="GHEA Grapalat" w:hAnsi="GHEA Grapalat"/>
          <w:sz w:val="20"/>
          <w:lang w:val="af-ZA"/>
        </w:rPr>
        <w:tab/>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ab/>
      </w:r>
    </w:p>
    <w:p w14:paraId="211ED916" w14:textId="77777777" w:rsidR="00E015AD" w:rsidRPr="005B02BB" w:rsidRDefault="00E015AD" w:rsidP="00E015AD">
      <w:pPr>
        <w:ind w:firstLine="1134"/>
        <w:jc w:val="both"/>
        <w:rPr>
          <w:rFonts w:ascii="GHEA Grapalat" w:hAnsi="GHEA Grapalat" w:cs="Times Armenian"/>
          <w:sz w:val="20"/>
          <w:lang w:val="af-ZA"/>
        </w:rPr>
      </w:pPr>
      <w:r w:rsidRPr="005B02BB">
        <w:rPr>
          <w:rFonts w:ascii="GHEA Grapalat" w:hAnsi="GHEA Grapalat"/>
          <w:sz w:val="20"/>
          <w:lang w:val="af-ZA"/>
        </w:rPr>
        <w:t>3.</w:t>
      </w:r>
      <w:r w:rsidRPr="005B02BB">
        <w:rPr>
          <w:rFonts w:ascii="GHEA Grapalat" w:hAnsi="GHEA Grapalat"/>
          <w:sz w:val="20"/>
          <w:lang w:val="af-ZA"/>
        </w:rPr>
        <w:tab/>
      </w:r>
      <w:r w:rsidRPr="005B02BB">
        <w:rPr>
          <w:rFonts w:ascii="GHEA Grapalat" w:hAnsi="GHEA Grapalat" w:cs="Sylfaen"/>
          <w:sz w:val="20"/>
        </w:rPr>
        <w:t>Հավելվածներ</w:t>
      </w:r>
      <w:r w:rsidRPr="005B02BB">
        <w:rPr>
          <w:rFonts w:ascii="GHEA Grapalat" w:hAnsi="GHEA Grapalat" w:cs="Times Armenian"/>
          <w:sz w:val="20"/>
          <w:lang w:val="af-ZA"/>
        </w:rPr>
        <w:t xml:space="preserve"> 1-6</w:t>
      </w:r>
      <w:r w:rsidRPr="005B02BB">
        <w:rPr>
          <w:rFonts w:ascii="GHEA Grapalat" w:hAnsi="GHEA Grapalat" w:cs="Times Armenian"/>
          <w:sz w:val="20"/>
          <w:lang w:val="af-ZA"/>
        </w:rPr>
        <w:tab/>
      </w:r>
    </w:p>
    <w:p w14:paraId="377AF07E" w14:textId="77777777" w:rsidR="00E015AD" w:rsidRPr="002F2658" w:rsidRDefault="00E015AD" w:rsidP="00E015AD">
      <w:pPr>
        <w:ind w:firstLine="1134"/>
        <w:jc w:val="both"/>
        <w:rPr>
          <w:rFonts w:ascii="GHEA Grapalat" w:hAnsi="GHEA Grapalat" w:cs="Times Armenian"/>
          <w:sz w:val="20"/>
          <w:lang w:val="hy-AM"/>
        </w:rPr>
      </w:pPr>
      <w:r>
        <w:rPr>
          <w:rFonts w:ascii="GHEA Grapalat" w:hAnsi="GHEA Grapalat" w:cs="Times Armenian"/>
          <w:sz w:val="20"/>
          <w:lang w:val="hy-AM"/>
        </w:rPr>
        <w:t xml:space="preserve"> </w:t>
      </w:r>
    </w:p>
    <w:p w14:paraId="0268E0E7" w14:textId="77777777" w:rsidR="00E015AD" w:rsidRPr="005B02BB" w:rsidRDefault="00E015AD" w:rsidP="00E015AD">
      <w:pPr>
        <w:ind w:firstLine="1134"/>
        <w:jc w:val="both"/>
        <w:rPr>
          <w:rFonts w:ascii="GHEA Grapalat" w:hAnsi="GHEA Grapalat" w:cs="Times Armenian"/>
          <w:sz w:val="20"/>
          <w:lang w:val="af-ZA"/>
        </w:rPr>
      </w:pPr>
    </w:p>
    <w:p w14:paraId="0C88AA34" w14:textId="77777777" w:rsidR="00E015AD" w:rsidRPr="005B02BB" w:rsidRDefault="00E015AD" w:rsidP="00E015AD">
      <w:pPr>
        <w:ind w:firstLine="1134"/>
        <w:jc w:val="both"/>
        <w:rPr>
          <w:rFonts w:ascii="GHEA Grapalat" w:hAnsi="GHEA Grapalat" w:cs="Times Armenian"/>
          <w:sz w:val="20"/>
          <w:lang w:val="af-ZA"/>
        </w:rPr>
      </w:pPr>
    </w:p>
    <w:p w14:paraId="71F64DC7" w14:textId="77777777" w:rsidR="00E015AD" w:rsidRPr="005B02BB" w:rsidRDefault="00E015AD" w:rsidP="00E015AD">
      <w:pPr>
        <w:ind w:firstLine="1134"/>
        <w:jc w:val="both"/>
        <w:rPr>
          <w:rFonts w:ascii="GHEA Grapalat" w:hAnsi="GHEA Grapalat" w:cs="Times Armenian"/>
          <w:sz w:val="20"/>
          <w:lang w:val="af-ZA"/>
        </w:rPr>
      </w:pPr>
    </w:p>
    <w:p w14:paraId="1112C7AB" w14:textId="77777777" w:rsidR="00E015AD" w:rsidRPr="005B02BB" w:rsidRDefault="00E015AD" w:rsidP="00E015AD">
      <w:pPr>
        <w:ind w:firstLine="1134"/>
        <w:jc w:val="both"/>
        <w:rPr>
          <w:rFonts w:ascii="GHEA Grapalat" w:hAnsi="GHEA Grapalat" w:cs="Times Armenian"/>
          <w:sz w:val="20"/>
          <w:lang w:val="af-ZA"/>
        </w:rPr>
      </w:pPr>
    </w:p>
    <w:p w14:paraId="1882A38B" w14:textId="77777777" w:rsidR="00E015AD" w:rsidRPr="005B02BB" w:rsidRDefault="00E015AD" w:rsidP="00E015AD">
      <w:pPr>
        <w:ind w:firstLine="1134"/>
        <w:jc w:val="both"/>
        <w:rPr>
          <w:rFonts w:ascii="GHEA Grapalat" w:hAnsi="GHEA Grapalat" w:cs="Times Armenian"/>
          <w:sz w:val="20"/>
          <w:lang w:val="af-ZA"/>
        </w:rPr>
      </w:pPr>
    </w:p>
    <w:p w14:paraId="66C8DCB7" w14:textId="77777777" w:rsidR="00E015AD" w:rsidRPr="005B02BB" w:rsidRDefault="00E015AD" w:rsidP="00E015AD">
      <w:pPr>
        <w:ind w:firstLine="1134"/>
        <w:jc w:val="both"/>
        <w:rPr>
          <w:rFonts w:ascii="GHEA Grapalat" w:hAnsi="GHEA Grapalat" w:cs="Times Armenian"/>
          <w:sz w:val="20"/>
          <w:lang w:val="af-ZA"/>
        </w:rPr>
      </w:pPr>
      <w:r w:rsidRPr="005B02BB">
        <w:rPr>
          <w:rFonts w:ascii="GHEA Grapalat" w:hAnsi="GHEA Grapalat" w:cs="Times Armenian"/>
          <w:sz w:val="20"/>
          <w:lang w:val="af-ZA"/>
        </w:rPr>
        <w:t xml:space="preserve"> </w:t>
      </w:r>
      <w:r w:rsidRPr="005B02BB">
        <w:rPr>
          <w:rFonts w:ascii="GHEA Grapalat" w:hAnsi="GHEA Grapalat" w:cs="Times Armenian"/>
          <w:sz w:val="20"/>
          <w:lang w:val="af-ZA"/>
        </w:rPr>
        <w:br w:type="page"/>
      </w:r>
      <w:r w:rsidRPr="005B02BB">
        <w:rPr>
          <w:rFonts w:ascii="GHEA Grapalat" w:hAnsi="GHEA Grapalat" w:cs="Times Armenian"/>
          <w:sz w:val="20"/>
          <w:lang w:val="af-ZA"/>
        </w:rPr>
        <w:lastRenderedPageBreak/>
        <w:tab/>
      </w:r>
    </w:p>
    <w:p w14:paraId="42C854C9" w14:textId="4B8C384E" w:rsidR="00E015AD" w:rsidRPr="005B02BB" w:rsidRDefault="00E015AD" w:rsidP="00E015AD">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Pr="005B02BB">
        <w:rPr>
          <w:rFonts w:ascii="GHEA Grapalat" w:hAnsi="GHEA Grapalat" w:cs="Times Armenian"/>
          <w:sz w:val="20"/>
          <w:lang w:val="hy-AM"/>
        </w:rPr>
        <w:t>ԵՔԼ-</w:t>
      </w:r>
      <w:r w:rsidRPr="005B02BB">
        <w:rPr>
          <w:rFonts w:ascii="GHEA Grapalat" w:hAnsi="GHEA Grapalat" w:cs="Sylfaen"/>
          <w:sz w:val="20"/>
        </w:rPr>
        <w:t>ԲՄԱՊՁԲ</w:t>
      </w:r>
      <w:r w:rsidRPr="005B02BB">
        <w:rPr>
          <w:rFonts w:ascii="GHEA Grapalat" w:hAnsi="GHEA Grapalat" w:cs="Sylfaen"/>
          <w:sz w:val="20"/>
          <w:lang w:val="af-ZA"/>
        </w:rPr>
        <w:t>-</w:t>
      </w:r>
      <w:r w:rsidRPr="005B02BB">
        <w:rPr>
          <w:rFonts w:ascii="GHEA Grapalat" w:hAnsi="GHEA Grapalat" w:cs="Sylfaen"/>
          <w:sz w:val="20"/>
          <w:lang w:val="hy-AM"/>
        </w:rPr>
        <w:t>2</w:t>
      </w:r>
      <w:r w:rsidR="00AC42D3" w:rsidRPr="00D56FD5">
        <w:rPr>
          <w:rFonts w:ascii="GHEA Grapalat" w:hAnsi="GHEA Grapalat" w:cs="Sylfaen"/>
          <w:sz w:val="20"/>
          <w:lang w:val="af-ZA"/>
        </w:rPr>
        <w:t>5</w:t>
      </w:r>
      <w:r>
        <w:rPr>
          <w:rFonts w:ascii="GHEA Grapalat" w:hAnsi="GHEA Grapalat" w:cs="Times Armenian"/>
          <w:sz w:val="20"/>
          <w:lang w:val="af-ZA"/>
        </w:rPr>
        <w:t>/</w:t>
      </w:r>
      <w:r w:rsidR="00CF1974">
        <w:rPr>
          <w:rFonts w:ascii="GHEA Grapalat" w:hAnsi="GHEA Grapalat" w:cs="Times Armenian"/>
          <w:sz w:val="20"/>
          <w:lang w:val="af-ZA"/>
        </w:rPr>
        <w:t>2</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Pr="005B02BB">
        <w:rPr>
          <w:rFonts w:ascii="GHEA Grapalat" w:hAnsi="GHEA Grapalat" w:cs="Times Armenian"/>
          <w:sz w:val="20"/>
          <w:lang w:val="af-ZA"/>
        </w:rPr>
        <w:t>։</w:t>
      </w:r>
    </w:p>
    <w:p w14:paraId="1A6989F9"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2017</w:t>
      </w:r>
      <w:r w:rsidRPr="005B02BB">
        <w:rPr>
          <w:rFonts w:ascii="GHEA Grapalat" w:hAnsi="GHEA Grapalat" w:cs="Sylfaen"/>
          <w:sz w:val="20"/>
        </w:rPr>
        <w:t>թ</w:t>
      </w:r>
      <w:r w:rsidRPr="005B02BB">
        <w:rPr>
          <w:rFonts w:ascii="GHEA Grapalat" w:hAnsi="GHEA Grapalat" w:cs="Times Armenian"/>
          <w:sz w:val="20"/>
          <w:lang w:val="af-ZA"/>
        </w:rPr>
        <w:t>. մայիսի 4-ի N 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Pr="005B02BB">
        <w:rPr>
          <w:rFonts w:ascii="GHEA Grapalat" w:hAnsi="GHEA Grapalat"/>
          <w:sz w:val="20"/>
          <w:lang w:val="af-ZA"/>
        </w:rPr>
        <w:t>«</w:t>
      </w:r>
      <w:r w:rsidRPr="005B02BB">
        <w:rPr>
          <w:rFonts w:ascii="GHEA Grapalat" w:hAnsi="GHEA Grapalat" w:cs="Sylfaen"/>
          <w:sz w:val="20"/>
          <w:lang w:val="hy-AM"/>
        </w:rPr>
        <w:t>Երքաղլույս</w:t>
      </w:r>
      <w:r w:rsidRPr="005B02BB">
        <w:rPr>
          <w:rFonts w:ascii="GHEA Grapalat" w:hAnsi="GHEA Grapalat"/>
          <w:sz w:val="20"/>
          <w:lang w:val="af-ZA"/>
        </w:rPr>
        <w:t>»</w:t>
      </w:r>
      <w:r w:rsidRPr="005B02BB">
        <w:rPr>
          <w:rFonts w:ascii="GHEA Grapalat" w:hAnsi="GHEA Grapalat"/>
          <w:sz w:val="20"/>
          <w:lang w:val="hy-AM"/>
        </w:rPr>
        <w:t xml:space="preserve"> ՓԲԸ</w:t>
      </w:r>
      <w:r w:rsidRPr="005B02BB">
        <w:rPr>
          <w:rFonts w:ascii="GHEA Grapalat" w:hAnsi="GHEA Grapalat"/>
          <w:sz w:val="20"/>
          <w:lang w:val="af-ZA"/>
        </w:rPr>
        <w:t>-</w:t>
      </w:r>
      <w:r w:rsidRPr="005B02BB">
        <w:rPr>
          <w:rFonts w:ascii="GHEA Grapalat" w:hAnsi="GHEA Grapalat"/>
          <w:sz w:val="20"/>
        </w:rPr>
        <w:t>ի</w:t>
      </w:r>
      <w:r w:rsidRPr="005B02BB">
        <w:rPr>
          <w:rFonts w:ascii="GHEA Grapalat" w:hAnsi="GHEA Grapalat"/>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պատվիրատու</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մասնակից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Pr="005B02BB">
        <w:rPr>
          <w:rFonts w:ascii="GHEA Grapalat" w:hAnsi="GHEA Grapalat" w:cs="Times Armenian"/>
          <w:sz w:val="20"/>
          <w:lang w:val="af-ZA"/>
        </w:rPr>
        <w:t>։</w:t>
      </w:r>
    </w:p>
    <w:p w14:paraId="5DDEDEF6"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Pr="005B02BB">
        <w:rPr>
          <w:rFonts w:ascii="GHEA Grapalat" w:hAnsi="GHEA Grapalat" w:cs="Times Armenian"/>
          <w:sz w:val="20"/>
          <w:lang w:val="af-ZA"/>
        </w:rPr>
        <w:t>։</w:t>
      </w:r>
    </w:p>
    <w:p w14:paraId="4A1C6479" w14:textId="77777777" w:rsidR="00E015AD" w:rsidRPr="005B02BB" w:rsidRDefault="00E015AD" w:rsidP="00E015AD">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Pr="005B02BB">
        <w:rPr>
          <w:rFonts w:ascii="GHEA Grapalat" w:hAnsi="GHEA Grapalat" w:cs="Times Armenian"/>
          <w:sz w:val="20"/>
          <w:lang w:val="af-ZA"/>
        </w:rPr>
        <w:t xml:space="preserve">։ </w:t>
      </w:r>
    </w:p>
    <w:p w14:paraId="3E475F62" w14:textId="77777777" w:rsidR="00E015AD" w:rsidRPr="005B02BB" w:rsidRDefault="00E015AD" w:rsidP="00E015AD">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Pr="00991318">
        <w:rPr>
          <w:rFonts w:ascii="GHEA Grapalat" w:hAnsi="GHEA Grapalat"/>
        </w:rPr>
        <w:t>էլեկտրոնային</w:t>
      </w:r>
      <w:r w:rsidRPr="00991318">
        <w:rPr>
          <w:rFonts w:ascii="GHEA Grapalat" w:hAnsi="GHEA Grapalat"/>
          <w:lang w:val="af-ZA"/>
        </w:rPr>
        <w:t xml:space="preserve"> </w:t>
      </w:r>
      <w:r w:rsidRPr="00991318">
        <w:rPr>
          <w:rFonts w:ascii="GHEA Grapalat" w:hAnsi="GHEA Grapalat"/>
        </w:rPr>
        <w:t>փոստի</w:t>
      </w:r>
      <w:r w:rsidRPr="00991318">
        <w:rPr>
          <w:rFonts w:ascii="GHEA Grapalat" w:hAnsi="GHEA Grapalat"/>
          <w:lang w:val="af-ZA"/>
        </w:rPr>
        <w:t xml:space="preserve"> </w:t>
      </w:r>
      <w:r w:rsidRPr="00991318">
        <w:rPr>
          <w:rFonts w:ascii="GHEA Grapalat" w:hAnsi="GHEA Grapalat"/>
        </w:rPr>
        <w:t>հասցեն</w:t>
      </w:r>
      <w:r w:rsidRPr="00991318">
        <w:rPr>
          <w:rFonts w:ascii="GHEA Grapalat" w:hAnsi="GHEA Grapalat"/>
          <w:lang w:val="af-ZA"/>
        </w:rPr>
        <w:t xml:space="preserve"> </w:t>
      </w:r>
      <w:r w:rsidRPr="00991318">
        <w:rPr>
          <w:rFonts w:ascii="GHEA Grapalat" w:hAnsi="GHEA Grapalat"/>
        </w:rPr>
        <w:t>է</w:t>
      </w:r>
      <w:r w:rsidRPr="00991318">
        <w:rPr>
          <w:rFonts w:ascii="GHEA Grapalat" w:hAnsi="GHEA Grapalat"/>
          <w:lang w:val="af-ZA"/>
        </w:rPr>
        <w:t>`</w:t>
      </w:r>
      <w:r>
        <w:rPr>
          <w:lang w:val="af-ZA"/>
        </w:rPr>
        <w:t xml:space="preserve"> </w:t>
      </w:r>
      <w:hyperlink r:id="rId9"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5322FBE1"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0025D94F"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470E54C3" w14:textId="77777777" w:rsidR="00E015AD" w:rsidRPr="005B02BB" w:rsidRDefault="00E015AD" w:rsidP="00E015AD">
      <w:pPr>
        <w:pStyle w:val="BodyTextIndent"/>
        <w:spacing w:line="240" w:lineRule="auto"/>
        <w:ind w:left="4678" w:hanging="3958"/>
        <w:jc w:val="left"/>
        <w:rPr>
          <w:rFonts w:ascii="GHEA Grapalat" w:hAnsi="GHEA Grapalat"/>
          <w:i w:val="0"/>
          <w:sz w:val="22"/>
          <w:szCs w:val="22"/>
          <w:lang w:val="af-ZA"/>
        </w:rPr>
      </w:pPr>
    </w:p>
    <w:p w14:paraId="0BD68500" w14:textId="77777777" w:rsidR="00E015AD" w:rsidRPr="005B02BB" w:rsidRDefault="00E015AD" w:rsidP="00E015AD">
      <w:pPr>
        <w:pStyle w:val="BodyTextIndent2"/>
        <w:spacing w:line="240" w:lineRule="auto"/>
        <w:ind w:firstLine="567"/>
        <w:rPr>
          <w:rFonts w:ascii="GHEA Grapalat" w:hAnsi="GHEA Grapalat"/>
        </w:rPr>
      </w:pPr>
    </w:p>
    <w:p w14:paraId="3FB90FCA" w14:textId="77777777" w:rsidR="00E015AD" w:rsidRPr="005B02BB" w:rsidRDefault="00E015AD" w:rsidP="00E015AD">
      <w:pPr>
        <w:jc w:val="center"/>
        <w:rPr>
          <w:rFonts w:ascii="GHEA Grapalat" w:hAnsi="GHEA Grapalat"/>
          <w:szCs w:val="22"/>
          <w:lang w:val="af-ZA"/>
        </w:rPr>
      </w:pPr>
      <w:r w:rsidRPr="005B02BB">
        <w:rPr>
          <w:rFonts w:ascii="GHEA Grapalat" w:hAnsi="GHEA Grapalat"/>
          <w:sz w:val="16"/>
          <w:szCs w:val="16"/>
          <w:lang w:val="af-ZA"/>
        </w:rPr>
        <w:br w:type="page"/>
      </w:r>
      <w:r w:rsidRPr="005B02BB">
        <w:rPr>
          <w:rFonts w:ascii="GHEA Grapalat" w:hAnsi="GHEA Grapalat" w:cs="Sylfaen"/>
          <w:szCs w:val="22"/>
        </w:rPr>
        <w:lastRenderedPageBreak/>
        <w:t>ՄԱՍ</w:t>
      </w:r>
      <w:r w:rsidRPr="005B02BB">
        <w:rPr>
          <w:rFonts w:ascii="GHEA Grapalat" w:hAnsi="GHEA Grapalat" w:cs="Times Armenian"/>
          <w:szCs w:val="22"/>
          <w:lang w:val="af-ZA"/>
        </w:rPr>
        <w:t xml:space="preserve"> I</w:t>
      </w:r>
    </w:p>
    <w:p w14:paraId="3AF59827" w14:textId="77777777" w:rsidR="00E015AD" w:rsidRPr="005B02BB" w:rsidRDefault="00E015AD" w:rsidP="00E015AD">
      <w:pPr>
        <w:numPr>
          <w:ilvl w:val="0"/>
          <w:numId w:val="3"/>
        </w:numPr>
        <w:jc w:val="center"/>
        <w:rPr>
          <w:rFonts w:ascii="GHEA Grapalat" w:hAnsi="GHEA Grapalat" w:cs="Sylfaen"/>
          <w:b/>
          <w:sz w:val="20"/>
        </w:rPr>
      </w:pPr>
      <w:r>
        <w:rPr>
          <w:rFonts w:ascii="GHEA Grapalat" w:hAnsi="GHEA Grapalat" w:cs="Sylfaen"/>
          <w:b/>
          <w:sz w:val="20"/>
        </w:rPr>
        <w:t>ԳՆՄԱՆ ԱՌԱՐԿԱՅԻ</w:t>
      </w:r>
      <w:r w:rsidRPr="005B02BB">
        <w:rPr>
          <w:rFonts w:ascii="GHEA Grapalat" w:hAnsi="GHEA Grapalat" w:cs="Sylfaen"/>
          <w:b/>
          <w:sz w:val="20"/>
        </w:rPr>
        <w:t xml:space="preserve"> ԲՆՈՒԹԱԳԻՐԸ</w:t>
      </w:r>
    </w:p>
    <w:p w14:paraId="7ADAF099" w14:textId="77777777" w:rsidR="00E015AD" w:rsidRPr="005B02BB" w:rsidRDefault="00E015AD" w:rsidP="00E015AD">
      <w:pPr>
        <w:ind w:left="360"/>
        <w:jc w:val="center"/>
        <w:rPr>
          <w:rFonts w:ascii="GHEA Grapalat" w:hAnsi="GHEA Grapalat" w:cs="Sylfaen"/>
          <w:b/>
          <w:sz w:val="20"/>
        </w:rPr>
      </w:pPr>
    </w:p>
    <w:p w14:paraId="3C4D1505" w14:textId="2F60F010" w:rsidR="00E015AD" w:rsidRPr="005B02BB" w:rsidRDefault="00E015AD" w:rsidP="00E015AD">
      <w:pPr>
        <w:pStyle w:val="Heading3"/>
        <w:numPr>
          <w:ilvl w:val="1"/>
          <w:numId w:val="31"/>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Pr="005B02BB">
        <w:rPr>
          <w:rFonts w:ascii="GHEA Grapalat" w:hAnsi="GHEA Grapalat" w:cs="Sylfaen"/>
          <w:i w:val="0"/>
          <w:lang w:val="hy-AM"/>
        </w:rPr>
        <w:t>Երքաղլույս</w:t>
      </w:r>
      <w:r w:rsidRPr="005B02BB">
        <w:rPr>
          <w:rFonts w:ascii="GHEA Grapalat" w:hAnsi="GHEA Grapalat"/>
          <w:i w:val="0"/>
          <w:lang w:val="af-ZA"/>
        </w:rPr>
        <w:t>»</w:t>
      </w:r>
      <w:r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00CF1974" w:rsidRPr="00CF1974">
        <w:rPr>
          <w:rFonts w:ascii="GHEA Grapalat" w:hAnsi="GHEA Grapalat"/>
          <w:i w:val="0"/>
        </w:rPr>
        <w:t xml:space="preserve">լուսատեխնիկական ապրանքների </w:t>
      </w:r>
      <w:r w:rsidRPr="005B02BB">
        <w:rPr>
          <w:rFonts w:ascii="GHEA Grapalat" w:hAnsi="GHEA Grapalat"/>
          <w:i w:val="0"/>
        </w:rPr>
        <w:t>ձեռքբերումը (այսուհետ` նաև ապրանք)</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sidR="00E73E09">
        <w:rPr>
          <w:rFonts w:ascii="GHEA Grapalat" w:hAnsi="GHEA Grapalat"/>
          <w:i w:val="0"/>
          <w:lang w:val="af-ZA"/>
        </w:rPr>
        <w:t>3</w:t>
      </w:r>
      <w:r w:rsidRPr="005B02BB">
        <w:rPr>
          <w:rFonts w:ascii="GHEA Grapalat" w:hAnsi="GHEA Grapalat"/>
          <w:i w:val="0"/>
          <w:lang w:val="af-ZA"/>
        </w:rPr>
        <w:t xml:space="preserve"> </w:t>
      </w:r>
      <w:r w:rsidRPr="005B02BB">
        <w:rPr>
          <w:rFonts w:ascii="GHEA Grapalat" w:hAnsi="GHEA Grapalat" w:cs="Sylfaen"/>
          <w:i w:val="0"/>
        </w:rPr>
        <w:t>չափաբաժին</w:t>
      </w:r>
      <w:r w:rsidR="008E401C">
        <w:rPr>
          <w:rFonts w:ascii="GHEA Grapalat" w:hAnsi="GHEA Grapalat" w:cs="Sylfaen"/>
          <w:i w:val="0"/>
          <w:lang w:val="hy-AM"/>
        </w:rPr>
        <w:t>ն</w:t>
      </w:r>
      <w:r w:rsidRPr="005B02BB">
        <w:rPr>
          <w:rFonts w:ascii="GHEA Grapalat" w:hAnsi="GHEA Grapalat" w:cs="Sylfaen"/>
          <w:i w:val="0"/>
        </w:rPr>
        <w:t>երում</w:t>
      </w:r>
      <w:r w:rsidRPr="005B02BB">
        <w:rPr>
          <w:rFonts w:ascii="GHEA Grapalat" w:hAnsi="GHEA Grapalat" w:cs="Times Armenian"/>
          <w:i w:val="0"/>
          <w:lang w:val="af-ZA"/>
        </w:rPr>
        <w:t>`</w:t>
      </w:r>
    </w:p>
    <w:p w14:paraId="742C28F8" w14:textId="77777777" w:rsidR="00E015AD" w:rsidRPr="005B02BB" w:rsidRDefault="00E015AD" w:rsidP="00E015AD">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2126"/>
        <w:gridCol w:w="5927"/>
      </w:tblGrid>
      <w:tr w:rsidR="00E015AD" w:rsidRPr="005B02BB" w14:paraId="570170C5" w14:textId="77777777" w:rsidTr="0013117F">
        <w:trPr>
          <w:trHeight w:val="480"/>
        </w:trPr>
        <w:tc>
          <w:tcPr>
            <w:tcW w:w="4423" w:type="dxa"/>
            <w:gridSpan w:val="2"/>
            <w:vAlign w:val="center"/>
          </w:tcPr>
          <w:p w14:paraId="5D2CAF39"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5927" w:type="dxa"/>
            <w:vMerge w:val="restart"/>
            <w:vAlign w:val="center"/>
          </w:tcPr>
          <w:p w14:paraId="164B04BC" w14:textId="77777777" w:rsidR="00E015AD" w:rsidRPr="005B02BB" w:rsidRDefault="00E015AD" w:rsidP="0013117F">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E015AD" w:rsidRPr="005B02BB" w14:paraId="0C47101B" w14:textId="77777777" w:rsidTr="0013117F">
        <w:trPr>
          <w:trHeight w:val="1153"/>
        </w:trPr>
        <w:tc>
          <w:tcPr>
            <w:tcW w:w="2297" w:type="dxa"/>
            <w:vAlign w:val="center"/>
          </w:tcPr>
          <w:p w14:paraId="6D50128D"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Pr="009D65DF">
              <w:rPr>
                <w:rFonts w:ascii="GHEA Grapalat" w:hAnsi="GHEA Grapalat"/>
                <w:b/>
                <w:bCs/>
                <w:i/>
                <w:iCs/>
                <w:sz w:val="22"/>
                <w:szCs w:val="24"/>
              </w:rPr>
              <w:t>ամարները</w:t>
            </w:r>
          </w:p>
        </w:tc>
        <w:tc>
          <w:tcPr>
            <w:tcW w:w="2126" w:type="dxa"/>
            <w:vAlign w:val="center"/>
          </w:tcPr>
          <w:p w14:paraId="33E49506" w14:textId="77777777" w:rsidR="00E015AD" w:rsidRPr="009D65DF" w:rsidRDefault="00E015AD" w:rsidP="0013117F">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Գնման</w:t>
            </w:r>
            <w:r w:rsidRPr="009D65DF">
              <w:rPr>
                <w:rFonts w:ascii="GHEA Grapalat" w:hAnsi="GHEA Grapalat"/>
                <w:b/>
                <w:bCs/>
                <w:i/>
                <w:iCs/>
                <w:sz w:val="22"/>
                <w:szCs w:val="24"/>
                <w:lang w:val="en-US"/>
              </w:rPr>
              <w:t xml:space="preserve"> </w:t>
            </w:r>
            <w:r w:rsidRPr="009D65DF">
              <w:rPr>
                <w:rFonts w:ascii="GHEA Grapalat" w:hAnsi="GHEA Grapalat"/>
                <w:b/>
                <w:bCs/>
                <w:i/>
                <w:iCs/>
                <w:sz w:val="22"/>
                <w:szCs w:val="24"/>
                <w:lang w:val="hy-AM"/>
              </w:rPr>
              <w:t xml:space="preserve"> գինը</w:t>
            </w:r>
          </w:p>
          <w:p w14:paraId="6335CCF0" w14:textId="77777777" w:rsidR="00E015AD" w:rsidRPr="009D65DF" w:rsidRDefault="00E015AD" w:rsidP="0013117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5927" w:type="dxa"/>
            <w:vMerge/>
            <w:vAlign w:val="center"/>
          </w:tcPr>
          <w:p w14:paraId="2203F126" w14:textId="77777777" w:rsidR="00E015AD" w:rsidRPr="005B02BB" w:rsidRDefault="00E015AD" w:rsidP="0013117F">
            <w:pPr>
              <w:pStyle w:val="BodyTextIndent2"/>
              <w:spacing w:line="240" w:lineRule="auto"/>
              <w:ind w:firstLine="0"/>
              <w:jc w:val="center"/>
              <w:rPr>
                <w:rFonts w:ascii="GHEA Grapalat" w:hAnsi="GHEA Grapalat"/>
                <w:b/>
                <w:bCs/>
                <w:i/>
                <w:iCs/>
              </w:rPr>
            </w:pPr>
          </w:p>
        </w:tc>
      </w:tr>
      <w:tr w:rsidR="00E73E09" w:rsidRPr="00562E98" w14:paraId="2CC9E87E" w14:textId="77777777" w:rsidTr="005F19E6">
        <w:trPr>
          <w:trHeight w:val="716"/>
        </w:trPr>
        <w:tc>
          <w:tcPr>
            <w:tcW w:w="2297" w:type="dxa"/>
            <w:vAlign w:val="center"/>
          </w:tcPr>
          <w:p w14:paraId="1D41925C" w14:textId="77777777" w:rsidR="00E73E09" w:rsidRPr="009D65DF" w:rsidRDefault="00E73E09" w:rsidP="00E73E09">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26" w:type="dxa"/>
            <w:vAlign w:val="center"/>
          </w:tcPr>
          <w:p w14:paraId="77988FE3" w14:textId="69C49580" w:rsidR="00E73E09" w:rsidRPr="00E73E09" w:rsidRDefault="00E73E09" w:rsidP="00E73E09">
            <w:pPr>
              <w:pStyle w:val="BodyTextIndent2"/>
              <w:spacing w:line="240" w:lineRule="auto"/>
              <w:ind w:firstLine="0"/>
              <w:jc w:val="center"/>
              <w:rPr>
                <w:rFonts w:ascii="GHEA Grapalat" w:hAnsi="GHEA Grapalat"/>
                <w:sz w:val="24"/>
                <w:szCs w:val="24"/>
              </w:rPr>
            </w:pPr>
            <w:r w:rsidRPr="00E73E09">
              <w:rPr>
                <w:rFonts w:ascii="Arial LatArm" w:hAnsi="Arial LatArm" w:cs="Arial"/>
                <w:sz w:val="24"/>
              </w:rPr>
              <w:t>22525000</w:t>
            </w:r>
          </w:p>
        </w:tc>
        <w:tc>
          <w:tcPr>
            <w:tcW w:w="5927" w:type="dxa"/>
            <w:vAlign w:val="center"/>
          </w:tcPr>
          <w:p w14:paraId="32D4E7B5" w14:textId="1B9D35BE" w:rsidR="00E73E09" w:rsidRPr="00E73E09" w:rsidRDefault="00E73E09" w:rsidP="00E73E09">
            <w:pPr>
              <w:pStyle w:val="BodyTextIndent2"/>
              <w:spacing w:line="240" w:lineRule="auto"/>
              <w:ind w:firstLine="0"/>
              <w:rPr>
                <w:rFonts w:ascii="GHEA Grapalat" w:hAnsi="GHEA Grapalat"/>
                <w:sz w:val="24"/>
                <w:szCs w:val="24"/>
                <w:vertAlign w:val="subscript"/>
                <w:lang w:val="hy-AM"/>
              </w:rPr>
            </w:pPr>
            <w:r w:rsidRPr="00E73E09">
              <w:rPr>
                <w:rFonts w:ascii="Arial" w:hAnsi="Arial" w:cs="Arial"/>
                <w:sz w:val="24"/>
              </w:rPr>
              <w:t>Լուսատու</w:t>
            </w:r>
            <w:r w:rsidRPr="00E73E09">
              <w:rPr>
                <w:rFonts w:ascii="Arial LatArm" w:hAnsi="Arial LatArm" w:cs="Arial"/>
                <w:sz w:val="24"/>
              </w:rPr>
              <w:t xml:space="preserve"> </w:t>
            </w:r>
            <w:r w:rsidRPr="00E73E09">
              <w:rPr>
                <w:rFonts w:ascii="Arial" w:hAnsi="Arial" w:cs="Arial"/>
                <w:sz w:val="24"/>
              </w:rPr>
              <w:t>ԼԵԴ</w:t>
            </w:r>
            <w:r w:rsidRPr="00E73E09">
              <w:rPr>
                <w:rFonts w:ascii="Arial LatArm" w:hAnsi="Arial LatArm" w:cs="Arial"/>
                <w:sz w:val="24"/>
              </w:rPr>
              <w:t xml:space="preserve">  (</w:t>
            </w:r>
            <w:r w:rsidRPr="00E73E09">
              <w:rPr>
                <w:rFonts w:ascii="Arial" w:hAnsi="Arial" w:cs="Arial"/>
                <w:sz w:val="24"/>
              </w:rPr>
              <w:t>ոչ</w:t>
            </w:r>
            <w:r w:rsidRPr="00E73E09">
              <w:rPr>
                <w:rFonts w:ascii="Arial LatArm" w:hAnsi="Arial LatArm" w:cs="Arial"/>
                <w:sz w:val="24"/>
              </w:rPr>
              <w:t xml:space="preserve"> </w:t>
            </w:r>
            <w:r w:rsidRPr="00E73E09">
              <w:rPr>
                <w:rFonts w:ascii="Arial" w:hAnsi="Arial" w:cs="Arial"/>
                <w:sz w:val="24"/>
              </w:rPr>
              <w:t>պակաս</w:t>
            </w:r>
            <w:r w:rsidRPr="00E73E09">
              <w:rPr>
                <w:rFonts w:ascii="Arial LatArm" w:hAnsi="Arial LatArm" w:cs="Arial"/>
                <w:sz w:val="24"/>
              </w:rPr>
              <w:t xml:space="preserve"> 19700 </w:t>
            </w:r>
            <w:r w:rsidRPr="00E73E09">
              <w:rPr>
                <w:rFonts w:ascii="Arial" w:hAnsi="Arial" w:cs="Arial"/>
                <w:sz w:val="24"/>
              </w:rPr>
              <w:t>լյումեն</w:t>
            </w:r>
            <w:r w:rsidRPr="00E73E09">
              <w:rPr>
                <w:rFonts w:ascii="Arial LatArm" w:hAnsi="Arial LatArm" w:cs="Arial"/>
                <w:sz w:val="24"/>
              </w:rPr>
              <w:t xml:space="preserve">),  </w:t>
            </w:r>
          </w:p>
        </w:tc>
      </w:tr>
      <w:tr w:rsidR="00E73E09" w:rsidRPr="00562E98" w14:paraId="63CCD5FA" w14:textId="77777777" w:rsidTr="005F19E6">
        <w:trPr>
          <w:trHeight w:val="624"/>
        </w:trPr>
        <w:tc>
          <w:tcPr>
            <w:tcW w:w="2297" w:type="dxa"/>
            <w:vAlign w:val="center"/>
          </w:tcPr>
          <w:p w14:paraId="58E8E62A" w14:textId="77777777" w:rsidR="00E73E09" w:rsidRPr="009D65DF" w:rsidRDefault="00E73E09" w:rsidP="00E73E09">
            <w:pPr>
              <w:pStyle w:val="BodyTextIndent2"/>
              <w:spacing w:line="240" w:lineRule="auto"/>
              <w:ind w:firstLine="0"/>
              <w:jc w:val="center"/>
              <w:rPr>
                <w:rFonts w:ascii="GHEA Grapalat" w:hAnsi="GHEA Grapalat"/>
                <w:sz w:val="24"/>
                <w:szCs w:val="24"/>
              </w:rPr>
            </w:pPr>
            <w:r>
              <w:rPr>
                <w:rFonts w:ascii="GHEA Grapalat" w:hAnsi="GHEA Grapalat"/>
                <w:sz w:val="24"/>
                <w:szCs w:val="24"/>
              </w:rPr>
              <w:t>2</w:t>
            </w:r>
          </w:p>
        </w:tc>
        <w:tc>
          <w:tcPr>
            <w:tcW w:w="2126" w:type="dxa"/>
            <w:vAlign w:val="center"/>
          </w:tcPr>
          <w:p w14:paraId="79D2C287" w14:textId="35A8466A" w:rsidR="00E73E09" w:rsidRPr="00E73E09" w:rsidRDefault="00E73E09" w:rsidP="00E73E09">
            <w:pPr>
              <w:pStyle w:val="BodyTextIndent2"/>
              <w:spacing w:line="240" w:lineRule="auto"/>
              <w:ind w:firstLine="0"/>
              <w:jc w:val="center"/>
              <w:rPr>
                <w:rFonts w:ascii="Arial LatArm" w:hAnsi="Arial LatArm" w:cs="Arial"/>
                <w:sz w:val="24"/>
              </w:rPr>
            </w:pPr>
            <w:r w:rsidRPr="00E73E09">
              <w:rPr>
                <w:rFonts w:ascii="Arial LatArm" w:hAnsi="Arial LatArm" w:cs="Arial"/>
                <w:sz w:val="24"/>
              </w:rPr>
              <w:t>56100000</w:t>
            </w:r>
          </w:p>
        </w:tc>
        <w:tc>
          <w:tcPr>
            <w:tcW w:w="5927" w:type="dxa"/>
            <w:vAlign w:val="center"/>
          </w:tcPr>
          <w:p w14:paraId="257DBD1D" w14:textId="7E2D65B8" w:rsidR="00E73E09" w:rsidRPr="00E73E09" w:rsidRDefault="00E73E09" w:rsidP="00E73E09">
            <w:pPr>
              <w:pStyle w:val="BodyTextIndent2"/>
              <w:spacing w:line="240" w:lineRule="auto"/>
              <w:ind w:firstLine="0"/>
              <w:rPr>
                <w:rFonts w:ascii="Arial" w:hAnsi="Arial" w:cs="Arial"/>
                <w:sz w:val="24"/>
              </w:rPr>
            </w:pPr>
            <w:r w:rsidRPr="00E73E09">
              <w:rPr>
                <w:rFonts w:ascii="Arial" w:hAnsi="Arial" w:cs="Arial"/>
                <w:sz w:val="24"/>
              </w:rPr>
              <w:t>Լուսատու</w:t>
            </w:r>
            <w:r w:rsidRPr="00E73E09">
              <w:rPr>
                <w:rFonts w:ascii="Arial LatArm" w:hAnsi="Arial LatArm" w:cs="Arial"/>
                <w:sz w:val="24"/>
              </w:rPr>
              <w:t xml:space="preserve"> </w:t>
            </w:r>
            <w:r w:rsidRPr="00E73E09">
              <w:rPr>
                <w:rFonts w:ascii="Arial" w:hAnsi="Arial" w:cs="Arial"/>
                <w:sz w:val="24"/>
              </w:rPr>
              <w:t>Լ</w:t>
            </w:r>
            <w:r w:rsidR="00482780" w:rsidRPr="00E73E09">
              <w:rPr>
                <w:rFonts w:ascii="Arial" w:hAnsi="Arial" w:cs="Arial"/>
                <w:sz w:val="24"/>
              </w:rPr>
              <w:t>ԵԴ</w:t>
            </w:r>
            <w:r w:rsidRPr="00E73E09">
              <w:rPr>
                <w:rFonts w:ascii="Arial LatArm" w:hAnsi="Arial LatArm" w:cs="Arial"/>
                <w:sz w:val="24"/>
              </w:rPr>
              <w:t xml:space="preserve">  (</w:t>
            </w:r>
            <w:r w:rsidRPr="00E73E09">
              <w:rPr>
                <w:rFonts w:ascii="Arial" w:hAnsi="Arial" w:cs="Arial"/>
                <w:sz w:val="24"/>
              </w:rPr>
              <w:t>ոչ</w:t>
            </w:r>
            <w:r w:rsidRPr="00E73E09">
              <w:rPr>
                <w:rFonts w:ascii="Arial LatArm" w:hAnsi="Arial LatArm" w:cs="Arial"/>
                <w:sz w:val="24"/>
              </w:rPr>
              <w:t xml:space="preserve"> </w:t>
            </w:r>
            <w:r w:rsidRPr="00E73E09">
              <w:rPr>
                <w:rFonts w:ascii="Arial" w:hAnsi="Arial" w:cs="Arial"/>
                <w:sz w:val="24"/>
              </w:rPr>
              <w:t>պակաս</w:t>
            </w:r>
            <w:r w:rsidRPr="00E73E09">
              <w:rPr>
                <w:rFonts w:ascii="Arial LatArm" w:hAnsi="Arial LatArm" w:cs="Arial"/>
                <w:sz w:val="24"/>
              </w:rPr>
              <w:t xml:space="preserve"> 25400 </w:t>
            </w:r>
            <w:r w:rsidRPr="00E73E09">
              <w:rPr>
                <w:rFonts w:ascii="Arial" w:hAnsi="Arial" w:cs="Arial"/>
                <w:sz w:val="24"/>
              </w:rPr>
              <w:t>լյումեն</w:t>
            </w:r>
            <w:r w:rsidRPr="00E73E09">
              <w:rPr>
                <w:rFonts w:ascii="Arial LatArm" w:hAnsi="Arial LatArm" w:cs="Arial"/>
                <w:sz w:val="24"/>
              </w:rPr>
              <w:t xml:space="preserve">),  </w:t>
            </w:r>
          </w:p>
        </w:tc>
      </w:tr>
      <w:tr w:rsidR="00E73E09" w:rsidRPr="00562E98" w14:paraId="459A7581" w14:textId="77777777" w:rsidTr="005F19E6">
        <w:trPr>
          <w:trHeight w:val="701"/>
        </w:trPr>
        <w:tc>
          <w:tcPr>
            <w:tcW w:w="2297" w:type="dxa"/>
            <w:vAlign w:val="center"/>
          </w:tcPr>
          <w:p w14:paraId="4439CCDC" w14:textId="77777777" w:rsidR="00E73E09" w:rsidRPr="009D65DF" w:rsidRDefault="00E73E09" w:rsidP="00E73E09">
            <w:pPr>
              <w:pStyle w:val="BodyTextIndent2"/>
              <w:spacing w:line="240" w:lineRule="auto"/>
              <w:ind w:firstLine="0"/>
              <w:jc w:val="center"/>
              <w:rPr>
                <w:rFonts w:ascii="GHEA Grapalat" w:hAnsi="GHEA Grapalat"/>
                <w:sz w:val="24"/>
                <w:szCs w:val="24"/>
              </w:rPr>
            </w:pPr>
            <w:r>
              <w:rPr>
                <w:rFonts w:ascii="GHEA Grapalat" w:hAnsi="GHEA Grapalat"/>
                <w:sz w:val="24"/>
                <w:szCs w:val="24"/>
              </w:rPr>
              <w:t>3</w:t>
            </w:r>
          </w:p>
        </w:tc>
        <w:tc>
          <w:tcPr>
            <w:tcW w:w="2126" w:type="dxa"/>
            <w:vAlign w:val="center"/>
          </w:tcPr>
          <w:p w14:paraId="7874E31E" w14:textId="13A20E1A" w:rsidR="00E73E09" w:rsidRPr="00E73E09" w:rsidRDefault="00E73E09" w:rsidP="00E73E09">
            <w:pPr>
              <w:pStyle w:val="BodyTextIndent2"/>
              <w:spacing w:line="240" w:lineRule="auto"/>
              <w:ind w:firstLine="0"/>
              <w:jc w:val="center"/>
              <w:rPr>
                <w:rFonts w:ascii="GHEA Grapalat" w:hAnsi="GHEA Grapalat"/>
                <w:sz w:val="24"/>
                <w:szCs w:val="24"/>
              </w:rPr>
            </w:pPr>
            <w:r w:rsidRPr="00E73E09">
              <w:rPr>
                <w:rFonts w:ascii="Arial LatArm" w:hAnsi="Arial LatArm" w:cs="Arial"/>
                <w:sz w:val="24"/>
              </w:rPr>
              <w:t>21675000</w:t>
            </w:r>
          </w:p>
        </w:tc>
        <w:tc>
          <w:tcPr>
            <w:tcW w:w="5927" w:type="dxa"/>
            <w:vAlign w:val="center"/>
          </w:tcPr>
          <w:p w14:paraId="3739F5E0" w14:textId="6AF1289F" w:rsidR="00E73E09" w:rsidRPr="00E73E09" w:rsidRDefault="00E73E09" w:rsidP="00E73E09">
            <w:pPr>
              <w:pStyle w:val="BodyTextIndent2"/>
              <w:spacing w:line="240" w:lineRule="auto"/>
              <w:ind w:firstLine="0"/>
              <w:rPr>
                <w:rFonts w:ascii="GHEA Grapalat" w:hAnsi="GHEA Grapalat"/>
                <w:sz w:val="24"/>
                <w:szCs w:val="24"/>
                <w:lang w:val="hy-AM"/>
              </w:rPr>
            </w:pPr>
            <w:r w:rsidRPr="00E73E09">
              <w:rPr>
                <w:rFonts w:ascii="Arial" w:hAnsi="Arial" w:cs="Arial"/>
                <w:sz w:val="24"/>
              </w:rPr>
              <w:t>Փողոցային</w:t>
            </w:r>
            <w:r w:rsidRPr="00E73E09">
              <w:rPr>
                <w:rFonts w:ascii="Arial LatArm" w:hAnsi="Arial LatArm" w:cs="Arial"/>
                <w:sz w:val="24"/>
              </w:rPr>
              <w:t xml:space="preserve"> </w:t>
            </w:r>
            <w:r w:rsidRPr="00E73E09">
              <w:rPr>
                <w:rFonts w:ascii="Arial" w:hAnsi="Arial" w:cs="Arial"/>
                <w:sz w:val="24"/>
              </w:rPr>
              <w:t>լուսավորության</w:t>
            </w:r>
            <w:r w:rsidRPr="00E73E09">
              <w:rPr>
                <w:rFonts w:ascii="Arial LatArm" w:hAnsi="Arial LatArm" w:cs="Arial"/>
                <w:sz w:val="24"/>
              </w:rPr>
              <w:t xml:space="preserve"> </w:t>
            </w:r>
            <w:r w:rsidRPr="00E73E09">
              <w:rPr>
                <w:rFonts w:ascii="Arial" w:hAnsi="Arial" w:cs="Arial"/>
                <w:sz w:val="24"/>
              </w:rPr>
              <w:t>կարգավորիչ</w:t>
            </w:r>
            <w:r w:rsidRPr="00E73E09">
              <w:rPr>
                <w:rFonts w:ascii="Arial LatArm" w:hAnsi="Arial LatArm" w:cs="Arial"/>
                <w:sz w:val="24"/>
              </w:rPr>
              <w:t xml:space="preserve">  ZHAGA  </w:t>
            </w:r>
            <w:r w:rsidRPr="00E73E09">
              <w:rPr>
                <w:rFonts w:ascii="Arial" w:hAnsi="Arial" w:cs="Arial"/>
                <w:sz w:val="24"/>
              </w:rPr>
              <w:t>տվիչ</w:t>
            </w:r>
            <w:r w:rsidRPr="00E73E09">
              <w:rPr>
                <w:rFonts w:ascii="Arial LatArm" w:hAnsi="Arial LatArm" w:cs="Arial"/>
                <w:sz w:val="24"/>
              </w:rPr>
              <w:t xml:space="preserve"> </w:t>
            </w:r>
          </w:p>
        </w:tc>
      </w:tr>
    </w:tbl>
    <w:p w14:paraId="4AB4F052" w14:textId="77777777" w:rsidR="00E015AD" w:rsidRPr="005B02BB" w:rsidRDefault="00E015AD" w:rsidP="00E015AD">
      <w:pPr>
        <w:pStyle w:val="BodyTextIndent2"/>
        <w:spacing w:line="240" w:lineRule="auto"/>
        <w:ind w:firstLine="567"/>
        <w:rPr>
          <w:rFonts w:ascii="GHEA Grapalat" w:hAnsi="GHEA Grapalat"/>
        </w:rPr>
      </w:pPr>
    </w:p>
    <w:p w14:paraId="1A745CC6" w14:textId="77777777" w:rsidR="00E015AD" w:rsidRPr="005B02BB" w:rsidRDefault="00E015AD" w:rsidP="00E015AD">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7D17C961" w14:textId="77777777" w:rsidR="00E015AD" w:rsidRPr="005B02BB" w:rsidRDefault="00E015AD" w:rsidP="00E015AD">
      <w:pPr>
        <w:pStyle w:val="BodyTextIndent2"/>
        <w:spacing w:line="240" w:lineRule="auto"/>
        <w:ind w:firstLine="567"/>
        <w:rPr>
          <w:rFonts w:ascii="GHEA Grapalat" w:hAnsi="GHEA Grapalat"/>
        </w:rPr>
      </w:pPr>
    </w:p>
    <w:p w14:paraId="149589F3"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47D9DE8F"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Pr>
          <w:rFonts w:ascii="GHEA Grapalat" w:hAnsi="GHEA Grapalat"/>
        </w:rPr>
        <w:t>եր օգտագործելիս սույն հրավերի N</w:t>
      </w:r>
      <w:r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0C3BDF08" w14:textId="77777777" w:rsidR="00E015AD" w:rsidRPr="005B02BB" w:rsidRDefault="00E015AD" w:rsidP="00E015AD">
      <w:pPr>
        <w:pStyle w:val="BodyTextIndent2"/>
        <w:spacing w:line="240" w:lineRule="auto"/>
        <w:ind w:firstLine="567"/>
        <w:rPr>
          <w:rFonts w:ascii="GHEA Grapalat" w:hAnsi="GHEA Grapalat"/>
        </w:rPr>
      </w:pPr>
    </w:p>
    <w:p w14:paraId="6FE7E987" w14:textId="77777777" w:rsidR="00E015AD" w:rsidRPr="005B02BB" w:rsidRDefault="00E015AD" w:rsidP="00E015AD">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2EF6E604" w14:textId="77777777" w:rsidR="00E015AD" w:rsidRPr="005B02BB" w:rsidRDefault="00E015AD" w:rsidP="00E015AD">
      <w:pPr>
        <w:pStyle w:val="BodyTextIndent2"/>
        <w:spacing w:line="240" w:lineRule="auto"/>
        <w:ind w:firstLine="567"/>
        <w:rPr>
          <w:rFonts w:ascii="GHEA Grapalat" w:hAnsi="GHEA Grapalat"/>
        </w:rPr>
      </w:pPr>
    </w:p>
    <w:p w14:paraId="50E2F89A" w14:textId="77777777" w:rsidR="00E015AD" w:rsidRPr="005B02BB" w:rsidRDefault="00E015AD" w:rsidP="00E015AD">
      <w:pPr>
        <w:ind w:firstLine="567"/>
        <w:rPr>
          <w:rFonts w:ascii="GHEA Grapalat" w:hAnsi="GHEA Grapalat" w:cs="Sylfaen"/>
          <w:i/>
          <w:sz w:val="20"/>
          <w:lang w:val="es-ES"/>
        </w:rPr>
      </w:pPr>
    </w:p>
    <w:p w14:paraId="2E67FAEC" w14:textId="77777777" w:rsidR="00E015AD" w:rsidRPr="005B02BB" w:rsidRDefault="00E015AD" w:rsidP="00E015AD">
      <w:pPr>
        <w:ind w:firstLine="567"/>
        <w:rPr>
          <w:rFonts w:ascii="GHEA Grapalat" w:hAnsi="GHEA Grapalat" w:cs="Sylfaen"/>
          <w:i/>
          <w:sz w:val="20"/>
          <w:lang w:val="es-ES"/>
        </w:rPr>
      </w:pPr>
    </w:p>
    <w:p w14:paraId="6611F471" w14:textId="77777777" w:rsidR="00E015AD" w:rsidRPr="005B02BB" w:rsidRDefault="00E015AD" w:rsidP="00E015AD">
      <w:pPr>
        <w:jc w:val="center"/>
        <w:rPr>
          <w:rFonts w:ascii="GHEA Grapalat" w:hAnsi="GHEA Grapalat"/>
          <w:b/>
          <w:sz w:val="20"/>
          <w:lang w:val="es-ES"/>
        </w:rPr>
      </w:pPr>
      <w:r w:rsidRPr="005B02BB">
        <w:rPr>
          <w:rFonts w:ascii="GHEA Grapalat" w:hAnsi="GHEA Grapalat"/>
          <w:b/>
          <w:sz w:val="20"/>
          <w:lang w:val="es-ES"/>
        </w:rPr>
        <w:t xml:space="preserve">2.  </w:t>
      </w:r>
      <w:r w:rsidRPr="00605E29">
        <w:rPr>
          <w:rFonts w:ascii="GHEA Grapalat" w:hAnsi="GHEA Grapalat" w:cs="Sylfaen"/>
          <w:b/>
          <w:sz w:val="20"/>
        </w:rPr>
        <w:t>ՄԱՍՆԱԿՑԻ</w:t>
      </w:r>
      <w:r w:rsidRPr="00605E29">
        <w:rPr>
          <w:rFonts w:ascii="GHEA Grapalat" w:hAnsi="GHEA Grapalat"/>
          <w:b/>
          <w:sz w:val="20"/>
          <w:lang w:val="es-ES"/>
        </w:rPr>
        <w:t xml:space="preserve"> </w:t>
      </w:r>
      <w:r w:rsidRPr="00605E29">
        <w:rPr>
          <w:rFonts w:ascii="GHEA Grapalat" w:hAnsi="GHEA Grapalat" w:cs="Sylfaen"/>
          <w:b/>
          <w:sz w:val="20"/>
        </w:rPr>
        <w:t>ՄԱՍՆԱԿՑՈՒԹՅԱՆ</w:t>
      </w:r>
      <w:r w:rsidRPr="00605E29">
        <w:rPr>
          <w:rFonts w:ascii="GHEA Grapalat" w:hAnsi="GHEA Grapalat"/>
          <w:b/>
          <w:sz w:val="20"/>
          <w:lang w:val="es-ES"/>
        </w:rPr>
        <w:t xml:space="preserve"> </w:t>
      </w:r>
      <w:r w:rsidRPr="00605E29">
        <w:rPr>
          <w:rFonts w:ascii="GHEA Grapalat" w:hAnsi="GHEA Grapalat" w:cs="Sylfaen"/>
          <w:b/>
          <w:sz w:val="20"/>
        </w:rPr>
        <w:t>ԻՐԱՎՈՒՆՔԻ</w:t>
      </w:r>
      <w:r w:rsidRPr="00605E29">
        <w:rPr>
          <w:rFonts w:ascii="GHEA Grapalat" w:hAnsi="GHEA Grapalat"/>
          <w:b/>
          <w:sz w:val="20"/>
          <w:lang w:val="es-ES"/>
        </w:rPr>
        <w:t xml:space="preserve"> </w:t>
      </w:r>
      <w:r w:rsidRPr="00605E29">
        <w:rPr>
          <w:rFonts w:ascii="GHEA Grapalat" w:hAnsi="GHEA Grapalat" w:cs="Sylfaen"/>
          <w:b/>
          <w:sz w:val="20"/>
        </w:rPr>
        <w:t>ՊԱՀԱՆՋՆԵՐԸ</w:t>
      </w:r>
      <w:r w:rsidRPr="00605E29">
        <w:rPr>
          <w:rFonts w:ascii="GHEA Grapalat" w:hAnsi="GHEA Grapalat"/>
          <w:b/>
          <w:sz w:val="20"/>
          <w:lang w:val="es-ES"/>
        </w:rPr>
        <w:t xml:space="preserve">, </w:t>
      </w:r>
      <w:r w:rsidRPr="00605E29">
        <w:rPr>
          <w:rFonts w:ascii="GHEA Grapalat" w:hAnsi="GHEA Grapalat" w:cs="Sylfaen"/>
          <w:b/>
          <w:sz w:val="20"/>
        </w:rPr>
        <w:t>ՈՐԱԿԱՎՈՐՄԱՆ</w:t>
      </w:r>
      <w:r w:rsidRPr="00605E29">
        <w:rPr>
          <w:rFonts w:ascii="GHEA Grapalat" w:hAnsi="GHEA Grapalat"/>
          <w:b/>
          <w:sz w:val="20"/>
          <w:lang w:val="es-ES"/>
        </w:rPr>
        <w:t xml:space="preserve"> </w:t>
      </w:r>
      <w:r w:rsidRPr="00605E29">
        <w:rPr>
          <w:rFonts w:ascii="GHEA Grapalat" w:hAnsi="GHEA Grapalat" w:cs="Sylfaen"/>
          <w:b/>
          <w:sz w:val="20"/>
        </w:rPr>
        <w:t>ՉԱՓԱՆԻՇՆԵՐԸ</w:t>
      </w:r>
      <w:r w:rsidRPr="00605E29">
        <w:rPr>
          <w:rFonts w:ascii="GHEA Grapalat" w:hAnsi="GHEA Grapalat"/>
          <w:b/>
          <w:sz w:val="20"/>
          <w:lang w:val="es-ES"/>
        </w:rPr>
        <w:t xml:space="preserve">  ԵՎ </w:t>
      </w:r>
      <w:r w:rsidRPr="00605E29">
        <w:rPr>
          <w:rFonts w:ascii="GHEA Grapalat" w:hAnsi="GHEA Grapalat" w:cs="Sylfaen"/>
          <w:b/>
          <w:sz w:val="20"/>
        </w:rPr>
        <w:t>ԴՐԱՆՑ</w:t>
      </w:r>
      <w:r w:rsidRPr="00605E29">
        <w:rPr>
          <w:rFonts w:ascii="GHEA Grapalat" w:hAnsi="GHEA Grapalat"/>
          <w:b/>
          <w:sz w:val="20"/>
          <w:lang w:val="es-ES"/>
        </w:rPr>
        <w:t xml:space="preserve"> </w:t>
      </w:r>
      <w:r w:rsidRPr="00605E29">
        <w:rPr>
          <w:rFonts w:ascii="GHEA Grapalat" w:hAnsi="GHEA Grapalat" w:cs="Sylfaen"/>
          <w:b/>
          <w:sz w:val="20"/>
          <w:lang w:val="es-ES"/>
        </w:rPr>
        <w:t>Գ</w:t>
      </w:r>
      <w:r w:rsidRPr="00605E29">
        <w:rPr>
          <w:rFonts w:ascii="GHEA Grapalat" w:hAnsi="GHEA Grapalat" w:cs="Sylfaen"/>
          <w:b/>
          <w:sz w:val="20"/>
        </w:rPr>
        <w:t>ՆԱՀԱՏՄԱՆ</w:t>
      </w:r>
      <w:r w:rsidRPr="00605E29">
        <w:rPr>
          <w:rFonts w:ascii="GHEA Grapalat" w:hAnsi="GHEA Grapalat"/>
          <w:b/>
          <w:sz w:val="20"/>
          <w:lang w:val="es-ES"/>
        </w:rPr>
        <w:t xml:space="preserve"> </w:t>
      </w:r>
      <w:r w:rsidRPr="00605E29">
        <w:rPr>
          <w:rFonts w:ascii="GHEA Grapalat" w:hAnsi="GHEA Grapalat" w:cs="Sylfaen"/>
          <w:b/>
          <w:sz w:val="20"/>
        </w:rPr>
        <w:t>ԿԱՐ</w:t>
      </w:r>
      <w:r w:rsidRPr="00605E29">
        <w:rPr>
          <w:rFonts w:ascii="GHEA Grapalat" w:hAnsi="GHEA Grapalat" w:cs="Sylfaen"/>
          <w:b/>
          <w:sz w:val="20"/>
          <w:lang w:val="es-ES"/>
        </w:rPr>
        <w:t>Գ</w:t>
      </w:r>
      <w:r w:rsidRPr="00605E29">
        <w:rPr>
          <w:rFonts w:ascii="GHEA Grapalat" w:hAnsi="GHEA Grapalat" w:cs="Sylfaen"/>
          <w:b/>
          <w:sz w:val="20"/>
        </w:rPr>
        <w:t>Ը</w:t>
      </w:r>
      <w:r w:rsidRPr="005B02BB">
        <w:rPr>
          <w:rFonts w:ascii="GHEA Grapalat" w:hAnsi="GHEA Grapalat"/>
          <w:b/>
          <w:sz w:val="20"/>
          <w:lang w:val="es-ES"/>
        </w:rPr>
        <w:t xml:space="preserve"> </w:t>
      </w:r>
    </w:p>
    <w:p w14:paraId="59DB828B" w14:textId="77777777" w:rsidR="00E015AD" w:rsidRPr="005B02BB" w:rsidRDefault="00E015AD" w:rsidP="00E015AD">
      <w:pPr>
        <w:ind w:firstLine="567"/>
        <w:jc w:val="both"/>
        <w:rPr>
          <w:rFonts w:ascii="GHEA Grapalat" w:hAnsi="GHEA Grapalat"/>
          <w:szCs w:val="22"/>
          <w:lang w:val="es-ES"/>
        </w:rPr>
      </w:pPr>
    </w:p>
    <w:p w14:paraId="552BF320" w14:textId="77777777" w:rsidR="00E015AD" w:rsidRPr="005B02BB" w:rsidRDefault="00E015AD" w:rsidP="00E015AD">
      <w:pPr>
        <w:ind w:firstLine="567"/>
        <w:jc w:val="both"/>
        <w:rPr>
          <w:rFonts w:ascii="GHEA Grapalat" w:hAnsi="GHEA Grapalat" w:cs="Arial Armenian"/>
          <w:sz w:val="20"/>
          <w:lang w:val="es-ES"/>
        </w:rPr>
      </w:pPr>
      <w:r w:rsidRPr="005B02BB">
        <w:rPr>
          <w:rFonts w:ascii="GHEA Grapalat" w:hAnsi="GHEA Grapalat" w:cs="Arial Armenian"/>
          <w:sz w:val="20"/>
          <w:lang w:val="es-ES"/>
        </w:rPr>
        <w:t xml:space="preserve">2.1 </w:t>
      </w:r>
      <w:r w:rsidRPr="005B02BB">
        <w:rPr>
          <w:rFonts w:ascii="GHEA Grapalat" w:hAnsi="GHEA Grapalat" w:cs="Sylfaen"/>
          <w:sz w:val="20"/>
          <w:lang w:val="ru-RU"/>
        </w:rPr>
        <w:t>Սույն</w:t>
      </w:r>
      <w:r w:rsidRPr="005B02BB">
        <w:rPr>
          <w:rFonts w:ascii="GHEA Grapalat" w:hAnsi="GHEA Grapalat" w:cs="Arial Armenian"/>
          <w:sz w:val="20"/>
          <w:lang w:val="es-ES"/>
        </w:rPr>
        <w:t xml:space="preserve">  ընթացակարգին </w:t>
      </w:r>
      <w:r w:rsidRPr="005B02BB">
        <w:rPr>
          <w:rFonts w:ascii="GHEA Grapalat" w:hAnsi="GHEA Grapalat" w:cs="Sylfaen"/>
          <w:sz w:val="20"/>
          <w:lang w:val="ru-RU"/>
        </w:rPr>
        <w:t>մասնակցելու</w:t>
      </w:r>
      <w:r w:rsidRPr="005B02BB">
        <w:rPr>
          <w:rFonts w:ascii="GHEA Grapalat" w:hAnsi="GHEA Grapalat" w:cs="Arial Armenian"/>
          <w:sz w:val="20"/>
          <w:lang w:val="es-ES"/>
        </w:rPr>
        <w:t xml:space="preserve"> </w:t>
      </w:r>
      <w:r w:rsidRPr="005B02BB">
        <w:rPr>
          <w:rFonts w:ascii="GHEA Grapalat" w:hAnsi="GHEA Grapalat" w:cs="Sylfaen"/>
          <w:sz w:val="20"/>
          <w:lang w:val="ru-RU"/>
        </w:rPr>
        <w:t>իրավունք</w:t>
      </w:r>
      <w:r w:rsidRPr="005B02BB">
        <w:rPr>
          <w:rFonts w:ascii="GHEA Grapalat" w:hAnsi="GHEA Grapalat" w:cs="Arial Armenian"/>
          <w:sz w:val="20"/>
          <w:lang w:val="es-ES"/>
        </w:rPr>
        <w:t xml:space="preserve"> </w:t>
      </w:r>
      <w:r w:rsidRPr="005B02BB">
        <w:rPr>
          <w:rFonts w:ascii="GHEA Grapalat" w:hAnsi="GHEA Grapalat" w:cs="Sylfaen"/>
          <w:sz w:val="20"/>
          <w:lang w:val="ru-RU"/>
        </w:rPr>
        <w:t>չունեն</w:t>
      </w:r>
      <w:r w:rsidRPr="005B02BB">
        <w:rPr>
          <w:rFonts w:ascii="GHEA Grapalat" w:hAnsi="GHEA Grapalat" w:cs="Arial Armenian"/>
          <w:sz w:val="20"/>
          <w:lang w:val="es-ES"/>
        </w:rPr>
        <w:t xml:space="preserve"> </w:t>
      </w:r>
      <w:r w:rsidRPr="005B02BB">
        <w:rPr>
          <w:rFonts w:ascii="GHEA Grapalat" w:hAnsi="GHEA Grapalat" w:cs="Sylfaen"/>
          <w:sz w:val="20"/>
          <w:lang w:val="ru-RU"/>
        </w:rPr>
        <w:t>անձինք</w:t>
      </w:r>
      <w:r w:rsidRPr="005B02BB">
        <w:rPr>
          <w:rFonts w:ascii="GHEA Grapalat" w:hAnsi="GHEA Grapalat" w:cs="Sylfaen"/>
          <w:sz w:val="20"/>
          <w:lang w:val="es-ES"/>
        </w:rPr>
        <w:t>.</w:t>
      </w:r>
    </w:p>
    <w:p w14:paraId="121AEA4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sz w:val="20"/>
          <w:szCs w:val="20"/>
          <w:lang w:val="es-ES"/>
        </w:rPr>
        <w:t xml:space="preserve">1)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դատական</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ճանաչվել</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սնանկ</w:t>
      </w:r>
      <w:r w:rsidRPr="005B02BB">
        <w:rPr>
          <w:rFonts w:ascii="GHEA Grapalat" w:hAnsi="GHEA Grapalat"/>
          <w:sz w:val="20"/>
          <w:szCs w:val="20"/>
          <w:lang w:val="es-ES"/>
        </w:rPr>
        <w:t xml:space="preserve">. </w:t>
      </w:r>
    </w:p>
    <w:p w14:paraId="2D9B06A7"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sz w:val="20"/>
          <w:szCs w:val="20"/>
          <w:lang w:val="es-ES"/>
        </w:rPr>
        <w:t xml:space="preserve">3)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cs="Sylfaen"/>
          <w:sz w:val="20"/>
          <w:szCs w:val="20"/>
        </w:rPr>
        <w:t>գործադիր</w:t>
      </w:r>
      <w:r w:rsidRPr="005B02BB">
        <w:rPr>
          <w:rFonts w:ascii="GHEA Grapalat" w:hAnsi="GHEA Grapalat"/>
          <w:sz w:val="20"/>
          <w:szCs w:val="20"/>
          <w:lang w:val="es-ES"/>
        </w:rPr>
        <w:t xml:space="preserve"> </w:t>
      </w:r>
      <w:r w:rsidRPr="005B02BB">
        <w:rPr>
          <w:rFonts w:ascii="GHEA Grapalat" w:hAnsi="GHEA Grapalat" w:cs="Sylfaen"/>
          <w:sz w:val="20"/>
          <w:szCs w:val="20"/>
        </w:rPr>
        <w:t>մարմնի</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ներկայացուցիչը</w:t>
      </w:r>
      <w:r w:rsidRPr="005B02BB">
        <w:rPr>
          <w:rFonts w:ascii="GHEA Grapalat" w:hAnsi="GHEA Grapalat"/>
          <w:sz w:val="20"/>
          <w:szCs w:val="20"/>
          <w:lang w:val="es-ES"/>
        </w:rPr>
        <w:t xml:space="preserve"> </w:t>
      </w:r>
      <w:r w:rsidRPr="005B02BB">
        <w:rPr>
          <w:rFonts w:ascii="GHEA Grapalat" w:hAnsi="GHEA Grapalat" w:cs="Sylfaen"/>
          <w:sz w:val="20"/>
          <w:szCs w:val="20"/>
        </w:rPr>
        <w:t>հայտը</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cs="Sylfaen"/>
          <w:sz w:val="20"/>
          <w:szCs w:val="20"/>
        </w:rPr>
        <w:t>օրվան</w:t>
      </w:r>
      <w:r w:rsidRPr="005B02BB">
        <w:rPr>
          <w:rFonts w:ascii="GHEA Grapalat" w:hAnsi="GHEA Grapalat"/>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sz w:val="20"/>
          <w:szCs w:val="20"/>
          <w:lang w:val="es-ES"/>
        </w:rPr>
        <w:t xml:space="preserve"> </w:t>
      </w:r>
      <w:r w:rsidRPr="005B02BB">
        <w:rPr>
          <w:rFonts w:ascii="GHEA Grapalat" w:hAnsi="GHEA Grapalat" w:cs="Sylfaen"/>
          <w:sz w:val="20"/>
          <w:szCs w:val="20"/>
          <w:lang w:val="hy-AM"/>
        </w:rPr>
        <w:t>հինգ</w:t>
      </w:r>
      <w:r w:rsidRPr="005B02BB">
        <w:rPr>
          <w:rFonts w:ascii="GHEA Grapalat" w:hAnsi="GHEA Grapalat"/>
          <w:sz w:val="20"/>
          <w:szCs w:val="20"/>
          <w:lang w:val="es-ES"/>
        </w:rPr>
        <w:t xml:space="preserve"> </w:t>
      </w:r>
      <w:r w:rsidRPr="005B02BB">
        <w:rPr>
          <w:rFonts w:ascii="GHEA Grapalat" w:hAnsi="GHEA Grapalat" w:cs="Sylfaen"/>
          <w:sz w:val="20"/>
          <w:szCs w:val="20"/>
        </w:rPr>
        <w:t>տարիների</w:t>
      </w:r>
      <w:r w:rsidRPr="005B02BB">
        <w:rPr>
          <w:rFonts w:ascii="GHEA Grapalat" w:hAnsi="GHEA Grapalat"/>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sz w:val="20"/>
          <w:szCs w:val="20"/>
          <w:lang w:val="es-ES"/>
        </w:rPr>
        <w:t xml:space="preserve"> </w:t>
      </w:r>
      <w:r w:rsidRPr="005B02BB">
        <w:rPr>
          <w:rFonts w:ascii="GHEA Grapalat" w:hAnsi="GHEA Grapalat" w:cs="Sylfaen"/>
          <w:sz w:val="20"/>
          <w:szCs w:val="20"/>
        </w:rPr>
        <w:t>դատապարտված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եղել</w:t>
      </w:r>
      <w:r w:rsidRPr="005B02BB">
        <w:rPr>
          <w:rFonts w:ascii="GHEA Grapalat" w:hAnsi="GHEA Grapalat"/>
          <w:sz w:val="20"/>
          <w:szCs w:val="20"/>
          <w:lang w:val="es-ES"/>
        </w:rPr>
        <w:t xml:space="preserve"> </w:t>
      </w:r>
      <w:r w:rsidRPr="005B02BB">
        <w:rPr>
          <w:rFonts w:ascii="GHEA Grapalat" w:hAnsi="GHEA Grapalat"/>
          <w:sz w:val="20"/>
          <w:szCs w:val="20"/>
        </w:rPr>
        <w:t>ահաբեկչության</w:t>
      </w:r>
      <w:r w:rsidRPr="005B02BB">
        <w:rPr>
          <w:rFonts w:ascii="GHEA Grapalat" w:hAnsi="GHEA Grapalat"/>
          <w:sz w:val="20"/>
          <w:szCs w:val="20"/>
          <w:lang w:val="es-ES"/>
        </w:rPr>
        <w:t xml:space="preserve"> </w:t>
      </w:r>
      <w:r w:rsidRPr="005B02BB">
        <w:rPr>
          <w:rFonts w:ascii="GHEA Grapalat" w:hAnsi="GHEA Grapalat"/>
          <w:sz w:val="20"/>
          <w:szCs w:val="20"/>
        </w:rPr>
        <w:t>ֆինանսավորման</w:t>
      </w:r>
      <w:r w:rsidRPr="005B02BB">
        <w:rPr>
          <w:rFonts w:ascii="GHEA Grapalat" w:hAnsi="GHEA Grapalat"/>
          <w:sz w:val="20"/>
          <w:szCs w:val="20"/>
          <w:lang w:val="es-ES"/>
        </w:rPr>
        <w:t xml:space="preserve">, </w:t>
      </w:r>
      <w:r w:rsidRPr="005B02BB">
        <w:rPr>
          <w:rFonts w:ascii="GHEA Grapalat" w:hAnsi="GHEA Grapalat"/>
          <w:sz w:val="20"/>
          <w:szCs w:val="20"/>
        </w:rPr>
        <w:t>երեխայի</w:t>
      </w:r>
      <w:r w:rsidRPr="005B02BB">
        <w:rPr>
          <w:rFonts w:ascii="GHEA Grapalat" w:hAnsi="GHEA Grapalat"/>
          <w:sz w:val="20"/>
          <w:szCs w:val="20"/>
          <w:lang w:val="es-ES"/>
        </w:rPr>
        <w:t xml:space="preserve"> </w:t>
      </w:r>
      <w:r w:rsidRPr="005B02BB">
        <w:rPr>
          <w:rFonts w:ascii="GHEA Grapalat" w:hAnsi="GHEA Grapalat"/>
          <w:sz w:val="20"/>
          <w:szCs w:val="20"/>
        </w:rPr>
        <w:t>շահագործման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մարդկային</w:t>
      </w:r>
      <w:r w:rsidRPr="005B02BB">
        <w:rPr>
          <w:rFonts w:ascii="GHEA Grapalat" w:hAnsi="GHEA Grapalat"/>
          <w:sz w:val="20"/>
          <w:szCs w:val="20"/>
          <w:lang w:val="es-ES"/>
        </w:rPr>
        <w:t xml:space="preserve"> </w:t>
      </w:r>
      <w:r w:rsidRPr="005B02BB">
        <w:rPr>
          <w:rFonts w:ascii="GHEA Grapalat" w:hAnsi="GHEA Grapalat"/>
          <w:sz w:val="20"/>
          <w:szCs w:val="20"/>
        </w:rPr>
        <w:t>թրաֆիքինգ</w:t>
      </w:r>
      <w:r w:rsidRPr="005B02BB">
        <w:rPr>
          <w:rFonts w:ascii="GHEA Grapalat" w:hAnsi="GHEA Grapalat"/>
          <w:sz w:val="20"/>
          <w:szCs w:val="20"/>
          <w:lang w:val="es-ES"/>
        </w:rPr>
        <w:t xml:space="preserve"> </w:t>
      </w:r>
      <w:r w:rsidRPr="005B02BB">
        <w:rPr>
          <w:rFonts w:ascii="GHEA Grapalat" w:hAnsi="GHEA Grapalat"/>
          <w:sz w:val="20"/>
          <w:szCs w:val="20"/>
        </w:rPr>
        <w:t>ներառող</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հանցագործության</w:t>
      </w:r>
      <w:r w:rsidRPr="005B02BB">
        <w:rPr>
          <w:rFonts w:ascii="GHEA Grapalat" w:hAnsi="GHEA Grapalat"/>
          <w:sz w:val="20"/>
          <w:szCs w:val="20"/>
          <w:lang w:val="es-ES"/>
        </w:rPr>
        <w:t xml:space="preserve">, </w:t>
      </w:r>
      <w:r w:rsidRPr="005B02BB">
        <w:rPr>
          <w:rFonts w:ascii="GHEA Grapalat" w:hAnsi="GHEA Grapalat" w:cs="Sylfaen"/>
          <w:sz w:val="20"/>
          <w:szCs w:val="20"/>
        </w:rPr>
        <w:t>հանցավոր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համագործակցություն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ստեղծելու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կաշառք</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ստանալու</w:t>
      </w:r>
      <w:r w:rsidRPr="005B02BB">
        <w:rPr>
          <w:rFonts w:ascii="GHEA Grapalat" w:hAnsi="GHEA Grapalat"/>
          <w:sz w:val="20"/>
          <w:szCs w:val="20"/>
          <w:lang w:val="es-ES"/>
        </w:rPr>
        <w:t xml:space="preserve">, </w:t>
      </w:r>
      <w:r w:rsidRPr="005B02BB">
        <w:rPr>
          <w:rFonts w:ascii="GHEA Grapalat" w:hAnsi="GHEA Grapalat"/>
          <w:sz w:val="20"/>
          <w:szCs w:val="20"/>
        </w:rPr>
        <w:t>կաշառք</w:t>
      </w:r>
      <w:r w:rsidRPr="005B02BB">
        <w:rPr>
          <w:rFonts w:ascii="GHEA Grapalat" w:hAnsi="GHEA Grapalat"/>
          <w:sz w:val="20"/>
          <w:szCs w:val="20"/>
          <w:lang w:val="es-ES"/>
        </w:rPr>
        <w:t xml:space="preserve"> </w:t>
      </w:r>
      <w:r w:rsidRPr="005B02BB">
        <w:rPr>
          <w:rFonts w:ascii="GHEA Grapalat" w:hAnsi="GHEA Grapalat"/>
          <w:sz w:val="20"/>
          <w:szCs w:val="20"/>
        </w:rPr>
        <w:t>տալու</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կաշառքի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տնտեսական</w:t>
      </w:r>
      <w:r w:rsidRPr="005B02BB">
        <w:rPr>
          <w:rFonts w:ascii="GHEA Grapalat" w:hAnsi="GHEA Grapalat"/>
          <w:sz w:val="20"/>
          <w:szCs w:val="20"/>
          <w:lang w:val="es-ES"/>
        </w:rPr>
        <w:t xml:space="preserve"> </w:t>
      </w:r>
      <w:r w:rsidRPr="005B02BB">
        <w:rPr>
          <w:rFonts w:ascii="GHEA Grapalat" w:hAnsi="GHEA Grapalat"/>
          <w:sz w:val="20"/>
          <w:szCs w:val="20"/>
        </w:rPr>
        <w:t>գործունեության</w:t>
      </w:r>
      <w:r w:rsidRPr="005B02BB">
        <w:rPr>
          <w:rFonts w:ascii="GHEA Grapalat" w:hAnsi="GHEA Grapalat"/>
          <w:sz w:val="20"/>
          <w:szCs w:val="20"/>
          <w:lang w:val="es-ES"/>
        </w:rPr>
        <w:t xml:space="preserve"> </w:t>
      </w:r>
      <w:r w:rsidRPr="005B02BB">
        <w:rPr>
          <w:rFonts w:ascii="GHEA Grapalat" w:hAnsi="GHEA Grapalat"/>
          <w:sz w:val="20"/>
          <w:szCs w:val="20"/>
        </w:rPr>
        <w:t>դեմ</w:t>
      </w:r>
      <w:r w:rsidRPr="005B02BB">
        <w:rPr>
          <w:rFonts w:ascii="GHEA Grapalat" w:hAnsi="GHEA Grapalat"/>
          <w:sz w:val="20"/>
          <w:szCs w:val="20"/>
          <w:lang w:val="es-ES"/>
        </w:rPr>
        <w:t xml:space="preserve"> </w:t>
      </w:r>
      <w:r w:rsidRPr="005B02BB">
        <w:rPr>
          <w:rFonts w:ascii="GHEA Grapalat" w:hAnsi="GHEA Grapalat"/>
          <w:sz w:val="20"/>
          <w:szCs w:val="20"/>
        </w:rPr>
        <w:t>ուղղված</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հանցագործությունների</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sz w:val="20"/>
          <w:szCs w:val="20"/>
          <w:lang w:val="es-ES"/>
        </w:rPr>
        <w:t xml:space="preserve">, </w:t>
      </w:r>
      <w:r w:rsidRPr="005B02BB">
        <w:rPr>
          <w:rFonts w:ascii="GHEA Grapalat" w:hAnsi="GHEA Grapalat" w:cs="Sylfaen"/>
          <w:sz w:val="20"/>
          <w:szCs w:val="20"/>
        </w:rPr>
        <w:t>երբ</w:t>
      </w:r>
      <w:r w:rsidRPr="005B02BB">
        <w:rPr>
          <w:rFonts w:ascii="GHEA Grapalat" w:hAnsi="GHEA Grapalat"/>
          <w:sz w:val="20"/>
          <w:szCs w:val="20"/>
          <w:lang w:val="es-ES"/>
        </w:rPr>
        <w:t xml:space="preserve"> </w:t>
      </w:r>
      <w:r w:rsidRPr="005B02BB">
        <w:rPr>
          <w:rFonts w:ascii="GHEA Grapalat" w:hAnsi="GHEA Grapalat" w:cs="Sylfaen"/>
          <w:sz w:val="20"/>
          <w:szCs w:val="20"/>
        </w:rPr>
        <w:t>դատվածությունը</w:t>
      </w:r>
      <w:r w:rsidRPr="005B02BB">
        <w:rPr>
          <w:rFonts w:ascii="GHEA Grapalat" w:hAnsi="GHEA Grapalat"/>
          <w:sz w:val="20"/>
          <w:szCs w:val="20"/>
          <w:lang w:val="es-ES"/>
        </w:rPr>
        <w:t xml:space="preserve"> </w:t>
      </w:r>
      <w:r w:rsidRPr="005B02BB">
        <w:rPr>
          <w:rFonts w:ascii="GHEA Grapalat" w:hAnsi="GHEA Grapalat" w:cs="Sylfaen"/>
          <w:sz w:val="20"/>
          <w:szCs w:val="20"/>
        </w:rPr>
        <w:t>օրենքով</w:t>
      </w:r>
      <w:r w:rsidRPr="005B02BB">
        <w:rPr>
          <w:rFonts w:ascii="GHEA Grapalat" w:hAnsi="GHEA Grapalat"/>
          <w:sz w:val="20"/>
          <w:szCs w:val="20"/>
          <w:lang w:val="es-ES"/>
        </w:rPr>
        <w:t xml:space="preserve"> </w:t>
      </w:r>
      <w:r w:rsidRPr="005B02BB">
        <w:rPr>
          <w:rFonts w:ascii="GHEA Grapalat" w:hAnsi="GHEA Grapalat" w:cs="Sylfaen"/>
          <w:sz w:val="20"/>
          <w:szCs w:val="20"/>
        </w:rPr>
        <w:t>սահմանված</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մարված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hy-AM"/>
        </w:rPr>
        <w:t xml:space="preserve"> կամ վերացված է</w:t>
      </w:r>
      <w:r w:rsidRPr="005B02BB">
        <w:rPr>
          <w:rFonts w:ascii="GHEA Grapalat" w:hAnsi="GHEA Grapalat"/>
          <w:sz w:val="20"/>
          <w:szCs w:val="20"/>
          <w:lang w:val="es-ES"/>
        </w:rPr>
        <w:t xml:space="preserve">.  </w:t>
      </w:r>
    </w:p>
    <w:p w14:paraId="2F5B127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cs="Sylfaen"/>
          <w:sz w:val="20"/>
          <w:szCs w:val="20"/>
          <w:lang w:val="es-ES"/>
        </w:rPr>
        <w:t>4)</w:t>
      </w:r>
      <w:r w:rsidRPr="005B02BB">
        <w:rPr>
          <w:rFonts w:ascii="GHEA Grapalat" w:hAnsi="GHEA Grapalat"/>
          <w:sz w:val="20"/>
          <w:szCs w:val="20"/>
          <w:lang w:val="es-ES"/>
        </w:rPr>
        <w:t xml:space="preserve"> </w:t>
      </w:r>
      <w:r w:rsidRPr="005B02BB">
        <w:rPr>
          <w:rFonts w:ascii="GHEA Grapalat" w:hAnsi="GHEA Grapalat" w:cs="Sylfaen"/>
          <w:sz w:val="20"/>
          <w:szCs w:val="20"/>
        </w:rPr>
        <w:t>որոնց</w:t>
      </w:r>
      <w:r w:rsidRPr="005B02BB">
        <w:rPr>
          <w:rFonts w:ascii="GHEA Grapalat" w:hAnsi="GHEA Grapalat" w:cs="Sylfaen"/>
          <w:sz w:val="20"/>
          <w:szCs w:val="20"/>
          <w:lang w:val="es-ES"/>
        </w:rPr>
        <w:t xml:space="preserve"> </w:t>
      </w:r>
      <w:r w:rsidRPr="005B02BB">
        <w:rPr>
          <w:rFonts w:ascii="GHEA Grapalat" w:hAnsi="GHEA Grapalat" w:cs="Sylfaen"/>
          <w:sz w:val="20"/>
          <w:szCs w:val="20"/>
        </w:rPr>
        <w:t>վերաբերյալ</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ոլորտում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հակամրցակցային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գերիշխող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դիրքի</w:t>
      </w:r>
      <w:r w:rsidRPr="005B02BB">
        <w:rPr>
          <w:rFonts w:ascii="GHEA Grapalat" w:hAnsi="GHEA Grapalat" w:cs="Sylfaen"/>
          <w:sz w:val="20"/>
          <w:szCs w:val="20"/>
          <w:lang w:val="es-ES"/>
        </w:rPr>
        <w:t xml:space="preserve"> </w:t>
      </w:r>
      <w:r w:rsidRPr="005B02BB">
        <w:rPr>
          <w:rFonts w:ascii="GHEA Grapalat" w:hAnsi="GHEA Grapalat" w:cs="Sylfaen"/>
          <w:sz w:val="20"/>
          <w:szCs w:val="20"/>
        </w:rPr>
        <w:t>չարաշահման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անբարեխիղճ</w:t>
      </w:r>
      <w:r w:rsidRPr="005B02BB">
        <w:rPr>
          <w:rFonts w:ascii="GHEA Grapalat" w:hAnsi="GHEA Grapalat" w:cs="Sylfaen"/>
          <w:sz w:val="20"/>
          <w:szCs w:val="20"/>
          <w:lang w:val="es-ES"/>
        </w:rPr>
        <w:t xml:space="preserve"> </w:t>
      </w:r>
      <w:r w:rsidRPr="005B02BB">
        <w:rPr>
          <w:rFonts w:ascii="GHEA Grapalat" w:hAnsi="GHEA Grapalat" w:cs="Sylfaen"/>
          <w:sz w:val="20"/>
          <w:szCs w:val="20"/>
        </w:rPr>
        <w:t>մրցակցության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համար</w:t>
      </w:r>
      <w:r w:rsidRPr="005B02BB">
        <w:rPr>
          <w:rFonts w:ascii="GHEA Grapalat" w:hAnsi="GHEA Grapalat" w:cs="Sylfaen"/>
          <w:sz w:val="20"/>
          <w:szCs w:val="20"/>
          <w:lang w:val="es-ES"/>
        </w:rPr>
        <w:t xml:space="preserve"> </w:t>
      </w:r>
      <w:r w:rsidRPr="005B02BB">
        <w:rPr>
          <w:rFonts w:ascii="GHEA Grapalat" w:hAnsi="GHEA Grapalat" w:cs="Sylfaen"/>
          <w:sz w:val="20"/>
          <w:szCs w:val="20"/>
        </w:rPr>
        <w:t>պատասխանատվություն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սահմանող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վարչական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ակտը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ներկայացվելու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երեք</w:t>
      </w:r>
      <w:r w:rsidRPr="005B02BB">
        <w:rPr>
          <w:rFonts w:ascii="GHEA Grapalat" w:hAnsi="GHEA Grapalat" w:cs="Sylfaen"/>
          <w:sz w:val="20"/>
          <w:szCs w:val="20"/>
          <w:lang w:val="es-ES"/>
        </w:rPr>
        <w:t xml:space="preserve"> </w:t>
      </w:r>
      <w:r w:rsidRPr="005B02BB">
        <w:rPr>
          <w:rFonts w:ascii="GHEA Grapalat" w:hAnsi="GHEA Grapalat" w:cs="Sylfaen"/>
          <w:sz w:val="20"/>
          <w:szCs w:val="20"/>
        </w:rPr>
        <w:t>տարվա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դարձել</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անբողոքարկելի</w:t>
      </w:r>
      <w:r w:rsidRPr="005B02BB">
        <w:rPr>
          <w:rFonts w:ascii="GHEA Grapalat" w:hAnsi="GHEA Grapalat" w:cs="Sylfaen"/>
          <w:sz w:val="20"/>
          <w:szCs w:val="20"/>
          <w:lang w:val="es-ES"/>
        </w:rPr>
        <w:t xml:space="preserve">, </w:t>
      </w:r>
      <w:r w:rsidRPr="005B02BB">
        <w:rPr>
          <w:rFonts w:ascii="GHEA Grapalat" w:hAnsi="GHEA Grapalat" w:cs="Sylfaen"/>
          <w:sz w:val="20"/>
          <w:szCs w:val="20"/>
        </w:rPr>
        <w:t>իսկ</w:t>
      </w:r>
      <w:r w:rsidRPr="005B02BB">
        <w:rPr>
          <w:rFonts w:ascii="GHEA Grapalat" w:hAnsi="GHEA Grapalat" w:cs="Sylfaen"/>
          <w:sz w:val="20"/>
          <w:szCs w:val="20"/>
          <w:lang w:val="es-ES"/>
        </w:rPr>
        <w:t xml:space="preserve"> </w:t>
      </w:r>
      <w:r w:rsidRPr="005B02BB">
        <w:rPr>
          <w:rFonts w:ascii="GHEA Grapalat" w:hAnsi="GHEA Grapalat" w:cs="Sylfaen"/>
          <w:sz w:val="20"/>
          <w:szCs w:val="20"/>
        </w:rPr>
        <w:t>բողոքարկված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լինելու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թողնվել</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անփոփոխ</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5)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են</w:t>
      </w:r>
      <w:r w:rsidRPr="005B02BB">
        <w:rPr>
          <w:rFonts w:ascii="GHEA Grapalat" w:hAnsi="GHEA Grapalat" w:cs="Sylfaen"/>
          <w:sz w:val="20"/>
          <w:szCs w:val="20"/>
          <w:lang w:val="es-ES"/>
        </w:rPr>
        <w:t xml:space="preserve"> </w:t>
      </w:r>
      <w:r w:rsidRPr="005B02BB">
        <w:rPr>
          <w:rFonts w:ascii="GHEA Grapalat" w:hAnsi="GHEA Grapalat" w:cs="Sylfaen"/>
          <w:sz w:val="20"/>
          <w:szCs w:val="20"/>
        </w:rPr>
        <w:t>Եվրասիական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տնտեսական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միությանն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անդամակցող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երկրների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օրենսդրության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հրապարակված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p>
    <w:p w14:paraId="53E0BC0B" w14:textId="77777777" w:rsidR="00E015AD" w:rsidRPr="005B02BB" w:rsidRDefault="00E015AD" w:rsidP="00E015AD">
      <w:pPr>
        <w:ind w:firstLine="567"/>
        <w:jc w:val="both"/>
        <w:rPr>
          <w:rFonts w:ascii="GHEA Grapalat" w:hAnsi="GHEA Grapalat"/>
          <w:sz w:val="20"/>
          <w:szCs w:val="20"/>
          <w:lang w:val="es-ES"/>
        </w:rPr>
      </w:pPr>
      <w:r w:rsidRPr="005B02BB">
        <w:rPr>
          <w:rFonts w:ascii="GHEA Grapalat" w:hAnsi="GHEA Grapalat"/>
          <w:sz w:val="20"/>
          <w:szCs w:val="20"/>
          <w:lang w:val="es-ES"/>
        </w:rPr>
        <w:t xml:space="preserve">   6)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հայտը</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դրությամբ</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sz w:val="20"/>
          <w:szCs w:val="20"/>
          <w:lang w:val="es-ES"/>
        </w:rPr>
        <w:t>:</w:t>
      </w:r>
    </w:p>
    <w:p w14:paraId="6F9AD726" w14:textId="77777777" w:rsidR="00E015AD" w:rsidRPr="005B02BB" w:rsidRDefault="00E015AD" w:rsidP="00E015AD">
      <w:pPr>
        <w:ind w:firstLine="567"/>
        <w:jc w:val="both"/>
        <w:rPr>
          <w:rFonts w:ascii="GHEA Grapalat" w:hAnsi="GHEA Grapalat" w:cs="Sylfaen"/>
          <w:sz w:val="20"/>
          <w:lang w:val="es-ES"/>
        </w:rPr>
      </w:pPr>
      <w:r w:rsidRPr="005B02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23CAEE3" w14:textId="77777777" w:rsidR="00E015AD" w:rsidRPr="005B02BB" w:rsidRDefault="00E015AD" w:rsidP="00E015AD">
      <w:pPr>
        <w:shd w:val="clear" w:color="auto" w:fill="FFFFFF"/>
        <w:ind w:firstLine="375"/>
        <w:jc w:val="both"/>
        <w:rPr>
          <w:rFonts w:ascii="GHEA Grapalat" w:hAnsi="GHEA Grapalat" w:cs="Arial"/>
          <w:sz w:val="20"/>
          <w:lang w:val="es-ES"/>
        </w:rPr>
      </w:pPr>
      <w:r w:rsidRPr="005B02BB">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D0E0B77" w14:textId="77777777" w:rsidR="00E015AD" w:rsidRPr="005B02BB" w:rsidRDefault="00E015AD" w:rsidP="00E015AD">
      <w:pPr>
        <w:pStyle w:val="ListParagraph"/>
        <w:numPr>
          <w:ilvl w:val="0"/>
          <w:numId w:val="30"/>
        </w:numPr>
        <w:shd w:val="clear" w:color="auto" w:fill="FFFFFF"/>
        <w:ind w:left="0" w:firstLine="720"/>
        <w:jc w:val="both"/>
        <w:rPr>
          <w:rFonts w:ascii="GHEA Grapalat" w:hAnsi="GHEA Grapalat" w:cs="Arial"/>
          <w:sz w:val="20"/>
          <w:lang w:val="es-ES" w:eastAsia="en-US"/>
        </w:rPr>
      </w:pPr>
      <w:r w:rsidRPr="005B02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6EDA9544" w14:textId="77777777" w:rsidR="00E015AD" w:rsidRPr="005B02BB" w:rsidRDefault="00E015AD" w:rsidP="00E015AD">
      <w:pPr>
        <w:pStyle w:val="ListParagraph"/>
        <w:numPr>
          <w:ilvl w:val="0"/>
          <w:numId w:val="30"/>
        </w:numPr>
        <w:shd w:val="clear" w:color="auto" w:fill="FFFFFF"/>
        <w:ind w:left="0" w:firstLine="720"/>
        <w:jc w:val="both"/>
        <w:rPr>
          <w:rFonts w:ascii="GHEA Grapalat" w:hAnsi="GHEA Grapalat" w:cs="Arial"/>
          <w:sz w:val="20"/>
          <w:lang w:val="es-ES"/>
        </w:rPr>
      </w:pPr>
      <w:r w:rsidRPr="005B02BB">
        <w:rPr>
          <w:rFonts w:ascii="GHEA Grapalat" w:hAnsi="GHEA Grapalat" w:cs="Arial"/>
          <w:sz w:val="20"/>
          <w:lang w:val="es-ES" w:eastAsia="en-US"/>
        </w:rPr>
        <w:t>որպես ընտրված մասնակից հրաժարվել կամ զրկվել է պայմանագիր կնքելու իրավունքից:</w:t>
      </w:r>
    </w:p>
    <w:p w14:paraId="529D4504" w14:textId="77777777" w:rsidR="00E015AD" w:rsidRPr="005B02BB" w:rsidRDefault="00E015AD" w:rsidP="00E015AD">
      <w:pPr>
        <w:ind w:firstLine="567"/>
        <w:jc w:val="both"/>
        <w:rPr>
          <w:rFonts w:ascii="GHEA Grapalat" w:hAnsi="GHEA Grapalat" w:cs="Sylfaen"/>
          <w:sz w:val="20"/>
          <w:lang w:val="es-ES"/>
        </w:rPr>
      </w:pPr>
    </w:p>
    <w:p w14:paraId="766D9945" w14:textId="77777777" w:rsidR="00E015AD" w:rsidRPr="005B02BB" w:rsidRDefault="00E015AD" w:rsidP="00E015AD">
      <w:pPr>
        <w:ind w:firstLine="567"/>
        <w:jc w:val="both"/>
        <w:rPr>
          <w:rFonts w:ascii="GHEA Grapalat" w:hAnsi="GHEA Grapalat" w:cs="Sylfaen"/>
          <w:sz w:val="20"/>
          <w:lang w:val="es-ES"/>
        </w:rPr>
      </w:pPr>
      <w:r w:rsidRPr="005B02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B02BB">
        <w:rPr>
          <w:rFonts w:ascii="GHEA Grapalat" w:hAnsi="GHEA Grapalat" w:cs="Arial"/>
          <w:sz w:val="20"/>
          <w:lang w:val="es-ES"/>
        </w:rPr>
        <w:t xml:space="preserve"> </w:t>
      </w:r>
      <w:r w:rsidRPr="005B02BB">
        <w:rPr>
          <w:rFonts w:ascii="GHEA Grapalat" w:hAnsi="GHEA Grapalat" w:cs="Sylfaen"/>
          <w:sz w:val="20"/>
          <w:lang w:val="es-ES"/>
        </w:rPr>
        <w:t>հրավերի</w:t>
      </w:r>
      <w:r w:rsidRPr="005B02BB">
        <w:rPr>
          <w:rFonts w:ascii="GHEA Grapalat" w:hAnsi="GHEA Grapalat" w:cs="Arial"/>
          <w:sz w:val="20"/>
          <w:lang w:val="es-ES"/>
        </w:rPr>
        <w:t xml:space="preserve"> 2-րդ </w:t>
      </w:r>
      <w:r w:rsidRPr="005B02BB">
        <w:rPr>
          <w:rFonts w:ascii="GHEA Grapalat" w:hAnsi="GHEA Grapalat" w:cs="Sylfaen"/>
          <w:sz w:val="20"/>
          <w:lang w:val="es-ES"/>
        </w:rPr>
        <w:t>մասի</w:t>
      </w:r>
      <w:r w:rsidRPr="005B02BB">
        <w:rPr>
          <w:rFonts w:ascii="GHEA Grapalat" w:hAnsi="GHEA Grapalat" w:cs="Arial"/>
          <w:sz w:val="20"/>
          <w:lang w:val="es-ES"/>
        </w:rPr>
        <w:t xml:space="preserve"> 2.</w:t>
      </w:r>
      <w:r w:rsidRPr="005B02BB">
        <w:rPr>
          <w:rFonts w:ascii="GHEA Grapalat" w:hAnsi="GHEA Grapalat" w:cs="Arial"/>
          <w:sz w:val="20"/>
          <w:lang w:val="hy-AM"/>
        </w:rPr>
        <w:t>1</w:t>
      </w:r>
      <w:r w:rsidRPr="005B02BB">
        <w:rPr>
          <w:rFonts w:ascii="GHEA Grapalat" w:hAnsi="GHEA Grapalat" w:cs="Arial"/>
          <w:sz w:val="20"/>
          <w:lang w:val="es-ES"/>
        </w:rPr>
        <w:t xml:space="preserve"> </w:t>
      </w:r>
      <w:r w:rsidRPr="005B02BB">
        <w:rPr>
          <w:rFonts w:ascii="GHEA Grapalat" w:hAnsi="GHEA Grapalat" w:cs="Sylfaen"/>
          <w:sz w:val="20"/>
          <w:lang w:val="es-ES"/>
        </w:rPr>
        <w:t>կետով</w:t>
      </w:r>
      <w:r w:rsidRPr="005B02BB">
        <w:rPr>
          <w:rFonts w:ascii="GHEA Grapalat" w:hAnsi="GHEA Grapalat" w:cs="Arial"/>
          <w:sz w:val="20"/>
          <w:lang w:val="es-ES"/>
        </w:rPr>
        <w:t xml:space="preserve"> </w:t>
      </w:r>
      <w:r w:rsidRPr="005B02BB">
        <w:rPr>
          <w:rFonts w:ascii="GHEA Grapalat" w:hAnsi="GHEA Grapalat" w:cs="Sylfaen"/>
          <w:sz w:val="20"/>
          <w:lang w:val="es-ES"/>
        </w:rPr>
        <w:t>նախատեսված</w:t>
      </w:r>
      <w:r w:rsidRPr="005B02BB">
        <w:rPr>
          <w:rFonts w:ascii="GHEA Grapalat" w:hAnsi="GHEA Grapalat" w:cs="Arial"/>
          <w:sz w:val="20"/>
          <w:lang w:val="es-ES"/>
        </w:rPr>
        <w:t xml:space="preserve"> </w:t>
      </w:r>
      <w:r w:rsidRPr="005B02BB">
        <w:rPr>
          <w:rFonts w:ascii="GHEA Grapalat" w:hAnsi="GHEA Grapalat" w:cs="Sylfaen"/>
          <w:sz w:val="20"/>
          <w:lang w:val="es-ES"/>
        </w:rPr>
        <w:t>գրավոր</w:t>
      </w:r>
      <w:r w:rsidRPr="005B02BB">
        <w:rPr>
          <w:rFonts w:ascii="GHEA Grapalat" w:hAnsi="GHEA Grapalat" w:cs="Arial"/>
          <w:sz w:val="20"/>
          <w:lang w:val="es-ES"/>
        </w:rPr>
        <w:t xml:space="preserve"> </w:t>
      </w:r>
      <w:r w:rsidRPr="005B02BB">
        <w:rPr>
          <w:rFonts w:ascii="GHEA Grapalat" w:hAnsi="GHEA Grapalat" w:cs="Sylfaen"/>
          <w:sz w:val="20"/>
          <w:lang w:val="es-ES"/>
        </w:rPr>
        <w:t xml:space="preserve">հայտարարություն: </w:t>
      </w:r>
      <w:r w:rsidRPr="005B02BB">
        <w:rPr>
          <w:rFonts w:ascii="GHEA Grapalat" w:hAnsi="GHEA Grapalat" w:cs="Sylfaen"/>
          <w:sz w:val="20"/>
        </w:rPr>
        <w:t>Բացի</w:t>
      </w:r>
      <w:r w:rsidRPr="005B02BB">
        <w:rPr>
          <w:rFonts w:ascii="GHEA Grapalat" w:hAnsi="GHEA Grapalat" w:cs="Sylfaen"/>
          <w:sz w:val="20"/>
          <w:lang w:val="es-ES"/>
        </w:rPr>
        <w:t xml:space="preserve"> </w:t>
      </w:r>
      <w:r w:rsidRPr="005B02BB">
        <w:rPr>
          <w:rFonts w:ascii="GHEA Grapalat" w:hAnsi="GHEA Grapalat" w:cs="Sylfaen"/>
          <w:sz w:val="20"/>
        </w:rPr>
        <w:t>սույն</w:t>
      </w:r>
      <w:r w:rsidRPr="005B02BB">
        <w:rPr>
          <w:rFonts w:ascii="GHEA Grapalat" w:hAnsi="GHEA Grapalat" w:cs="Sylfaen"/>
          <w:sz w:val="20"/>
          <w:lang w:val="es-ES"/>
        </w:rPr>
        <w:t xml:space="preserve"> </w:t>
      </w:r>
      <w:r w:rsidRPr="005B02BB">
        <w:rPr>
          <w:rFonts w:ascii="GHEA Grapalat" w:hAnsi="GHEA Grapalat" w:cs="Sylfaen"/>
          <w:sz w:val="20"/>
        </w:rPr>
        <w:t>կետով</w:t>
      </w:r>
      <w:r w:rsidRPr="005B02BB">
        <w:rPr>
          <w:rFonts w:ascii="GHEA Grapalat" w:hAnsi="GHEA Grapalat" w:cs="Sylfaen"/>
          <w:sz w:val="20"/>
          <w:lang w:val="es-ES"/>
        </w:rPr>
        <w:t xml:space="preserve"> </w:t>
      </w:r>
      <w:r w:rsidRPr="005B02BB">
        <w:rPr>
          <w:rFonts w:ascii="GHEA Grapalat" w:hAnsi="GHEA Grapalat" w:cs="Sylfaen"/>
          <w:sz w:val="20"/>
        </w:rPr>
        <w:t>նախատեսված</w:t>
      </w:r>
      <w:r w:rsidRPr="005B02BB">
        <w:rPr>
          <w:rFonts w:ascii="GHEA Grapalat" w:hAnsi="GHEA Grapalat" w:cs="Sylfaen"/>
          <w:sz w:val="20"/>
          <w:lang w:val="es-ES"/>
        </w:rPr>
        <w:t xml:space="preserve"> </w:t>
      </w:r>
      <w:r w:rsidRPr="005B02BB">
        <w:rPr>
          <w:rFonts w:ascii="GHEA Grapalat" w:hAnsi="GHEA Grapalat" w:cs="Sylfaen"/>
          <w:sz w:val="20"/>
        </w:rPr>
        <w:t>հայտարարությունից</w:t>
      </w:r>
      <w:r w:rsidRPr="005B02BB">
        <w:rPr>
          <w:rFonts w:ascii="GHEA Grapalat" w:hAnsi="GHEA Grapalat" w:cs="Sylfaen"/>
          <w:sz w:val="20"/>
          <w:lang w:val="es-ES"/>
        </w:rPr>
        <w:t xml:space="preserve"> </w:t>
      </w:r>
      <w:r w:rsidRPr="005B02BB">
        <w:rPr>
          <w:rFonts w:ascii="GHEA Grapalat" w:hAnsi="GHEA Grapalat" w:cs="Sylfaen"/>
          <w:sz w:val="20"/>
        </w:rPr>
        <w:t>մասնակցության</w:t>
      </w:r>
      <w:r w:rsidRPr="005B02BB">
        <w:rPr>
          <w:rFonts w:ascii="GHEA Grapalat" w:hAnsi="GHEA Grapalat" w:cs="Sylfaen"/>
          <w:sz w:val="20"/>
          <w:lang w:val="es-ES"/>
        </w:rPr>
        <w:t xml:space="preserve"> </w:t>
      </w:r>
      <w:r w:rsidRPr="005B02BB">
        <w:rPr>
          <w:rFonts w:ascii="GHEA Grapalat" w:hAnsi="GHEA Grapalat" w:cs="Sylfaen"/>
          <w:sz w:val="20"/>
        </w:rPr>
        <w:t>իրավունքի</w:t>
      </w:r>
      <w:r w:rsidRPr="005B02BB">
        <w:rPr>
          <w:rFonts w:ascii="GHEA Grapalat" w:hAnsi="GHEA Grapalat" w:cs="Sylfaen"/>
          <w:sz w:val="20"/>
          <w:lang w:val="es-ES"/>
        </w:rPr>
        <w:t xml:space="preserve"> </w:t>
      </w:r>
      <w:r w:rsidRPr="005B02BB">
        <w:rPr>
          <w:rFonts w:ascii="GHEA Grapalat" w:hAnsi="GHEA Grapalat" w:cs="Sylfaen"/>
          <w:sz w:val="20"/>
        </w:rPr>
        <w:t>գնահատման</w:t>
      </w:r>
      <w:r w:rsidRPr="005B02BB">
        <w:rPr>
          <w:rFonts w:ascii="GHEA Grapalat" w:hAnsi="GHEA Grapalat" w:cs="Sylfaen"/>
          <w:sz w:val="20"/>
          <w:lang w:val="es-ES"/>
        </w:rPr>
        <w:t xml:space="preserve"> </w:t>
      </w:r>
      <w:r w:rsidRPr="005B02BB">
        <w:rPr>
          <w:rFonts w:ascii="GHEA Grapalat" w:hAnsi="GHEA Grapalat" w:cs="Sylfaen"/>
          <w:sz w:val="20"/>
        </w:rPr>
        <w:t>համար</w:t>
      </w:r>
      <w:r w:rsidRPr="005B02BB">
        <w:rPr>
          <w:rFonts w:ascii="GHEA Grapalat" w:hAnsi="GHEA Grapalat" w:cs="Sylfaen"/>
          <w:sz w:val="20"/>
          <w:lang w:val="es-ES"/>
        </w:rPr>
        <w:t xml:space="preserve"> </w:t>
      </w:r>
      <w:r w:rsidRPr="005B02BB">
        <w:rPr>
          <w:rFonts w:ascii="GHEA Grapalat" w:hAnsi="GHEA Grapalat" w:cs="Sylfaen"/>
          <w:sz w:val="20"/>
        </w:rPr>
        <w:t>մասնակցից</w:t>
      </w:r>
      <w:r w:rsidRPr="005B02BB">
        <w:rPr>
          <w:rFonts w:ascii="GHEA Grapalat" w:hAnsi="GHEA Grapalat" w:cs="Sylfaen"/>
          <w:sz w:val="20"/>
          <w:lang w:val="es-ES"/>
        </w:rPr>
        <w:t xml:space="preserve">, </w:t>
      </w:r>
      <w:r w:rsidRPr="005B02BB">
        <w:rPr>
          <w:rFonts w:ascii="GHEA Grapalat" w:hAnsi="GHEA Grapalat" w:cs="Sylfaen"/>
          <w:sz w:val="20"/>
        </w:rPr>
        <w:t>այդ</w:t>
      </w:r>
      <w:r w:rsidRPr="005B02BB">
        <w:rPr>
          <w:rFonts w:ascii="GHEA Grapalat" w:hAnsi="GHEA Grapalat" w:cs="Sylfaen"/>
          <w:sz w:val="20"/>
          <w:lang w:val="es-ES"/>
        </w:rPr>
        <w:t xml:space="preserve"> </w:t>
      </w:r>
      <w:r w:rsidRPr="005B02BB">
        <w:rPr>
          <w:rFonts w:ascii="GHEA Grapalat" w:hAnsi="GHEA Grapalat" w:cs="Sylfaen"/>
          <w:sz w:val="20"/>
        </w:rPr>
        <w:t>թվում</w:t>
      </w:r>
      <w:r w:rsidRPr="005B02BB">
        <w:rPr>
          <w:rFonts w:ascii="GHEA Grapalat" w:hAnsi="GHEA Grapalat" w:cs="Sylfaen"/>
          <w:sz w:val="20"/>
          <w:lang w:val="es-ES"/>
        </w:rPr>
        <w:t xml:space="preserve"> </w:t>
      </w:r>
      <w:r w:rsidRPr="005B02BB">
        <w:rPr>
          <w:rFonts w:ascii="GHEA Grapalat" w:hAnsi="GHEA Grapalat" w:cs="Sylfaen"/>
          <w:sz w:val="20"/>
        </w:rPr>
        <w:t>ընտրված</w:t>
      </w:r>
      <w:r w:rsidRPr="005B02BB">
        <w:rPr>
          <w:rFonts w:ascii="GHEA Grapalat" w:hAnsi="GHEA Grapalat" w:cs="Sylfaen"/>
          <w:sz w:val="20"/>
          <w:lang w:val="es-ES"/>
        </w:rPr>
        <w:t xml:space="preserve"> </w:t>
      </w:r>
      <w:r w:rsidRPr="005B02BB">
        <w:rPr>
          <w:rFonts w:ascii="GHEA Grapalat" w:hAnsi="GHEA Grapalat" w:cs="Sylfaen"/>
          <w:sz w:val="20"/>
        </w:rPr>
        <w:t>մասնակցից</w:t>
      </w:r>
      <w:r w:rsidRPr="005B02BB">
        <w:rPr>
          <w:rFonts w:ascii="GHEA Grapalat" w:hAnsi="GHEA Grapalat" w:cs="Sylfaen"/>
          <w:sz w:val="20"/>
          <w:lang w:val="es-ES"/>
        </w:rPr>
        <w:t xml:space="preserve"> </w:t>
      </w:r>
      <w:r w:rsidRPr="005B02BB">
        <w:rPr>
          <w:rFonts w:ascii="GHEA Grapalat" w:hAnsi="GHEA Grapalat" w:cs="Sylfaen"/>
          <w:sz w:val="20"/>
        </w:rPr>
        <w:t>այլ</w:t>
      </w:r>
      <w:r w:rsidRPr="005B02BB">
        <w:rPr>
          <w:rFonts w:ascii="GHEA Grapalat" w:hAnsi="GHEA Grapalat" w:cs="Sylfaen"/>
          <w:sz w:val="20"/>
          <w:lang w:val="es-ES"/>
        </w:rPr>
        <w:t xml:space="preserve"> </w:t>
      </w:r>
      <w:r w:rsidRPr="005B02BB">
        <w:rPr>
          <w:rFonts w:ascii="GHEA Grapalat" w:hAnsi="GHEA Grapalat" w:cs="Sylfaen"/>
          <w:sz w:val="20"/>
        </w:rPr>
        <w:t>փաստաթղթեր</w:t>
      </w:r>
      <w:r w:rsidRPr="005B02BB">
        <w:rPr>
          <w:rFonts w:ascii="GHEA Grapalat" w:hAnsi="GHEA Grapalat" w:cs="Sylfaen"/>
          <w:sz w:val="20"/>
          <w:lang w:val="es-ES"/>
        </w:rPr>
        <w:t xml:space="preserve"> </w:t>
      </w:r>
      <w:r w:rsidRPr="005B02BB">
        <w:rPr>
          <w:rFonts w:ascii="GHEA Grapalat" w:hAnsi="GHEA Grapalat" w:cs="Sylfaen"/>
          <w:sz w:val="20"/>
        </w:rPr>
        <w:t>կամ</w:t>
      </w:r>
      <w:r w:rsidRPr="005B02BB">
        <w:rPr>
          <w:rFonts w:ascii="GHEA Grapalat" w:hAnsi="GHEA Grapalat" w:cs="Sylfaen"/>
          <w:sz w:val="20"/>
          <w:lang w:val="es-ES"/>
        </w:rPr>
        <w:t xml:space="preserve"> </w:t>
      </w:r>
      <w:r w:rsidRPr="005B02BB">
        <w:rPr>
          <w:rFonts w:ascii="GHEA Grapalat" w:hAnsi="GHEA Grapalat" w:cs="Sylfaen"/>
          <w:sz w:val="20"/>
        </w:rPr>
        <w:t>հիմնավորումներ</w:t>
      </w:r>
      <w:r w:rsidRPr="005B02BB">
        <w:rPr>
          <w:rFonts w:ascii="GHEA Grapalat" w:hAnsi="GHEA Grapalat" w:cs="Sylfaen"/>
          <w:sz w:val="20"/>
          <w:lang w:val="es-ES"/>
        </w:rPr>
        <w:t xml:space="preserve"> </w:t>
      </w:r>
      <w:r w:rsidRPr="005B02BB">
        <w:rPr>
          <w:rFonts w:ascii="GHEA Grapalat" w:hAnsi="GHEA Grapalat" w:cs="Sylfaen"/>
          <w:sz w:val="20"/>
        </w:rPr>
        <w:t>չեն</w:t>
      </w:r>
      <w:r w:rsidRPr="005B02BB">
        <w:rPr>
          <w:rFonts w:ascii="GHEA Grapalat" w:hAnsi="GHEA Grapalat" w:cs="Sylfaen"/>
          <w:sz w:val="20"/>
          <w:lang w:val="es-ES"/>
        </w:rPr>
        <w:t xml:space="preserve"> </w:t>
      </w:r>
      <w:r w:rsidRPr="005B02BB">
        <w:rPr>
          <w:rFonts w:ascii="GHEA Grapalat" w:hAnsi="GHEA Grapalat" w:cs="Sylfaen"/>
          <w:sz w:val="20"/>
        </w:rPr>
        <w:t>կարող</w:t>
      </w:r>
      <w:r w:rsidRPr="005B02BB">
        <w:rPr>
          <w:rFonts w:ascii="GHEA Grapalat" w:hAnsi="GHEA Grapalat" w:cs="Sylfaen"/>
          <w:sz w:val="20"/>
          <w:lang w:val="es-ES"/>
        </w:rPr>
        <w:t xml:space="preserve"> </w:t>
      </w:r>
      <w:r w:rsidRPr="005B02BB">
        <w:rPr>
          <w:rFonts w:ascii="GHEA Grapalat" w:hAnsi="GHEA Grapalat" w:cs="Sylfaen"/>
          <w:sz w:val="20"/>
        </w:rPr>
        <w:t>պահանջվել</w:t>
      </w:r>
      <w:r w:rsidRPr="005B02BB">
        <w:rPr>
          <w:rFonts w:ascii="GHEA Grapalat" w:hAnsi="GHEA Grapalat" w:cs="Sylfaen"/>
          <w:sz w:val="20"/>
          <w:lang w:val="es-ES"/>
        </w:rPr>
        <w:t>:</w:t>
      </w:r>
      <w:r w:rsidRPr="005B02BB">
        <w:rPr>
          <w:rFonts w:ascii="GHEA Grapalat" w:hAnsi="GHEA Grapalat" w:cs="Tahoma"/>
          <w:sz w:val="20"/>
          <w:lang w:val="hy-AM"/>
        </w:rPr>
        <w:t xml:space="preserve"> </w:t>
      </w:r>
      <w:r w:rsidRPr="005B02BB">
        <w:rPr>
          <w:rFonts w:ascii="GHEA Grapalat" w:hAnsi="GHEA Grapalat" w:cs="Tahoma"/>
          <w:sz w:val="20"/>
        </w:rPr>
        <w:t>Մասնակցի</w:t>
      </w:r>
      <w:r w:rsidRPr="005B02BB">
        <w:rPr>
          <w:rFonts w:ascii="GHEA Grapalat" w:hAnsi="GHEA Grapalat" w:cs="Tahoma"/>
          <w:sz w:val="20"/>
          <w:lang w:val="es-ES"/>
        </w:rPr>
        <w:t xml:space="preserve"> </w:t>
      </w:r>
      <w:r w:rsidRPr="005B02BB">
        <w:rPr>
          <w:rFonts w:ascii="GHEA Grapalat" w:hAnsi="GHEA Grapalat" w:cs="Tahoma"/>
          <w:sz w:val="20"/>
        </w:rPr>
        <w:t>հայտարարության</w:t>
      </w:r>
      <w:r w:rsidRPr="005B02BB">
        <w:rPr>
          <w:rFonts w:ascii="GHEA Grapalat" w:hAnsi="GHEA Grapalat" w:cs="Tahoma"/>
          <w:sz w:val="20"/>
          <w:lang w:val="es-ES"/>
        </w:rPr>
        <w:t xml:space="preserve"> </w:t>
      </w:r>
      <w:r w:rsidRPr="005B02BB">
        <w:rPr>
          <w:rFonts w:ascii="GHEA Grapalat" w:hAnsi="GHEA Grapalat" w:cs="Tahoma"/>
          <w:sz w:val="20"/>
        </w:rPr>
        <w:t>իսկությունը</w:t>
      </w:r>
      <w:r w:rsidRPr="005B02BB">
        <w:rPr>
          <w:rFonts w:ascii="GHEA Grapalat" w:hAnsi="GHEA Grapalat" w:cs="Tahoma"/>
          <w:sz w:val="20"/>
          <w:lang w:val="es-ES"/>
        </w:rPr>
        <w:t xml:space="preserve"> </w:t>
      </w:r>
      <w:r w:rsidRPr="005B02BB">
        <w:rPr>
          <w:rFonts w:ascii="GHEA Grapalat" w:hAnsi="GHEA Grapalat" w:cs="Tahoma"/>
          <w:sz w:val="20"/>
        </w:rPr>
        <w:t>գնահատող</w:t>
      </w:r>
      <w:r w:rsidRPr="005B02BB">
        <w:rPr>
          <w:rFonts w:ascii="GHEA Grapalat" w:hAnsi="GHEA Grapalat" w:cs="Tahoma"/>
          <w:sz w:val="20"/>
          <w:lang w:val="es-ES"/>
        </w:rPr>
        <w:t xml:space="preserve"> </w:t>
      </w:r>
      <w:r w:rsidRPr="005B02BB">
        <w:rPr>
          <w:rFonts w:ascii="GHEA Grapalat" w:hAnsi="GHEA Grapalat" w:cs="Tahoma"/>
          <w:sz w:val="20"/>
        </w:rPr>
        <w:t>հանձնաժողովը</w:t>
      </w:r>
      <w:r w:rsidRPr="005B02BB">
        <w:rPr>
          <w:rFonts w:ascii="GHEA Grapalat" w:hAnsi="GHEA Grapalat" w:cs="Tahoma"/>
          <w:sz w:val="20"/>
          <w:lang w:val="es-ES"/>
        </w:rPr>
        <w:t xml:space="preserve"> (</w:t>
      </w:r>
      <w:r w:rsidRPr="005B02BB">
        <w:rPr>
          <w:rFonts w:ascii="GHEA Grapalat" w:hAnsi="GHEA Grapalat" w:cs="Tahoma"/>
          <w:sz w:val="20"/>
        </w:rPr>
        <w:t>այսուհետ</w:t>
      </w:r>
      <w:r w:rsidRPr="005B02BB">
        <w:rPr>
          <w:rFonts w:ascii="GHEA Grapalat" w:hAnsi="GHEA Grapalat" w:cs="Tahoma"/>
          <w:sz w:val="20"/>
          <w:lang w:val="es-ES"/>
        </w:rPr>
        <w:t xml:space="preserve">` </w:t>
      </w:r>
      <w:r w:rsidRPr="005B02BB">
        <w:rPr>
          <w:rFonts w:ascii="GHEA Grapalat" w:hAnsi="GHEA Grapalat" w:cs="Tahoma"/>
          <w:sz w:val="20"/>
        </w:rPr>
        <w:t>հանձնաժողով</w:t>
      </w:r>
      <w:r w:rsidRPr="005B02BB">
        <w:rPr>
          <w:rFonts w:ascii="GHEA Grapalat" w:hAnsi="GHEA Grapalat" w:cs="Tahoma"/>
          <w:sz w:val="20"/>
          <w:lang w:val="es-ES"/>
        </w:rPr>
        <w:t xml:space="preserve">) </w:t>
      </w:r>
      <w:r w:rsidRPr="005B02BB">
        <w:rPr>
          <w:rFonts w:ascii="GHEA Grapalat" w:hAnsi="GHEA Grapalat" w:cs="Tahoma"/>
          <w:sz w:val="20"/>
        </w:rPr>
        <w:t>գնահատում</w:t>
      </w:r>
      <w:r w:rsidRPr="005B02BB">
        <w:rPr>
          <w:rFonts w:ascii="GHEA Grapalat" w:hAnsi="GHEA Grapalat" w:cs="Tahoma"/>
          <w:sz w:val="20"/>
          <w:lang w:val="es-ES"/>
        </w:rPr>
        <w:t xml:space="preserve"> </w:t>
      </w:r>
      <w:r w:rsidRPr="005B02BB">
        <w:rPr>
          <w:rFonts w:ascii="GHEA Grapalat" w:hAnsi="GHEA Grapalat" w:cs="Tahoma"/>
          <w:sz w:val="20"/>
        </w:rPr>
        <w:t>է</w:t>
      </w:r>
      <w:r w:rsidRPr="005B02BB">
        <w:rPr>
          <w:rFonts w:ascii="GHEA Grapalat" w:hAnsi="GHEA Grapalat" w:cs="Tahoma"/>
          <w:sz w:val="20"/>
          <w:lang w:val="es-ES"/>
        </w:rPr>
        <w:t xml:space="preserve"> </w:t>
      </w:r>
      <w:r w:rsidRPr="005B02BB">
        <w:rPr>
          <w:rFonts w:ascii="GHEA Grapalat" w:hAnsi="GHEA Grapalat" w:cs="Tahoma"/>
          <w:sz w:val="20"/>
        </w:rPr>
        <w:t>սույն</w:t>
      </w:r>
      <w:r w:rsidRPr="005B02BB">
        <w:rPr>
          <w:rFonts w:ascii="GHEA Grapalat" w:hAnsi="GHEA Grapalat" w:cs="Tahoma"/>
          <w:sz w:val="20"/>
          <w:lang w:val="es-ES"/>
        </w:rPr>
        <w:t xml:space="preserve"> </w:t>
      </w:r>
      <w:r w:rsidRPr="005B02BB">
        <w:rPr>
          <w:rFonts w:ascii="GHEA Grapalat" w:hAnsi="GHEA Grapalat" w:cs="Tahoma"/>
          <w:sz w:val="20"/>
        </w:rPr>
        <w:t>հրավերով</w:t>
      </w:r>
      <w:r w:rsidRPr="005B02BB">
        <w:rPr>
          <w:rFonts w:ascii="GHEA Grapalat" w:hAnsi="GHEA Grapalat" w:cs="Tahoma"/>
          <w:sz w:val="20"/>
          <w:lang w:val="es-ES"/>
        </w:rPr>
        <w:t xml:space="preserve"> </w:t>
      </w:r>
      <w:r w:rsidRPr="005B02BB">
        <w:rPr>
          <w:rFonts w:ascii="GHEA Grapalat" w:hAnsi="GHEA Grapalat" w:cs="Tahoma"/>
          <w:sz w:val="20"/>
        </w:rPr>
        <w:t>սահմանված</w:t>
      </w:r>
      <w:r w:rsidRPr="005B02BB">
        <w:rPr>
          <w:rFonts w:ascii="GHEA Grapalat" w:hAnsi="GHEA Grapalat" w:cs="Tahoma"/>
          <w:sz w:val="20"/>
          <w:lang w:val="es-ES"/>
        </w:rPr>
        <w:t xml:space="preserve"> </w:t>
      </w:r>
      <w:r w:rsidRPr="005B02BB">
        <w:rPr>
          <w:rFonts w:ascii="GHEA Grapalat" w:hAnsi="GHEA Grapalat" w:cs="Tahoma"/>
          <w:sz w:val="20"/>
        </w:rPr>
        <w:t>պայմաններով</w:t>
      </w:r>
      <w:r w:rsidRPr="005B02BB">
        <w:rPr>
          <w:rFonts w:ascii="GHEA Grapalat" w:hAnsi="GHEA Grapalat" w:cs="Tahoma"/>
          <w:sz w:val="20"/>
          <w:lang w:val="es-ES"/>
        </w:rPr>
        <w:t>:</w:t>
      </w:r>
    </w:p>
    <w:p w14:paraId="659DDEB4" w14:textId="77777777" w:rsidR="00E015AD" w:rsidRPr="005B02BB" w:rsidRDefault="00E015AD" w:rsidP="00E015AD">
      <w:pPr>
        <w:shd w:val="clear" w:color="auto" w:fill="FFFFFF"/>
        <w:ind w:firstLine="375"/>
        <w:jc w:val="both"/>
        <w:rPr>
          <w:rFonts w:ascii="GHEA Grapalat" w:hAnsi="GHEA Grapalat"/>
          <w:color w:val="000000"/>
          <w:lang w:val="es-ES"/>
        </w:rPr>
      </w:pPr>
      <w:r w:rsidRPr="005B02BB">
        <w:rPr>
          <w:rFonts w:ascii="GHEA Grapalat" w:hAnsi="GHEA Grapalat" w:cs="Tahoma"/>
          <w:sz w:val="20"/>
          <w:szCs w:val="20"/>
          <w:lang w:val="es-ES"/>
        </w:rPr>
        <w:t xml:space="preserve">2.3 </w:t>
      </w:r>
      <w:r w:rsidRPr="005B02BB">
        <w:rPr>
          <w:rFonts w:ascii="GHEA Grapalat" w:hAnsi="GHEA Grapalat" w:cs="Sylfaen"/>
          <w:sz w:val="20"/>
          <w:szCs w:val="20"/>
        </w:rPr>
        <w:t>Մասնակիցի՝</w:t>
      </w:r>
      <w:r w:rsidRPr="005B02BB">
        <w:rPr>
          <w:rFonts w:ascii="GHEA Grapalat" w:hAnsi="GHEA Grapalat" w:cs="Sylfaen"/>
          <w:sz w:val="20"/>
          <w:szCs w:val="20"/>
          <w:lang w:val="es-ES"/>
        </w:rPr>
        <w:t xml:space="preserve"> </w:t>
      </w:r>
      <w:r w:rsidRPr="005B02BB">
        <w:rPr>
          <w:rFonts w:ascii="GHEA Grapalat" w:hAnsi="GHEA Grapalat" w:cs="Sylfaen"/>
          <w:sz w:val="20"/>
          <w:szCs w:val="20"/>
          <w:lang w:val="hy-AM"/>
        </w:rPr>
        <w:t>Օ</w:t>
      </w:r>
      <w:r w:rsidRPr="005B02BB">
        <w:rPr>
          <w:rFonts w:ascii="GHEA Grapalat" w:hAnsi="GHEA Grapalat" w:cs="Sylfaen"/>
          <w:sz w:val="20"/>
          <w:szCs w:val="20"/>
        </w:rPr>
        <w:t>րենքի</w:t>
      </w:r>
      <w:r w:rsidRPr="005B02BB">
        <w:rPr>
          <w:rFonts w:ascii="GHEA Grapalat" w:hAnsi="GHEA Grapalat" w:cs="Sylfaen"/>
          <w:sz w:val="20"/>
          <w:szCs w:val="20"/>
          <w:lang w:val="es-ES"/>
        </w:rPr>
        <w:t xml:space="preserve"> 6-</w:t>
      </w:r>
      <w:r w:rsidRPr="005B02BB">
        <w:rPr>
          <w:rFonts w:ascii="GHEA Grapalat" w:hAnsi="GHEA Grapalat" w:cs="Sylfaen"/>
          <w:sz w:val="20"/>
          <w:szCs w:val="20"/>
        </w:rPr>
        <w:t>րդ</w:t>
      </w:r>
      <w:r w:rsidRPr="005B02BB">
        <w:rPr>
          <w:rFonts w:ascii="GHEA Grapalat" w:hAnsi="GHEA Grapalat" w:cs="Sylfaen"/>
          <w:sz w:val="20"/>
          <w:szCs w:val="20"/>
          <w:lang w:val="es-ES"/>
        </w:rPr>
        <w:t xml:space="preserve"> </w:t>
      </w:r>
      <w:r w:rsidRPr="005B02BB">
        <w:rPr>
          <w:rFonts w:ascii="GHEA Grapalat" w:hAnsi="GHEA Grapalat" w:cs="Sylfaen"/>
          <w:sz w:val="20"/>
          <w:szCs w:val="20"/>
        </w:rPr>
        <w:t>հոդվածի</w:t>
      </w:r>
      <w:r w:rsidRPr="005B02BB">
        <w:rPr>
          <w:rFonts w:ascii="GHEA Grapalat" w:hAnsi="GHEA Grapalat" w:cs="Sylfaen"/>
          <w:sz w:val="20"/>
          <w:szCs w:val="20"/>
          <w:lang w:val="es-ES"/>
        </w:rPr>
        <w:t xml:space="preserve"> 1-</w:t>
      </w:r>
      <w:r w:rsidRPr="005B02BB">
        <w:rPr>
          <w:rFonts w:ascii="GHEA Grapalat" w:hAnsi="GHEA Grapalat" w:cs="Sylfaen"/>
          <w:sz w:val="20"/>
          <w:szCs w:val="20"/>
        </w:rPr>
        <w:t>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w:t>
      </w:r>
      <w:r w:rsidRPr="005B02BB">
        <w:rPr>
          <w:rFonts w:ascii="GHEA Grapalat" w:hAnsi="GHEA Grapalat" w:cs="Sylfaen"/>
          <w:sz w:val="20"/>
          <w:szCs w:val="20"/>
          <w:lang w:val="es-ES"/>
        </w:rPr>
        <w:t xml:space="preserve"> 6-</w:t>
      </w:r>
      <w:r w:rsidRPr="005B02BB">
        <w:rPr>
          <w:rFonts w:ascii="GHEA Grapalat" w:hAnsi="GHEA Grapalat" w:cs="Sylfaen"/>
          <w:sz w:val="20"/>
          <w:szCs w:val="20"/>
        </w:rPr>
        <w:t>րդ</w:t>
      </w:r>
      <w:r w:rsidRPr="005B02BB">
        <w:rPr>
          <w:rFonts w:ascii="GHEA Grapalat" w:hAnsi="GHEA Grapalat" w:cs="Sylfaen"/>
          <w:sz w:val="20"/>
          <w:szCs w:val="20"/>
          <w:lang w:val="es-ES"/>
        </w:rPr>
        <w:t xml:space="preserve"> </w:t>
      </w:r>
      <w:r w:rsidRPr="005B02BB">
        <w:rPr>
          <w:rFonts w:ascii="GHEA Grapalat" w:hAnsi="GHEA Grapalat" w:cs="Sylfaen"/>
          <w:sz w:val="20"/>
          <w:szCs w:val="20"/>
        </w:rPr>
        <w:t>կետով</w:t>
      </w:r>
      <w:r w:rsidRPr="005B02BB">
        <w:rPr>
          <w:rFonts w:ascii="GHEA Grapalat" w:hAnsi="GHEA Grapalat" w:cs="Sylfaen"/>
          <w:sz w:val="20"/>
          <w:szCs w:val="20"/>
          <w:lang w:val="es-ES"/>
        </w:rPr>
        <w:t xml:space="preserve"> </w:t>
      </w:r>
      <w:r w:rsidRPr="005B02BB">
        <w:rPr>
          <w:rFonts w:ascii="GHEA Grapalat" w:hAnsi="GHEA Grapalat" w:cs="Sylfaen"/>
          <w:sz w:val="20"/>
          <w:szCs w:val="20"/>
        </w:rPr>
        <w:t>նախատեսված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ներառվելը</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գտնվելու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ժամանակահատվածում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ինքնաբերաբար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հանգեցնում</w:t>
      </w:r>
      <w:r w:rsidRPr="005B02BB">
        <w:rPr>
          <w:rFonts w:ascii="GHEA Grapalat" w:hAnsi="GHEA Grapalat" w:cs="Sylfaen"/>
          <w:sz w:val="20"/>
          <w:szCs w:val="20"/>
          <w:lang w:val="es-ES"/>
        </w:rPr>
        <w:t xml:space="preserve"> </w:t>
      </w:r>
      <w:r w:rsidRPr="005B02BB">
        <w:rPr>
          <w:rFonts w:ascii="GHEA Grapalat" w:hAnsi="GHEA Grapalat" w:cs="Sylfaen"/>
          <w:sz w:val="20"/>
          <w:szCs w:val="20"/>
        </w:rPr>
        <w:t>է</w:t>
      </w:r>
      <w:r w:rsidRPr="005B02BB">
        <w:rPr>
          <w:rFonts w:ascii="GHEA Grapalat" w:hAnsi="GHEA Grapalat" w:cs="Sylfaen"/>
          <w:sz w:val="20"/>
          <w:szCs w:val="20"/>
          <w:lang w:val="es-ES"/>
        </w:rPr>
        <w:t xml:space="preserve"> </w:t>
      </w:r>
      <w:r w:rsidRPr="005B02BB">
        <w:rPr>
          <w:rFonts w:ascii="GHEA Grapalat" w:hAnsi="GHEA Grapalat" w:cs="Sylfaen"/>
          <w:sz w:val="20"/>
          <w:szCs w:val="20"/>
        </w:rPr>
        <w:t>վերջինիս</w:t>
      </w:r>
      <w:r w:rsidRPr="005B02BB">
        <w:rPr>
          <w:rFonts w:ascii="GHEA Grapalat" w:hAnsi="GHEA Grapalat" w:cs="Sylfaen"/>
          <w:sz w:val="20"/>
          <w:szCs w:val="20"/>
          <w:lang w:val="es-ES"/>
        </w:rPr>
        <w:t xml:space="preserve"> </w:t>
      </w:r>
      <w:r w:rsidRPr="005B02BB">
        <w:rPr>
          <w:rFonts w:ascii="GHEA Grapalat" w:hAnsi="GHEA Grapalat" w:cs="Sylfaen"/>
          <w:sz w:val="20"/>
          <w:szCs w:val="20"/>
        </w:rPr>
        <w:t>հետ</w:t>
      </w:r>
      <w:r w:rsidRPr="005B02BB">
        <w:rPr>
          <w:rFonts w:ascii="GHEA Grapalat" w:hAnsi="GHEA Grapalat" w:cs="Sylfaen"/>
          <w:sz w:val="20"/>
          <w:szCs w:val="20"/>
          <w:lang w:val="es-ES"/>
        </w:rPr>
        <w:t xml:space="preserve"> </w:t>
      </w:r>
      <w:r w:rsidRPr="005B02BB">
        <w:rPr>
          <w:rFonts w:ascii="GHEA Grapalat" w:hAnsi="GHEA Grapalat" w:cs="Sylfaen"/>
          <w:sz w:val="20"/>
          <w:szCs w:val="20"/>
        </w:rPr>
        <w:t>փոխկապակցված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անձանց</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իրավունքի</w:t>
      </w:r>
      <w:r w:rsidRPr="005B02BB">
        <w:rPr>
          <w:rFonts w:ascii="GHEA Grapalat" w:hAnsi="GHEA Grapalat" w:cs="Sylfaen"/>
          <w:sz w:val="20"/>
          <w:szCs w:val="20"/>
          <w:lang w:val="es-ES"/>
        </w:rPr>
        <w:t xml:space="preserve"> </w:t>
      </w:r>
      <w:r w:rsidRPr="005B02BB">
        <w:rPr>
          <w:rFonts w:ascii="GHEA Grapalat" w:hAnsi="GHEA Grapalat" w:cs="Sylfaen"/>
          <w:sz w:val="20"/>
          <w:szCs w:val="20"/>
        </w:rPr>
        <w:t>սահմանափակման</w:t>
      </w:r>
      <w:r w:rsidRPr="005B02BB">
        <w:rPr>
          <w:rFonts w:ascii="GHEA Grapalat" w:hAnsi="GHEA Grapalat" w:cs="Sylfaen"/>
          <w:sz w:val="20"/>
          <w:szCs w:val="20"/>
          <w:lang w:val="es-ES"/>
        </w:rPr>
        <w:t>:</w:t>
      </w:r>
      <w:r w:rsidRPr="005B02BB">
        <w:rPr>
          <w:rFonts w:ascii="GHEA Grapalat" w:hAnsi="GHEA Grapalat"/>
          <w:color w:val="000000"/>
          <w:lang w:val="es-ES"/>
        </w:rPr>
        <w:t xml:space="preserve"> </w:t>
      </w:r>
    </w:p>
    <w:p w14:paraId="74759C4B" w14:textId="77777777" w:rsidR="00E015AD" w:rsidRPr="005B02BB" w:rsidRDefault="00E015AD" w:rsidP="00E015AD">
      <w:pPr>
        <w:ind w:firstLine="720"/>
        <w:jc w:val="both"/>
        <w:rPr>
          <w:rFonts w:ascii="GHEA Grapalat" w:hAnsi="GHEA Grapalat"/>
          <w:sz w:val="20"/>
          <w:szCs w:val="20"/>
          <w:lang w:val="es-ES"/>
        </w:rPr>
      </w:pPr>
      <w:r w:rsidRPr="005B02BB">
        <w:rPr>
          <w:rFonts w:ascii="GHEA Grapalat" w:hAnsi="GHEA Grapalat" w:cs="Sylfaen"/>
          <w:sz w:val="20"/>
          <w:szCs w:val="20"/>
        </w:rPr>
        <w:t>Արգելվում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փոխկապակցված</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ավելի</w:t>
      </w:r>
      <w:r w:rsidRPr="005B02BB">
        <w:rPr>
          <w:rFonts w:ascii="GHEA Grapalat" w:hAnsi="GHEA Grapalat"/>
          <w:sz w:val="20"/>
          <w:szCs w:val="20"/>
          <w:lang w:val="es-ES"/>
        </w:rPr>
        <w:t xml:space="preserve"> </w:t>
      </w:r>
      <w:r w:rsidRPr="005B02BB">
        <w:rPr>
          <w:rFonts w:ascii="GHEA Grapalat" w:hAnsi="GHEA Grapalat" w:cs="Sylfaen"/>
          <w:sz w:val="20"/>
          <w:szCs w:val="20"/>
        </w:rPr>
        <w:t>քան</w:t>
      </w:r>
      <w:r w:rsidRPr="005B02BB">
        <w:rPr>
          <w:rFonts w:ascii="GHEA Grapalat" w:hAnsi="GHEA Grapalat"/>
          <w:sz w:val="20"/>
          <w:szCs w:val="20"/>
          <w:lang w:val="es-ES"/>
        </w:rPr>
        <w:t xml:space="preserve"> </w:t>
      </w:r>
      <w:r w:rsidRPr="005B02BB">
        <w:rPr>
          <w:rFonts w:ascii="GHEA Grapalat" w:hAnsi="GHEA Grapalat" w:cs="Sylfaen"/>
          <w:sz w:val="20"/>
          <w:szCs w:val="20"/>
        </w:rPr>
        <w:t>հիսուն</w:t>
      </w:r>
      <w:r w:rsidRPr="005B02BB">
        <w:rPr>
          <w:rFonts w:ascii="GHEA Grapalat" w:hAnsi="GHEA Grapalat"/>
          <w:sz w:val="20"/>
          <w:szCs w:val="20"/>
          <w:lang w:val="es-ES"/>
        </w:rPr>
        <w:t xml:space="preserve"> </w:t>
      </w:r>
      <w:r w:rsidRPr="005B02BB">
        <w:rPr>
          <w:rFonts w:ascii="GHEA Grapalat" w:hAnsi="GHEA Grapalat" w:cs="Sylfaen"/>
          <w:sz w:val="20"/>
          <w:szCs w:val="20"/>
        </w:rPr>
        <w:t>տոկոս</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պատկանող</w:t>
      </w:r>
      <w:r w:rsidRPr="005B02BB">
        <w:rPr>
          <w:rFonts w:ascii="GHEA Grapalat" w:hAnsi="GHEA Grapalat"/>
          <w:sz w:val="20"/>
          <w:szCs w:val="20"/>
          <w:lang w:val="es-ES"/>
        </w:rPr>
        <w:t xml:space="preserve"> </w:t>
      </w:r>
      <w:r w:rsidRPr="005B02BB">
        <w:rPr>
          <w:rFonts w:ascii="GHEA Grapalat" w:hAnsi="GHEA Grapalat" w:cs="Sylfaen"/>
          <w:sz w:val="20"/>
          <w:szCs w:val="20"/>
        </w:rPr>
        <w:t>բաժնեմաս</w:t>
      </w:r>
      <w:r w:rsidRPr="005B02BB">
        <w:rPr>
          <w:rFonts w:ascii="GHEA Grapalat" w:hAnsi="GHEA Grapalat"/>
          <w:sz w:val="20"/>
          <w:szCs w:val="20"/>
          <w:lang w:val="es-ES"/>
        </w:rPr>
        <w:t xml:space="preserve"> (</w:t>
      </w:r>
      <w:r w:rsidRPr="005B02BB">
        <w:rPr>
          <w:rFonts w:ascii="GHEA Grapalat" w:hAnsi="GHEA Grapalat"/>
          <w:sz w:val="20"/>
          <w:szCs w:val="20"/>
        </w:rPr>
        <w:t>փայաբաժին</w:t>
      </w:r>
      <w:r w:rsidRPr="005B02BB">
        <w:rPr>
          <w:rFonts w:ascii="GHEA Grapalat" w:hAnsi="GHEA Grapalat"/>
          <w:sz w:val="20"/>
          <w:szCs w:val="20"/>
          <w:lang w:val="es-ES"/>
        </w:rPr>
        <w:t xml:space="preserve">) </w:t>
      </w:r>
      <w:r w:rsidRPr="005B02BB">
        <w:rPr>
          <w:rFonts w:ascii="GHEA Grapalat" w:hAnsi="GHEA Grapalat" w:cs="Sylfaen"/>
          <w:sz w:val="20"/>
          <w:szCs w:val="20"/>
        </w:rPr>
        <w:t>ունեցող</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sz w:val="20"/>
          <w:szCs w:val="20"/>
          <w:lang w:val="es-ES"/>
        </w:rPr>
        <w:t xml:space="preserve"> </w:t>
      </w:r>
      <w:r w:rsidRPr="005B02BB">
        <w:rPr>
          <w:rFonts w:ascii="GHEA Grapalat" w:hAnsi="GHEA Grapalat" w:cs="Sylfaen"/>
          <w:sz w:val="20"/>
          <w:szCs w:val="20"/>
        </w:rPr>
        <w:t>միաժամանակյա</w:t>
      </w:r>
      <w:r w:rsidRPr="005B02BB">
        <w:rPr>
          <w:rFonts w:ascii="GHEA Grapalat" w:hAnsi="GHEA Grapalat"/>
          <w:sz w:val="20"/>
          <w:szCs w:val="20"/>
          <w:lang w:val="es-ES"/>
        </w:rPr>
        <w:t xml:space="preserve"> </w:t>
      </w:r>
      <w:r w:rsidRPr="005B02BB">
        <w:rPr>
          <w:rFonts w:ascii="GHEA Grapalat" w:hAnsi="GHEA Grapalat" w:cs="Sylfaen"/>
          <w:sz w:val="20"/>
          <w:szCs w:val="20"/>
        </w:rPr>
        <w:t>մասնակցությունը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ընթացակարգին</w:t>
      </w:r>
      <w:r w:rsidRPr="005B02BB">
        <w:rPr>
          <w:rFonts w:ascii="GHEA Grapalat" w:hAnsi="GHEA Grapalat"/>
          <w:sz w:val="20"/>
          <w:szCs w:val="20"/>
          <w:lang w:val="hy-AM"/>
        </w:rPr>
        <w:t xml:space="preserve"> </w:t>
      </w:r>
      <w:r w:rsidRPr="005B02BB">
        <w:rPr>
          <w:rFonts w:ascii="GHEA Grapalat" w:hAnsi="GHEA Grapalat" w:cs="Sylfaen"/>
          <w:sz w:val="20"/>
          <w:szCs w:val="20"/>
          <w:lang w:val="es-ES"/>
        </w:rPr>
        <w:t>(</w:t>
      </w:r>
      <w:r w:rsidRPr="005B02BB">
        <w:rPr>
          <w:rFonts w:ascii="GHEA Grapalat" w:hAnsi="GHEA Grapalat" w:cs="Sylfaen"/>
          <w:sz w:val="20"/>
          <w:szCs w:val="20"/>
        </w:rPr>
        <w:t>միևնույն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չափաբաժնին</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պետության</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համայնքների</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և</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rPr>
        <w:t>համատեղ</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ործունեության</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ով</w:t>
      </w:r>
      <w:r w:rsidRPr="005B02BB">
        <w:rPr>
          <w:rFonts w:ascii="GHEA Grapalat" w:hAnsi="GHEA Grapalat" w:cs="Sylfaen"/>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կոնսորցիումով</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ործընթացին</w:t>
      </w:r>
      <w:r w:rsidRPr="005B02BB">
        <w:rPr>
          <w:rFonts w:ascii="GHEA Grapalat" w:hAnsi="GHEA Grapalat" w:cs="Sylfaen"/>
          <w:sz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cs="Sylfaen"/>
          <w:sz w:val="20"/>
          <w:szCs w:val="20"/>
          <w:lang w:val="es-ES"/>
        </w:rPr>
        <w:t>:</w:t>
      </w:r>
    </w:p>
    <w:p w14:paraId="5EF9E194" w14:textId="77777777" w:rsidR="00E015AD" w:rsidRPr="005B02BB" w:rsidRDefault="00E015AD" w:rsidP="00E015AD">
      <w:pPr>
        <w:pStyle w:val="NormalWeb"/>
        <w:spacing w:before="0" w:beforeAutospacing="0" w:after="0" w:afterAutospacing="0"/>
        <w:ind w:firstLine="708"/>
        <w:jc w:val="both"/>
        <w:rPr>
          <w:rFonts w:ascii="GHEA Grapalat" w:hAnsi="GHEA Grapalat"/>
          <w:sz w:val="20"/>
          <w:szCs w:val="20"/>
          <w:lang w:val="hy-AM"/>
        </w:rPr>
      </w:pPr>
      <w:r w:rsidRPr="005B02BB">
        <w:rPr>
          <w:rFonts w:ascii="GHEA Grapalat" w:hAnsi="GHEA Grapalat"/>
          <w:sz w:val="20"/>
          <w:szCs w:val="20"/>
        </w:rPr>
        <w:t>Կարգի</w:t>
      </w:r>
      <w:r w:rsidRPr="005B02BB">
        <w:rPr>
          <w:rFonts w:ascii="GHEA Grapalat" w:hAnsi="GHEA Grapalat"/>
          <w:sz w:val="20"/>
          <w:szCs w:val="20"/>
          <w:lang w:val="es-ES"/>
        </w:rPr>
        <w:t xml:space="preserve"> 119-</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կետի</w:t>
      </w:r>
      <w:r w:rsidRPr="005B02BB">
        <w:rPr>
          <w:rFonts w:ascii="GHEA Grapalat" w:hAnsi="GHEA Grapalat"/>
          <w:sz w:val="20"/>
          <w:szCs w:val="20"/>
          <w:lang w:val="es-ES"/>
        </w:rPr>
        <w:t xml:space="preserve"> </w:t>
      </w:r>
      <w:r w:rsidRPr="005B02BB">
        <w:rPr>
          <w:rFonts w:ascii="GHEA Grapalat" w:hAnsi="GHEA Grapalat"/>
          <w:sz w:val="20"/>
          <w:szCs w:val="20"/>
          <w:lang w:val="hy-AM"/>
        </w:rPr>
        <w:t>իմաստով`</w:t>
      </w:r>
    </w:p>
    <w:p w14:paraId="334FE02E"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1</w:t>
      </w:r>
      <w:r w:rsidRPr="005B02BB">
        <w:rPr>
          <w:rFonts w:ascii="GHEA Grapalat" w:hAnsi="GHEA Grapalat"/>
          <w:color w:val="000000"/>
          <w:sz w:val="20"/>
          <w:szCs w:val="20"/>
          <w:lang w:val="hy-AM"/>
        </w:rPr>
        <w:t xml:space="preserve">) </w:t>
      </w:r>
      <w:r w:rsidRPr="005B02BB">
        <w:rPr>
          <w:rFonts w:ascii="GHEA Grapalat" w:hAnsi="GHEA Grapalat"/>
          <w:sz w:val="20"/>
          <w:szCs w:val="20"/>
          <w:lang w:val="hy-AM"/>
        </w:rPr>
        <w:t xml:space="preserve">ֆիզիկական </w:t>
      </w:r>
      <w:r w:rsidRPr="005B02BB">
        <w:rPr>
          <w:rFonts w:ascii="GHEA Grapalat" w:hAnsi="GHEA Grapalat" w:cs="GHEA Grapalat"/>
          <w:color w:val="000000"/>
          <w:sz w:val="20"/>
          <w:szCs w:val="20"/>
          <w:lang w:val="hy-AM"/>
        </w:rPr>
        <w:t xml:space="preserve">անձինք համարվում են փոխկապակցված, </w:t>
      </w:r>
      <w:r w:rsidRPr="005B02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581064"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F799156"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5C9753F"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CA3C609"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F0FA13"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4B6643A"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 xml:space="preserve">3) ֆիզիկական անձի կարգավիճակ չունեցող մասնակիցները </w:t>
      </w:r>
      <w:r w:rsidRPr="005B02BB">
        <w:rPr>
          <w:rFonts w:ascii="GHEA Grapalat" w:hAnsi="GHEA Grapalat"/>
          <w:color w:val="000000"/>
          <w:sz w:val="20"/>
          <w:szCs w:val="20"/>
          <w:lang w:val="hy-AM"/>
        </w:rPr>
        <w:t xml:space="preserve">համարվում են փոխկապակցված, եթե` </w:t>
      </w:r>
    </w:p>
    <w:p w14:paraId="342FB6D3" w14:textId="77777777" w:rsidR="00E015AD" w:rsidRPr="005B02BB" w:rsidRDefault="00E015AD" w:rsidP="00E015AD">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5859E83" w14:textId="77777777" w:rsidR="00E015AD" w:rsidRPr="005B02BB" w:rsidRDefault="00E015AD" w:rsidP="00E015AD">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21EC39C" w14:textId="77777777" w:rsidR="00E015AD" w:rsidRPr="005B02BB" w:rsidRDefault="00E015AD" w:rsidP="00E015AD">
      <w:pPr>
        <w:pStyle w:val="NormalWeb"/>
        <w:spacing w:before="0" w:beforeAutospacing="0" w:after="0" w:afterAutospacing="0"/>
        <w:ind w:firstLine="708"/>
        <w:jc w:val="both"/>
        <w:rPr>
          <w:rFonts w:ascii="Sylfaen" w:hAnsi="Sylfaen"/>
          <w:sz w:val="20"/>
          <w:szCs w:val="20"/>
          <w:lang w:val="hy-AM"/>
        </w:rPr>
      </w:pPr>
      <w:r w:rsidRPr="005B02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142FE1B" w14:textId="77777777" w:rsidR="00E015AD" w:rsidRPr="005B02BB" w:rsidRDefault="00E015AD" w:rsidP="00E015AD">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B21C2" w14:textId="77777777" w:rsidR="00E015AD" w:rsidRPr="005B02BB" w:rsidRDefault="00E015AD" w:rsidP="00E015AD">
      <w:pPr>
        <w:ind w:firstLine="284"/>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5EAE20D" w14:textId="77777777" w:rsidR="00E015AD" w:rsidRPr="005B02BB" w:rsidRDefault="00E015AD" w:rsidP="00E015AD">
      <w:pPr>
        <w:ind w:firstLine="567"/>
        <w:jc w:val="both"/>
        <w:rPr>
          <w:rFonts w:ascii="GHEA Grapalat" w:hAnsi="GHEA Grapalat"/>
          <w:color w:val="000000"/>
          <w:sz w:val="20"/>
          <w:szCs w:val="20"/>
          <w:lang w:val="hy-AM"/>
        </w:rPr>
      </w:pPr>
      <w:r w:rsidRPr="005B02BB">
        <w:rPr>
          <w:rFonts w:ascii="GHEA Grapalat" w:hAnsi="GHEA Grapalat" w:cs="Arial Armenian"/>
          <w:sz w:val="20"/>
          <w:lang w:val="hy-AM"/>
        </w:rPr>
        <w:t xml:space="preserve">2.4 </w:t>
      </w:r>
      <w:r w:rsidRPr="005B02BB">
        <w:rPr>
          <w:rFonts w:ascii="GHEA Grapalat" w:hAnsi="GHEA Grapalat" w:cs="Sylfaen"/>
          <w:sz w:val="20"/>
          <w:lang w:val="hy-AM"/>
        </w:rPr>
        <w:t>Մասնակիցը</w:t>
      </w:r>
      <w:r w:rsidRPr="005B02BB">
        <w:rPr>
          <w:rFonts w:ascii="GHEA Grapalat" w:hAnsi="GHEA Grapalat" w:cs="Arial"/>
          <w:sz w:val="20"/>
          <w:lang w:val="hy-AM"/>
        </w:rPr>
        <w:t xml:space="preserve"> ընտրված մասնակից ճանաչվելու դեպքում </w:t>
      </w:r>
      <w:r w:rsidRPr="005B02BB">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3EEEC6A5" w14:textId="77777777" w:rsidR="00E015AD" w:rsidRPr="005B02BB" w:rsidRDefault="00E015AD" w:rsidP="00E015AD">
      <w:pPr>
        <w:ind w:firstLine="567"/>
        <w:jc w:val="both"/>
        <w:rPr>
          <w:rFonts w:ascii="GHEA Grapalat" w:hAnsi="GHEA Grapalat" w:cs="Arial"/>
          <w:sz w:val="20"/>
          <w:lang w:val="hy-AM"/>
        </w:rPr>
      </w:pPr>
      <w:r w:rsidRPr="005B02BB">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B02BB">
          <w:rPr>
            <w:rFonts w:ascii="GHEA Grapalat" w:hAnsi="GHEA Grapalat"/>
            <w:color w:val="000000"/>
            <w:sz w:val="20"/>
            <w:szCs w:val="20"/>
            <w:lang w:val="hy-AM"/>
          </w:rPr>
          <w:t>Standard &amp; Poor’s</w:t>
        </w:r>
      </w:hyperlink>
      <w:r w:rsidRPr="005B02BB">
        <w:rPr>
          <w:rFonts w:ascii="Calibri" w:hAnsi="Calibri" w:cs="Calibri"/>
          <w:color w:val="000000"/>
          <w:sz w:val="20"/>
          <w:szCs w:val="20"/>
          <w:lang w:val="hy-AM"/>
        </w:rPr>
        <w:t> </w:t>
      </w:r>
      <w:r w:rsidRPr="005B02BB">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B02BB" w:rsidDel="00EA4B24">
        <w:rPr>
          <w:rFonts w:ascii="GHEA Grapalat" w:hAnsi="GHEA Grapalat" w:cs="Arial"/>
          <w:sz w:val="20"/>
          <w:lang w:val="hy-AM"/>
        </w:rPr>
        <w:t xml:space="preserve"> </w:t>
      </w:r>
      <w:r w:rsidRPr="005B02BB">
        <w:rPr>
          <w:rFonts w:ascii="GHEA Grapalat" w:hAnsi="GHEA Grapalat" w:cs="Arial"/>
          <w:sz w:val="20"/>
          <w:lang w:val="hy-AM"/>
        </w:rPr>
        <w:t xml:space="preserve">: </w:t>
      </w:r>
    </w:p>
    <w:p w14:paraId="69476B13" w14:textId="77777777" w:rsidR="00E015AD" w:rsidRPr="005B02BB" w:rsidRDefault="00E015AD" w:rsidP="00E015AD">
      <w:pPr>
        <w:pStyle w:val="norm"/>
        <w:spacing w:line="240" w:lineRule="auto"/>
        <w:ind w:firstLine="540"/>
        <w:rPr>
          <w:rFonts w:ascii="GHEA Grapalat" w:hAnsi="GHEA Grapalat" w:cs="Sylfaen"/>
          <w:sz w:val="20"/>
          <w:szCs w:val="24"/>
          <w:lang w:val="af-ZA" w:eastAsia="en-US"/>
        </w:rPr>
      </w:pPr>
      <w:r w:rsidRPr="005B02BB">
        <w:rPr>
          <w:rFonts w:ascii="GHEA Grapalat" w:hAnsi="GHEA Grapalat" w:cs="Sylfaen"/>
          <w:sz w:val="20"/>
          <w:szCs w:val="24"/>
          <w:lang w:val="hy-AM" w:eastAsia="en-US"/>
        </w:rPr>
        <w:t>2.5 Սույն ընթացակարգի շրջանակում կնքվելիք 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կարող</w:t>
      </w:r>
      <w:r w:rsidRPr="005B02BB">
        <w:rPr>
          <w:rFonts w:ascii="GHEA Grapalat" w:hAnsi="GHEA Grapalat" w:cs="Sylfaen"/>
          <w:sz w:val="20"/>
          <w:szCs w:val="24"/>
          <w:lang w:val="af-ZA" w:eastAsia="en-US"/>
        </w:rPr>
        <w:t xml:space="preserve"> է </w:t>
      </w:r>
      <w:r w:rsidRPr="005B02BB">
        <w:rPr>
          <w:rFonts w:ascii="GHEA Grapalat" w:hAnsi="GHEA Grapalat" w:cs="Sylfaen"/>
          <w:sz w:val="20"/>
          <w:szCs w:val="24"/>
          <w:lang w:val="hy-AM" w:eastAsia="en-US"/>
        </w:rPr>
        <w:t>իրականացվել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պայմանագիր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կնքելու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չի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հանդիսանալ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lang w:val="af-ZA"/>
        </w:rPr>
        <w:t>(</w:t>
      </w:r>
      <w:r w:rsidRPr="005B02BB">
        <w:rPr>
          <w:rFonts w:ascii="GHEA Grapalat" w:hAnsi="GHEA Grapalat" w:cs="Sylfaen"/>
          <w:sz w:val="20"/>
        </w:rPr>
        <w:t>միևնույն</w:t>
      </w:r>
      <w:r w:rsidRPr="005B02BB">
        <w:rPr>
          <w:rFonts w:ascii="GHEA Grapalat" w:hAnsi="GHEA Grapalat" w:cs="Sylfaen"/>
          <w:sz w:val="20"/>
          <w:lang w:val="af-ZA"/>
        </w:rPr>
        <w:t xml:space="preserve"> </w:t>
      </w:r>
      <w:r w:rsidRPr="005B02BB">
        <w:rPr>
          <w:rFonts w:ascii="GHEA Grapalat" w:hAnsi="GHEA Grapalat" w:cs="Sylfaen"/>
          <w:sz w:val="20"/>
        </w:rPr>
        <w:t>չափաբաժնին</w:t>
      </w:r>
      <w:r w:rsidRPr="005B02BB">
        <w:rPr>
          <w:rFonts w:ascii="GHEA Grapalat" w:hAnsi="GHEA Grapalat" w:cs="Sylfaen"/>
          <w:sz w:val="20"/>
          <w:lang w:val="af-ZA"/>
        </w:rPr>
        <w:t xml:space="preserve">) </w:t>
      </w:r>
      <w:r w:rsidRPr="005B02BB">
        <w:rPr>
          <w:rFonts w:ascii="GHEA Grapalat" w:hAnsi="GHEA Grapalat" w:cs="Sylfaen"/>
          <w:sz w:val="20"/>
          <w:szCs w:val="24"/>
          <w:lang w:eastAsia="en-US"/>
        </w:rPr>
        <w:t>մասնակցելու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հայտ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մասնակիցը</w:t>
      </w:r>
      <w:r w:rsidRPr="005B02BB">
        <w:rPr>
          <w:rFonts w:ascii="GHEA Grapalat" w:hAnsi="GHEA Grapalat" w:cs="Sylfaen"/>
          <w:sz w:val="20"/>
          <w:szCs w:val="24"/>
          <w:lang w:val="af-ZA" w:eastAsia="en-US"/>
        </w:rPr>
        <w:t xml:space="preserve">: </w:t>
      </w:r>
    </w:p>
    <w:p w14:paraId="73E3AE83" w14:textId="77777777" w:rsidR="00E015AD" w:rsidRPr="005B02BB" w:rsidRDefault="00E015AD" w:rsidP="00E015AD">
      <w:pPr>
        <w:pStyle w:val="BodyTextIndent2"/>
        <w:spacing w:line="240" w:lineRule="auto"/>
        <w:rPr>
          <w:rFonts w:ascii="GHEA Grapalat" w:hAnsi="GHEA Grapalat" w:cs="Sylfaen"/>
          <w:szCs w:val="24"/>
        </w:rPr>
      </w:pPr>
      <w:r w:rsidRPr="005B02BB">
        <w:rPr>
          <w:rFonts w:ascii="GHEA Grapalat" w:hAnsi="GHEA Grapalat" w:cs="Sylfaen"/>
          <w:szCs w:val="24"/>
        </w:rPr>
        <w:t xml:space="preserve"> 2</w:t>
      </w:r>
      <w:r w:rsidRPr="005B02BB">
        <w:rPr>
          <w:rFonts w:ascii="GHEA Grapalat" w:hAnsi="GHEA Grapalat" w:cs="Sylfaen"/>
          <w:szCs w:val="24"/>
          <w:lang w:val="hy-AM"/>
        </w:rPr>
        <w:t>.</w:t>
      </w:r>
      <w:r w:rsidRPr="005B02BB">
        <w:rPr>
          <w:rFonts w:ascii="GHEA Grapalat" w:hAnsi="GHEA Grapalat" w:cs="Sylfaen"/>
          <w:szCs w:val="24"/>
        </w:rPr>
        <w:t xml:space="preserve">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szCs w:val="24"/>
          <w:lang w:val="ru-RU"/>
        </w:rPr>
        <w:t>մասնակցել</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կոնսորցիումով</w:t>
      </w:r>
      <w:r w:rsidRPr="005B02BB">
        <w:rPr>
          <w:rFonts w:ascii="GHEA Grapalat" w:hAnsi="GHEA Grapalat" w:cs="Sylfaen"/>
          <w:szCs w:val="24"/>
        </w:rPr>
        <w:t>)</w:t>
      </w:r>
      <w:r w:rsidRPr="005B02BB">
        <w:rPr>
          <w:rFonts w:ascii="GHEA Grapalat" w:hAnsi="GHEA Grapalat" w:cs="Sylfaen"/>
          <w:szCs w:val="24"/>
          <w:lang w:val="ru-RU"/>
        </w:rPr>
        <w:t>։</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w:t>
      </w:r>
    </w:p>
    <w:p w14:paraId="00AAC60A" w14:textId="77777777" w:rsidR="00E015AD" w:rsidRPr="005B02BB" w:rsidRDefault="00E015AD" w:rsidP="00E015AD">
      <w:pPr>
        <w:pStyle w:val="BodyTextIndent2"/>
        <w:spacing w:line="240" w:lineRule="auto"/>
        <w:rPr>
          <w:rFonts w:ascii="GHEA Grapalat" w:hAnsi="GHEA Grapalat" w:cs="Sylfaen"/>
          <w:szCs w:val="24"/>
        </w:rPr>
      </w:pPr>
      <w:r w:rsidRPr="005B02BB">
        <w:rPr>
          <w:rFonts w:ascii="GHEA Grapalat" w:hAnsi="GHEA Grapalat" w:cs="Sylfaen"/>
          <w:szCs w:val="24"/>
        </w:rPr>
        <w:t xml:space="preserve">1)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պայմանագրի</w:t>
      </w:r>
      <w:r w:rsidRPr="005B02BB">
        <w:rPr>
          <w:rFonts w:ascii="GHEA Grapalat" w:hAnsi="GHEA Grapalat" w:cs="Sylfaen"/>
          <w:szCs w:val="24"/>
        </w:rPr>
        <w:t xml:space="preserve"> </w:t>
      </w:r>
      <w:r w:rsidRPr="005B02BB">
        <w:rPr>
          <w:rFonts w:ascii="GHEA Grapalat" w:hAnsi="GHEA Grapalat" w:cs="Sylfaen"/>
          <w:szCs w:val="24"/>
          <w:lang w:val="ru-RU"/>
        </w:rPr>
        <w:t>կողմերից</w:t>
      </w:r>
      <w:r w:rsidRPr="005B02BB">
        <w:rPr>
          <w:rFonts w:ascii="GHEA Grapalat" w:hAnsi="GHEA Grapalat" w:cs="Sylfaen"/>
          <w:szCs w:val="24"/>
        </w:rPr>
        <w:t xml:space="preserve"> </w:t>
      </w:r>
      <w:r w:rsidRPr="005B02BB">
        <w:rPr>
          <w:rFonts w:ascii="GHEA Grapalat" w:hAnsi="GHEA Grapalat" w:cs="Sylfaen"/>
          <w:szCs w:val="24"/>
          <w:lang w:val="ru-RU"/>
        </w:rPr>
        <w:t>որևէ</w:t>
      </w:r>
      <w:r w:rsidRPr="005B02BB">
        <w:rPr>
          <w:rFonts w:ascii="GHEA Grapalat" w:hAnsi="GHEA Grapalat" w:cs="Sylfaen"/>
          <w:szCs w:val="24"/>
        </w:rPr>
        <w:t xml:space="preserve"> </w:t>
      </w:r>
      <w:r w:rsidRPr="005B02BB">
        <w:rPr>
          <w:rFonts w:ascii="GHEA Grapalat" w:hAnsi="GHEA Grapalat" w:cs="Sylfaen"/>
          <w:szCs w:val="24"/>
          <w:lang w:val="ru-RU"/>
        </w:rPr>
        <w:t>մեկը</w:t>
      </w:r>
      <w:r w:rsidRPr="005B02BB">
        <w:rPr>
          <w:rFonts w:ascii="GHEA Grapalat" w:hAnsi="GHEA Grapalat" w:cs="Sylfaen"/>
          <w:szCs w:val="24"/>
        </w:rPr>
        <w:t xml:space="preserve"> </w:t>
      </w:r>
      <w:r w:rsidRPr="005B02BB">
        <w:rPr>
          <w:rFonts w:ascii="GHEA Grapalat" w:hAnsi="GHEA Grapalat" w:cs="Sylfaen"/>
          <w:szCs w:val="24"/>
          <w:lang w:val="ru-RU"/>
        </w:rPr>
        <w:t>չի</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նույն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rPr>
        <w:t>(</w:t>
      </w:r>
      <w:r w:rsidRPr="005B02BB">
        <w:rPr>
          <w:rFonts w:ascii="GHEA Grapalat" w:hAnsi="GHEA Grapalat" w:cs="Sylfaen"/>
          <w:lang w:val="en-US"/>
        </w:rPr>
        <w:t>միևնույն</w:t>
      </w:r>
      <w:r w:rsidRPr="005B02BB">
        <w:rPr>
          <w:rFonts w:ascii="GHEA Grapalat" w:hAnsi="GHEA Grapalat" w:cs="Sylfaen"/>
        </w:rPr>
        <w:t xml:space="preserve"> </w:t>
      </w:r>
      <w:r w:rsidRPr="005B02BB">
        <w:rPr>
          <w:rFonts w:ascii="GHEA Grapalat" w:hAnsi="GHEA Grapalat" w:cs="Sylfaen"/>
          <w:lang w:val="en-US"/>
        </w:rPr>
        <w:t>չափաբաժնին</w:t>
      </w:r>
      <w:r w:rsidRPr="005B02BB">
        <w:rPr>
          <w:rFonts w:ascii="GHEA Grapalat" w:hAnsi="GHEA Grapalat" w:cs="Sylfaen"/>
        </w:rPr>
        <w:t xml:space="preserve">) </w:t>
      </w:r>
      <w:r w:rsidRPr="005B02BB">
        <w:rPr>
          <w:rFonts w:ascii="GHEA Grapalat" w:hAnsi="GHEA Grapalat" w:cs="Sylfaen"/>
          <w:szCs w:val="24"/>
          <w:lang w:val="ru-RU"/>
        </w:rPr>
        <w:t>ներկայացնել</w:t>
      </w:r>
      <w:r w:rsidRPr="005B02BB">
        <w:rPr>
          <w:rFonts w:ascii="GHEA Grapalat" w:hAnsi="GHEA Grapalat" w:cs="Sylfaen"/>
          <w:szCs w:val="24"/>
        </w:rPr>
        <w:t xml:space="preserve"> </w:t>
      </w:r>
      <w:r w:rsidRPr="005B02BB">
        <w:rPr>
          <w:rFonts w:ascii="GHEA Grapalat" w:hAnsi="GHEA Grapalat" w:cs="Sylfaen"/>
          <w:szCs w:val="24"/>
          <w:lang w:val="ru-RU"/>
        </w:rPr>
        <w:t>առանձին</w:t>
      </w:r>
      <w:r w:rsidRPr="005B02BB">
        <w:rPr>
          <w:rFonts w:ascii="GHEA Grapalat" w:hAnsi="GHEA Grapalat" w:cs="Sylfaen"/>
          <w:szCs w:val="24"/>
        </w:rPr>
        <w:t xml:space="preserve"> </w:t>
      </w:r>
      <w:r w:rsidRPr="005B02BB">
        <w:rPr>
          <w:rFonts w:ascii="GHEA Grapalat" w:hAnsi="GHEA Grapalat" w:cs="Sylfaen"/>
          <w:szCs w:val="24"/>
          <w:lang w:val="ru-RU"/>
        </w:rPr>
        <w:t>հայտ</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պարբերության</w:t>
      </w:r>
      <w:r w:rsidRPr="005B02BB">
        <w:rPr>
          <w:rFonts w:ascii="GHEA Grapalat" w:hAnsi="GHEA Grapalat" w:cs="Sylfaen"/>
          <w:szCs w:val="24"/>
        </w:rPr>
        <w:t xml:space="preserve"> </w:t>
      </w:r>
      <w:r w:rsidRPr="005B02BB">
        <w:rPr>
          <w:rFonts w:ascii="GHEA Grapalat" w:hAnsi="GHEA Grapalat" w:cs="Sylfaen"/>
          <w:szCs w:val="24"/>
          <w:lang w:val="ru-RU"/>
        </w:rPr>
        <w:t>պահանջի</w:t>
      </w:r>
      <w:r w:rsidRPr="005B02BB">
        <w:rPr>
          <w:rFonts w:ascii="GHEA Grapalat" w:hAnsi="GHEA Grapalat" w:cs="Sylfaen"/>
          <w:szCs w:val="24"/>
        </w:rPr>
        <w:t xml:space="preserve"> </w:t>
      </w:r>
      <w:r w:rsidRPr="005B02BB">
        <w:rPr>
          <w:rFonts w:ascii="GHEA Grapalat" w:hAnsi="GHEA Grapalat" w:cs="Sylfaen"/>
          <w:szCs w:val="24"/>
          <w:lang w:val="ru-RU"/>
        </w:rPr>
        <w:t>չպահպանման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հայտերի</w:t>
      </w:r>
      <w:r w:rsidRPr="005B02BB">
        <w:rPr>
          <w:rFonts w:ascii="GHEA Grapalat" w:hAnsi="GHEA Grapalat" w:cs="Sylfaen"/>
          <w:szCs w:val="24"/>
        </w:rPr>
        <w:t xml:space="preserve"> </w:t>
      </w:r>
      <w:r w:rsidRPr="005B02BB">
        <w:rPr>
          <w:rFonts w:ascii="GHEA Grapalat" w:hAnsi="GHEA Grapalat" w:cs="Sylfaen"/>
          <w:szCs w:val="24"/>
          <w:lang w:val="ru-RU"/>
        </w:rPr>
        <w:t>բացման</w:t>
      </w:r>
      <w:r w:rsidRPr="005B02BB">
        <w:rPr>
          <w:rFonts w:ascii="GHEA Grapalat" w:hAnsi="GHEA Grapalat" w:cs="Sylfaen"/>
          <w:szCs w:val="24"/>
        </w:rPr>
        <w:t xml:space="preserve"> </w:t>
      </w:r>
      <w:r w:rsidRPr="005B02BB">
        <w:rPr>
          <w:rFonts w:ascii="GHEA Grapalat" w:hAnsi="GHEA Grapalat" w:cs="Sylfaen"/>
          <w:szCs w:val="24"/>
          <w:lang w:val="ru-RU"/>
        </w:rPr>
        <w:t>նիստում</w:t>
      </w:r>
      <w:r w:rsidRPr="005B02BB">
        <w:rPr>
          <w:rFonts w:ascii="GHEA Grapalat" w:hAnsi="GHEA Grapalat" w:cs="Sylfaen"/>
          <w:szCs w:val="24"/>
        </w:rPr>
        <w:t xml:space="preserve"> </w:t>
      </w:r>
      <w:r w:rsidRPr="005B02BB">
        <w:rPr>
          <w:rFonts w:ascii="GHEA Grapalat" w:hAnsi="GHEA Grapalat" w:cs="Sylfaen"/>
          <w:szCs w:val="24"/>
          <w:lang w:val="ru-RU"/>
        </w:rPr>
        <w:t>մերժվում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ինչպես</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այնպես</w:t>
      </w:r>
      <w:r w:rsidRPr="005B02BB">
        <w:rPr>
          <w:rFonts w:ascii="GHEA Grapalat" w:hAnsi="GHEA Grapalat" w:cs="Sylfaen"/>
          <w:szCs w:val="24"/>
        </w:rPr>
        <w:t xml:space="preserve"> </w:t>
      </w:r>
      <w:r w:rsidRPr="005B02BB">
        <w:rPr>
          <w:rFonts w:ascii="GHEA Grapalat" w:hAnsi="GHEA Grapalat" w:cs="Sylfaen"/>
          <w:szCs w:val="24"/>
          <w:lang w:val="ru-RU"/>
        </w:rPr>
        <w:t>էլ</w:t>
      </w:r>
      <w:r w:rsidRPr="005B02BB">
        <w:rPr>
          <w:rFonts w:ascii="GHEA Grapalat" w:hAnsi="GHEA Grapalat" w:cs="Sylfaen"/>
          <w:szCs w:val="24"/>
        </w:rPr>
        <w:t xml:space="preserve"> </w:t>
      </w:r>
      <w:r w:rsidRPr="005B02BB">
        <w:rPr>
          <w:rFonts w:ascii="GHEA Grapalat" w:hAnsi="GHEA Grapalat" w:cs="Sylfaen"/>
          <w:szCs w:val="24"/>
          <w:lang w:val="ru-RU"/>
        </w:rPr>
        <w:t>առանձին</w:t>
      </w:r>
      <w:r w:rsidRPr="005B02BB">
        <w:rPr>
          <w:rFonts w:ascii="GHEA Grapalat" w:hAnsi="GHEA Grapalat" w:cs="Sylfaen"/>
          <w:szCs w:val="24"/>
        </w:rPr>
        <w:t xml:space="preserve"> </w:t>
      </w:r>
      <w:r w:rsidRPr="005B02BB">
        <w:rPr>
          <w:rFonts w:ascii="GHEA Grapalat" w:hAnsi="GHEA Grapalat" w:cs="Sylfaen"/>
          <w:szCs w:val="24"/>
          <w:lang w:val="ru-RU"/>
        </w:rPr>
        <w:t>ներկայացված</w:t>
      </w:r>
      <w:r w:rsidRPr="005B02BB">
        <w:rPr>
          <w:rFonts w:ascii="GHEA Grapalat" w:hAnsi="GHEA Grapalat" w:cs="Sylfaen"/>
          <w:szCs w:val="24"/>
        </w:rPr>
        <w:t xml:space="preserve"> </w:t>
      </w:r>
      <w:r w:rsidRPr="005B02BB">
        <w:rPr>
          <w:rFonts w:ascii="GHEA Grapalat" w:hAnsi="GHEA Grapalat" w:cs="Sylfaen"/>
          <w:szCs w:val="24"/>
          <w:lang w:val="ru-RU"/>
        </w:rPr>
        <w:t>հայտերը</w:t>
      </w:r>
      <w:r w:rsidRPr="005B02BB">
        <w:rPr>
          <w:rFonts w:ascii="GHEA Grapalat" w:hAnsi="GHEA Grapalat" w:cs="Sylfaen"/>
          <w:szCs w:val="24"/>
        </w:rPr>
        <w:t>.</w:t>
      </w:r>
    </w:p>
    <w:p w14:paraId="327C1738"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2) Մ</w:t>
      </w:r>
      <w:r w:rsidRPr="005B02BB">
        <w:rPr>
          <w:rFonts w:ascii="GHEA Grapalat" w:hAnsi="GHEA Grapalat" w:cs="Sylfaen"/>
          <w:szCs w:val="24"/>
          <w:lang w:val="ru-RU"/>
        </w:rPr>
        <w:t>ասնակիցները</w:t>
      </w:r>
      <w:r w:rsidRPr="005B02BB">
        <w:rPr>
          <w:rFonts w:ascii="GHEA Grapalat" w:hAnsi="GHEA Grapalat" w:cs="Sylfaen"/>
          <w:szCs w:val="24"/>
        </w:rPr>
        <w:t xml:space="preserve"> </w:t>
      </w:r>
      <w:r w:rsidRPr="005B02BB">
        <w:rPr>
          <w:rFonts w:ascii="GHEA Grapalat" w:hAnsi="GHEA Grapalat" w:cs="Sylfaen"/>
          <w:szCs w:val="24"/>
          <w:lang w:val="ru-RU"/>
        </w:rPr>
        <w:t>կրում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համապարտ</w:t>
      </w:r>
      <w:r w:rsidRPr="005B02BB">
        <w:rPr>
          <w:rFonts w:ascii="GHEA Grapalat" w:hAnsi="GHEA Grapalat" w:cs="Sylfaen"/>
          <w:szCs w:val="24"/>
        </w:rPr>
        <w:t xml:space="preserve"> </w:t>
      </w:r>
      <w:r w:rsidRPr="005B02BB">
        <w:rPr>
          <w:rFonts w:ascii="GHEA Grapalat" w:hAnsi="GHEA Grapalat" w:cs="Sylfaen"/>
          <w:szCs w:val="24"/>
          <w:lang w:val="ru-RU"/>
        </w:rPr>
        <w:t>պատասխանատվություն</w:t>
      </w:r>
      <w:r w:rsidRPr="005B02BB">
        <w:rPr>
          <w:rFonts w:ascii="GHEA Grapalat" w:hAnsi="GHEA Grapalat" w:cs="Sylfaen"/>
          <w:szCs w:val="24"/>
        </w:rPr>
        <w:t>:</w:t>
      </w:r>
      <w:r w:rsidRPr="005B02BB">
        <w:rPr>
          <w:rFonts w:ascii="GHEA Grapalat" w:hAnsi="GHEA Grapalat" w:cs="Sylfaen"/>
          <w:szCs w:val="24"/>
          <w:lang w:val="hy-AM"/>
        </w:rPr>
        <w:t xml:space="preserve"> </w:t>
      </w:r>
      <w:r w:rsidRPr="005B02BB">
        <w:rPr>
          <w:rFonts w:ascii="GHEA Grapalat" w:hAnsi="GHEA Grapalat" w:cs="Sylfaen"/>
          <w:szCs w:val="24"/>
        </w:rPr>
        <w:t>Ընդ որում,</w:t>
      </w:r>
      <w:r w:rsidRPr="005B02BB">
        <w:rPr>
          <w:rFonts w:ascii="GHEA Grapalat" w:hAnsi="GHEA Grapalat" w:cs="Sylfaen"/>
          <w:szCs w:val="24"/>
          <w:lang w:val="hy-AM"/>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անդամի</w:t>
      </w:r>
      <w:r w:rsidRPr="005B02BB">
        <w:rPr>
          <w:rFonts w:ascii="GHEA Grapalat" w:hAnsi="GHEA Grapalat" w:cs="Sylfaen"/>
          <w:szCs w:val="24"/>
        </w:rPr>
        <w:t xml:space="preserve"> </w:t>
      </w:r>
      <w:r w:rsidRPr="005B02BB">
        <w:rPr>
          <w:rFonts w:ascii="GHEA Grapalat" w:hAnsi="GHEA Grapalat" w:cs="Sylfaen"/>
          <w:szCs w:val="24"/>
          <w:lang w:val="ru-RU"/>
        </w:rPr>
        <w:t>կոնսորցիումից</w:t>
      </w:r>
      <w:r w:rsidRPr="005B02BB">
        <w:rPr>
          <w:rFonts w:ascii="GHEA Grapalat" w:hAnsi="GHEA Grapalat" w:cs="Sylfaen"/>
          <w:szCs w:val="24"/>
        </w:rPr>
        <w:t xml:space="preserve"> </w:t>
      </w:r>
      <w:r w:rsidRPr="005B02BB">
        <w:rPr>
          <w:rFonts w:ascii="GHEA Grapalat" w:hAnsi="GHEA Grapalat" w:cs="Sylfaen"/>
          <w:szCs w:val="24"/>
          <w:lang w:val="ru-RU"/>
        </w:rPr>
        <w:t>դուրս</w:t>
      </w:r>
      <w:r w:rsidRPr="005B02BB">
        <w:rPr>
          <w:rFonts w:ascii="GHEA Grapalat" w:hAnsi="GHEA Grapalat" w:cs="Sylfaen"/>
          <w:szCs w:val="24"/>
        </w:rPr>
        <w:t xml:space="preserve"> </w:t>
      </w:r>
      <w:r w:rsidRPr="005B02BB">
        <w:rPr>
          <w:rFonts w:ascii="GHEA Grapalat" w:hAnsi="GHEA Grapalat" w:cs="Sylfaen"/>
          <w:szCs w:val="24"/>
          <w:lang w:val="ru-RU"/>
        </w:rPr>
        <w:t>գալու</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հետ</w:t>
      </w:r>
      <w:r w:rsidRPr="005B02BB">
        <w:rPr>
          <w:rFonts w:ascii="GHEA Grapalat" w:hAnsi="GHEA Grapalat" w:cs="Sylfaen"/>
          <w:szCs w:val="24"/>
        </w:rPr>
        <w:t xml:space="preserve"> </w:t>
      </w:r>
      <w:r w:rsidRPr="005B02BB">
        <w:rPr>
          <w:rFonts w:ascii="GHEA Grapalat" w:hAnsi="GHEA Grapalat" w:cs="Sylfaen"/>
          <w:szCs w:val="24"/>
          <w:lang w:val="en-US"/>
        </w:rPr>
        <w:t>պ</w:t>
      </w:r>
      <w:r w:rsidRPr="005B02BB">
        <w:rPr>
          <w:rFonts w:ascii="GHEA Grapalat" w:hAnsi="GHEA Grapalat" w:cs="Sylfaen"/>
          <w:szCs w:val="24"/>
          <w:lang w:val="ru-RU"/>
        </w:rPr>
        <w:t>ատվիրատուի</w:t>
      </w:r>
      <w:r w:rsidRPr="005B02BB">
        <w:rPr>
          <w:rFonts w:ascii="GHEA Grapalat" w:hAnsi="GHEA Grapalat" w:cs="Sylfaen"/>
          <w:szCs w:val="24"/>
        </w:rPr>
        <w:t xml:space="preserve"> </w:t>
      </w:r>
      <w:r w:rsidRPr="005B02BB">
        <w:rPr>
          <w:rFonts w:ascii="GHEA Grapalat" w:hAnsi="GHEA Grapalat" w:cs="Sylfaen"/>
          <w:szCs w:val="24"/>
          <w:lang w:val="ru-RU"/>
        </w:rPr>
        <w:t>կնքած</w:t>
      </w:r>
      <w:r w:rsidRPr="005B02BB">
        <w:rPr>
          <w:rFonts w:ascii="GHEA Grapalat" w:hAnsi="GHEA Grapalat" w:cs="Sylfaen"/>
          <w:szCs w:val="24"/>
        </w:rPr>
        <w:t xml:space="preserve"> </w:t>
      </w:r>
      <w:r w:rsidRPr="005B02BB">
        <w:rPr>
          <w:rFonts w:ascii="GHEA Grapalat" w:hAnsi="GHEA Grapalat" w:cs="Sylfaen"/>
          <w:szCs w:val="24"/>
          <w:lang w:val="ru-RU"/>
        </w:rPr>
        <w:t>պայմանագիրը</w:t>
      </w:r>
      <w:r w:rsidRPr="005B02BB">
        <w:rPr>
          <w:rFonts w:ascii="GHEA Grapalat" w:hAnsi="GHEA Grapalat" w:cs="Sylfaen"/>
          <w:szCs w:val="24"/>
        </w:rPr>
        <w:t xml:space="preserve"> </w:t>
      </w:r>
      <w:r w:rsidRPr="005B02BB">
        <w:rPr>
          <w:rFonts w:ascii="GHEA Grapalat" w:hAnsi="GHEA Grapalat" w:cs="Sylfaen"/>
          <w:szCs w:val="24"/>
          <w:lang w:val="ru-RU"/>
        </w:rPr>
        <w:t>միակողմանիորեն</w:t>
      </w:r>
      <w:r w:rsidRPr="005B02BB">
        <w:rPr>
          <w:rFonts w:ascii="GHEA Grapalat" w:hAnsi="GHEA Grapalat" w:cs="Sylfaen"/>
          <w:szCs w:val="24"/>
        </w:rPr>
        <w:t xml:space="preserve"> </w:t>
      </w:r>
      <w:r w:rsidRPr="005B02BB">
        <w:rPr>
          <w:rFonts w:ascii="GHEA Grapalat" w:hAnsi="GHEA Grapalat" w:cs="Sylfaen"/>
          <w:szCs w:val="24"/>
          <w:lang w:val="ru-RU"/>
        </w:rPr>
        <w:t>լուծվում</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կոնսորցիումի</w:t>
      </w:r>
      <w:r w:rsidRPr="005B02BB">
        <w:rPr>
          <w:rFonts w:ascii="GHEA Grapalat" w:hAnsi="GHEA Grapalat" w:cs="Sylfaen"/>
          <w:szCs w:val="24"/>
        </w:rPr>
        <w:t xml:space="preserve"> </w:t>
      </w:r>
      <w:r w:rsidRPr="005B02BB">
        <w:rPr>
          <w:rFonts w:ascii="GHEA Grapalat" w:hAnsi="GHEA Grapalat" w:cs="Sylfaen"/>
          <w:szCs w:val="24"/>
          <w:lang w:val="ru-RU"/>
        </w:rPr>
        <w:t>անդամների</w:t>
      </w:r>
      <w:r w:rsidRPr="005B02BB">
        <w:rPr>
          <w:rFonts w:ascii="GHEA Grapalat" w:hAnsi="GHEA Grapalat" w:cs="Sylfaen"/>
          <w:szCs w:val="24"/>
        </w:rPr>
        <w:t xml:space="preserve"> </w:t>
      </w:r>
      <w:r w:rsidRPr="005B02BB">
        <w:rPr>
          <w:rFonts w:ascii="GHEA Grapalat" w:hAnsi="GHEA Grapalat" w:cs="Sylfaen"/>
          <w:szCs w:val="24"/>
          <w:lang w:val="ru-RU"/>
        </w:rPr>
        <w:t>նկատմամբ</w:t>
      </w:r>
      <w:r w:rsidRPr="005B02BB">
        <w:rPr>
          <w:rFonts w:ascii="GHEA Grapalat" w:hAnsi="GHEA Grapalat" w:cs="Sylfaen"/>
          <w:szCs w:val="24"/>
        </w:rPr>
        <w:t xml:space="preserve"> </w:t>
      </w:r>
      <w:r w:rsidRPr="005B02BB">
        <w:rPr>
          <w:rFonts w:ascii="GHEA Grapalat" w:hAnsi="GHEA Grapalat" w:cs="Sylfaen"/>
          <w:szCs w:val="24"/>
          <w:lang w:val="ru-RU"/>
        </w:rPr>
        <w:t>կիրառվում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պայմանագրով</w:t>
      </w:r>
      <w:r w:rsidRPr="005B02BB">
        <w:rPr>
          <w:rFonts w:ascii="GHEA Grapalat" w:hAnsi="GHEA Grapalat" w:cs="Sylfaen"/>
          <w:szCs w:val="24"/>
        </w:rPr>
        <w:t xml:space="preserve"> </w:t>
      </w:r>
      <w:r w:rsidRPr="005B02BB">
        <w:rPr>
          <w:rFonts w:ascii="GHEA Grapalat" w:hAnsi="GHEA Grapalat" w:cs="Sylfaen"/>
          <w:szCs w:val="24"/>
          <w:lang w:val="ru-RU"/>
        </w:rPr>
        <w:t>նախատեսված</w:t>
      </w:r>
      <w:r w:rsidRPr="005B02BB">
        <w:rPr>
          <w:rFonts w:ascii="GHEA Grapalat" w:hAnsi="GHEA Grapalat" w:cs="Sylfaen"/>
          <w:szCs w:val="24"/>
        </w:rPr>
        <w:t xml:space="preserve"> </w:t>
      </w:r>
      <w:r w:rsidRPr="005B02BB">
        <w:rPr>
          <w:rFonts w:ascii="GHEA Grapalat" w:hAnsi="GHEA Grapalat" w:cs="Sylfaen"/>
          <w:szCs w:val="24"/>
          <w:lang w:val="ru-RU"/>
        </w:rPr>
        <w:t>պատասխանատվության</w:t>
      </w:r>
      <w:r w:rsidRPr="005B02BB">
        <w:rPr>
          <w:rFonts w:ascii="GHEA Grapalat" w:hAnsi="GHEA Grapalat" w:cs="Sylfaen"/>
          <w:szCs w:val="24"/>
        </w:rPr>
        <w:t xml:space="preserve"> </w:t>
      </w:r>
      <w:r w:rsidRPr="005B02BB">
        <w:rPr>
          <w:rFonts w:ascii="GHEA Grapalat" w:hAnsi="GHEA Grapalat" w:cs="Sylfaen"/>
          <w:szCs w:val="24"/>
          <w:lang w:val="ru-RU"/>
        </w:rPr>
        <w:t>միջոցները</w:t>
      </w:r>
      <w:r w:rsidRPr="005B02BB">
        <w:rPr>
          <w:rFonts w:ascii="GHEA Grapalat" w:hAnsi="GHEA Grapalat" w:cs="Sylfaen"/>
          <w:szCs w:val="24"/>
          <w:lang w:val="hy-AM"/>
        </w:rPr>
        <w:t>:</w:t>
      </w:r>
    </w:p>
    <w:p w14:paraId="5D9391EA" w14:textId="77777777" w:rsidR="00E015AD" w:rsidRPr="005B02BB" w:rsidRDefault="00E015AD" w:rsidP="00E015AD">
      <w:pPr>
        <w:ind w:firstLine="567"/>
        <w:jc w:val="both"/>
        <w:rPr>
          <w:rFonts w:ascii="GHEA Grapalat" w:hAnsi="GHEA Grapalat"/>
          <w:b/>
          <w:sz w:val="20"/>
          <w:lang w:val="af-ZA"/>
        </w:rPr>
      </w:pPr>
    </w:p>
    <w:p w14:paraId="0151A9CC" w14:textId="77777777" w:rsidR="00E015AD" w:rsidRPr="005B02BB" w:rsidRDefault="00E015AD" w:rsidP="00E015AD">
      <w:pPr>
        <w:jc w:val="both"/>
        <w:rPr>
          <w:rFonts w:ascii="GHEA Grapalat" w:hAnsi="GHEA Grapalat"/>
          <w:b/>
          <w:sz w:val="20"/>
          <w:lang w:val="af-ZA"/>
        </w:rPr>
      </w:pPr>
    </w:p>
    <w:p w14:paraId="34EBA292" w14:textId="77777777" w:rsidR="00E015AD" w:rsidRPr="005B02BB" w:rsidRDefault="00E015AD" w:rsidP="00E015AD">
      <w:pPr>
        <w:ind w:firstLine="567"/>
        <w:jc w:val="both"/>
        <w:rPr>
          <w:rFonts w:ascii="GHEA Grapalat" w:hAnsi="GHEA Grapalat"/>
          <w:b/>
          <w:sz w:val="20"/>
          <w:lang w:val="af-ZA"/>
        </w:rPr>
      </w:pPr>
    </w:p>
    <w:p w14:paraId="4EC87C01" w14:textId="77777777" w:rsidR="00E015AD" w:rsidRPr="005B02BB" w:rsidRDefault="00E015AD" w:rsidP="00E015AD">
      <w:pPr>
        <w:jc w:val="center"/>
        <w:rPr>
          <w:rFonts w:ascii="GHEA Grapalat" w:hAnsi="GHEA Grapalat" w:cs="Arial"/>
          <w:b/>
          <w:sz w:val="20"/>
          <w:lang w:val="af-ZA"/>
        </w:rPr>
      </w:pPr>
      <w:r w:rsidRPr="005B02BB">
        <w:rPr>
          <w:rFonts w:ascii="GHEA Grapalat" w:hAnsi="GHEA Grapalat"/>
          <w:b/>
          <w:sz w:val="20"/>
          <w:lang w:val="af-ZA"/>
        </w:rPr>
        <w:t xml:space="preserve">3.  </w:t>
      </w:r>
      <w:r w:rsidRPr="005B02BB">
        <w:rPr>
          <w:rFonts w:ascii="GHEA Grapalat" w:hAnsi="GHEA Grapalat" w:cs="Sylfaen"/>
          <w:b/>
          <w:sz w:val="20"/>
        </w:rPr>
        <w:t>ՀՐԱՎԵՐԻ</w:t>
      </w:r>
      <w:r w:rsidRPr="005B02BB">
        <w:rPr>
          <w:rFonts w:ascii="GHEA Grapalat" w:hAnsi="GHEA Grapalat" w:cs="Arial"/>
          <w:b/>
          <w:sz w:val="20"/>
          <w:lang w:val="af-ZA"/>
        </w:rPr>
        <w:t xml:space="preserve"> </w:t>
      </w:r>
      <w:r w:rsidRPr="005B02BB">
        <w:rPr>
          <w:rFonts w:ascii="GHEA Grapalat" w:hAnsi="GHEA Grapalat" w:cs="Sylfaen"/>
          <w:b/>
          <w:sz w:val="20"/>
        </w:rPr>
        <w:t>ՊԱՐԶԱԲԱՆՈՒՄԸ</w:t>
      </w:r>
      <w:r w:rsidRPr="005B02BB">
        <w:rPr>
          <w:rFonts w:ascii="GHEA Grapalat" w:hAnsi="GHEA Grapalat" w:cs="Arial"/>
          <w:b/>
          <w:sz w:val="20"/>
          <w:lang w:val="af-ZA"/>
        </w:rPr>
        <w:t xml:space="preserve">  </w:t>
      </w:r>
      <w:r w:rsidRPr="005B02BB">
        <w:rPr>
          <w:rFonts w:ascii="GHEA Grapalat" w:hAnsi="GHEA Grapalat" w:cs="Arial"/>
          <w:b/>
          <w:sz w:val="20"/>
        </w:rPr>
        <w:t>ԵՎ</w:t>
      </w:r>
      <w:r w:rsidRPr="005B02BB">
        <w:rPr>
          <w:rFonts w:ascii="GHEA Grapalat" w:hAnsi="GHEA Grapalat" w:cs="Arial"/>
          <w:b/>
          <w:sz w:val="20"/>
          <w:lang w:val="af-ZA"/>
        </w:rPr>
        <w:t xml:space="preserve"> </w:t>
      </w:r>
      <w:r w:rsidRPr="005B02BB">
        <w:rPr>
          <w:rFonts w:ascii="GHEA Grapalat" w:hAnsi="GHEA Grapalat" w:cs="Sylfaen"/>
          <w:b/>
          <w:sz w:val="20"/>
        </w:rPr>
        <w:t>ՀՐԱՎԵՐՈՒՄ</w:t>
      </w:r>
      <w:r w:rsidRPr="005B02BB">
        <w:rPr>
          <w:rFonts w:ascii="GHEA Grapalat" w:hAnsi="GHEA Grapalat" w:cs="Arial"/>
          <w:b/>
          <w:sz w:val="20"/>
          <w:lang w:val="af-ZA"/>
        </w:rPr>
        <w:t xml:space="preserve"> </w:t>
      </w:r>
      <w:r w:rsidRPr="005B02BB">
        <w:rPr>
          <w:rFonts w:ascii="GHEA Grapalat" w:hAnsi="GHEA Grapalat" w:cs="Sylfaen"/>
          <w:b/>
          <w:sz w:val="20"/>
        </w:rPr>
        <w:t>ՓՈՓՈԽՈՒԹՅՈՒՆ</w:t>
      </w:r>
      <w:r w:rsidRPr="005B02BB">
        <w:rPr>
          <w:rFonts w:ascii="GHEA Grapalat" w:hAnsi="GHEA Grapalat" w:cs="Arial"/>
          <w:b/>
          <w:sz w:val="20"/>
          <w:lang w:val="af-ZA"/>
        </w:rPr>
        <w:t xml:space="preserve"> </w:t>
      </w:r>
      <w:r w:rsidRPr="005B02BB">
        <w:rPr>
          <w:rFonts w:ascii="GHEA Grapalat" w:hAnsi="GHEA Grapalat" w:cs="Sylfaen"/>
          <w:b/>
          <w:sz w:val="20"/>
        </w:rPr>
        <w:t>ԿԱՏԱՐԵԼՈՒ</w:t>
      </w:r>
      <w:r w:rsidRPr="005B02BB">
        <w:rPr>
          <w:rFonts w:ascii="GHEA Grapalat" w:hAnsi="GHEA Grapalat" w:cs="Arial"/>
          <w:b/>
          <w:sz w:val="20"/>
          <w:lang w:val="af-ZA"/>
        </w:rPr>
        <w:t xml:space="preserve"> </w:t>
      </w:r>
      <w:r w:rsidRPr="005B02BB">
        <w:rPr>
          <w:rFonts w:ascii="GHEA Grapalat" w:hAnsi="GHEA Grapalat" w:cs="Sylfaen"/>
          <w:b/>
          <w:sz w:val="20"/>
        </w:rPr>
        <w:t>ԿԱՐԳԸ</w:t>
      </w:r>
      <w:r w:rsidRPr="005B02BB">
        <w:rPr>
          <w:rFonts w:ascii="GHEA Grapalat" w:hAnsi="GHEA Grapalat" w:cs="Arial"/>
          <w:b/>
          <w:sz w:val="20"/>
          <w:lang w:val="af-ZA"/>
        </w:rPr>
        <w:t xml:space="preserve"> </w:t>
      </w:r>
    </w:p>
    <w:p w14:paraId="7C4A03D8" w14:textId="77777777" w:rsidR="00E015AD" w:rsidRPr="005B02BB" w:rsidRDefault="00E015AD" w:rsidP="00E015AD">
      <w:pPr>
        <w:jc w:val="center"/>
        <w:rPr>
          <w:rFonts w:ascii="GHEA Grapalat" w:hAnsi="GHEA Grapalat"/>
          <w:b/>
          <w:sz w:val="20"/>
          <w:lang w:val="af-ZA"/>
        </w:rPr>
      </w:pPr>
    </w:p>
    <w:p w14:paraId="3E8276F2" w14:textId="77777777" w:rsidR="00E015AD" w:rsidRPr="005B02BB" w:rsidRDefault="00E015AD" w:rsidP="00E015AD">
      <w:pPr>
        <w:ind w:firstLine="567"/>
        <w:jc w:val="both"/>
        <w:rPr>
          <w:rFonts w:ascii="GHEA Grapalat" w:hAnsi="GHEA Grapalat"/>
          <w:sz w:val="20"/>
          <w:lang w:val="af-ZA"/>
        </w:rPr>
      </w:pPr>
      <w:r w:rsidRPr="005B02BB">
        <w:rPr>
          <w:rFonts w:ascii="GHEA Grapalat" w:hAnsi="GHEA Grapalat"/>
          <w:sz w:val="20"/>
          <w:lang w:val="af-ZA"/>
        </w:rPr>
        <w:t xml:space="preserve">3.1 </w:t>
      </w:r>
      <w:r w:rsidRPr="005B02BB">
        <w:rPr>
          <w:rFonts w:ascii="GHEA Grapalat" w:hAnsi="GHEA Grapalat" w:cs="Sylfaen"/>
          <w:sz w:val="20"/>
        </w:rPr>
        <w:t>Օրենքի</w:t>
      </w:r>
      <w:r w:rsidRPr="005B02BB">
        <w:rPr>
          <w:rFonts w:ascii="GHEA Grapalat" w:hAnsi="GHEA Grapalat" w:cs="Arial"/>
          <w:sz w:val="20"/>
          <w:lang w:val="af-ZA"/>
        </w:rPr>
        <w:t xml:space="preserve"> 29-</w:t>
      </w:r>
      <w:r w:rsidRPr="005B02BB">
        <w:rPr>
          <w:rFonts w:ascii="GHEA Grapalat" w:hAnsi="GHEA Grapalat" w:cs="Sylfaen"/>
          <w:sz w:val="20"/>
        </w:rPr>
        <w:t>րդ</w:t>
      </w:r>
      <w:r w:rsidRPr="005B02BB">
        <w:rPr>
          <w:rFonts w:ascii="GHEA Grapalat" w:hAnsi="GHEA Grapalat" w:cs="Arial"/>
          <w:sz w:val="20"/>
          <w:lang w:val="af-ZA"/>
        </w:rPr>
        <w:t xml:space="preserve"> </w:t>
      </w:r>
      <w:r w:rsidRPr="005B02BB">
        <w:rPr>
          <w:rFonts w:ascii="GHEA Grapalat" w:hAnsi="GHEA Grapalat" w:cs="Sylfaen"/>
          <w:sz w:val="20"/>
        </w:rPr>
        <w:t>հոդվածի</w:t>
      </w:r>
      <w:r w:rsidRPr="005B02BB">
        <w:rPr>
          <w:rFonts w:ascii="GHEA Grapalat" w:hAnsi="GHEA Grapalat" w:cs="Arial"/>
          <w:sz w:val="20"/>
          <w:lang w:val="af-ZA"/>
        </w:rPr>
        <w:t xml:space="preserve"> </w:t>
      </w:r>
      <w:r w:rsidRPr="005B02BB">
        <w:rPr>
          <w:rFonts w:ascii="GHEA Grapalat" w:hAnsi="GHEA Grapalat" w:cs="Sylfaen"/>
          <w:sz w:val="20"/>
        </w:rPr>
        <w:t>համաձայն</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պատվիրատուից</w:t>
      </w:r>
      <w:r w:rsidRPr="005B02BB">
        <w:rPr>
          <w:rFonts w:ascii="GHEA Grapalat" w:hAnsi="GHEA Grapalat" w:cs="Arial"/>
          <w:sz w:val="20"/>
          <w:lang w:val="af-ZA"/>
        </w:rPr>
        <w:t xml:space="preserve"> </w:t>
      </w:r>
      <w:r w:rsidRPr="005B02BB">
        <w:rPr>
          <w:rFonts w:ascii="GHEA Grapalat" w:hAnsi="GHEA Grapalat" w:cs="Sylfaen"/>
          <w:sz w:val="20"/>
        </w:rPr>
        <w:t>պահանջել</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Pr="005B02BB">
        <w:rPr>
          <w:rFonts w:ascii="GHEA Grapalat" w:hAnsi="GHEA Grapalat" w:cs="Tahoma"/>
          <w:sz w:val="20"/>
        </w:rPr>
        <w:t>։</w:t>
      </w:r>
    </w:p>
    <w:p w14:paraId="2E19F6F6" w14:textId="77777777" w:rsidR="00E015AD" w:rsidRPr="005B02BB" w:rsidRDefault="00E015AD" w:rsidP="00E015AD">
      <w:pPr>
        <w:autoSpaceDE w:val="0"/>
        <w:autoSpaceDN w:val="0"/>
        <w:adjustRightInd w:val="0"/>
        <w:ind w:firstLine="567"/>
        <w:jc w:val="both"/>
        <w:rPr>
          <w:rFonts w:ascii="GHEA Grapalat" w:hAnsi="GHEA Grapalat"/>
          <w:sz w:val="20"/>
          <w:lang w:val="af-ZA"/>
        </w:rPr>
      </w:pPr>
      <w:r w:rsidRPr="005B02BB">
        <w:rPr>
          <w:rFonts w:ascii="GHEA Grapalat" w:hAnsi="GHEA Grapalat" w:cs="Sylfaen"/>
          <w:sz w:val="20"/>
        </w:rPr>
        <w:t>Մասնակիցն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հայտերի</w:t>
      </w:r>
      <w:r w:rsidRPr="005B02BB">
        <w:rPr>
          <w:rFonts w:ascii="GHEA Grapalat" w:hAnsi="GHEA Grapalat" w:cs="Arial"/>
          <w:sz w:val="20"/>
          <w:lang w:val="af-ZA"/>
        </w:rPr>
        <w:t xml:space="preserve"> </w:t>
      </w:r>
      <w:r w:rsidRPr="005B02BB">
        <w:rPr>
          <w:rFonts w:ascii="GHEA Grapalat" w:hAnsi="GHEA Grapalat" w:cs="Sylfaen"/>
          <w:sz w:val="20"/>
        </w:rPr>
        <w:t>ներկայացման</w:t>
      </w:r>
      <w:r w:rsidRPr="005B02BB">
        <w:rPr>
          <w:rFonts w:ascii="GHEA Grapalat" w:hAnsi="GHEA Grapalat" w:cs="Arial"/>
          <w:sz w:val="20"/>
          <w:lang w:val="af-ZA"/>
        </w:rPr>
        <w:t xml:space="preserve"> </w:t>
      </w:r>
      <w:r w:rsidRPr="005B02BB">
        <w:rPr>
          <w:rFonts w:ascii="GHEA Grapalat" w:hAnsi="GHEA Grapalat" w:cs="Sylfaen"/>
          <w:sz w:val="20"/>
        </w:rPr>
        <w:t>վերջնաժամկետը</w:t>
      </w:r>
      <w:r w:rsidRPr="005B02BB">
        <w:rPr>
          <w:rFonts w:ascii="GHEA Grapalat" w:hAnsi="GHEA Grapalat" w:cs="Arial"/>
          <w:sz w:val="20"/>
          <w:lang w:val="af-ZA"/>
        </w:rPr>
        <w:t xml:space="preserve"> </w:t>
      </w:r>
      <w:r w:rsidRPr="005B02BB">
        <w:rPr>
          <w:rFonts w:ascii="GHEA Grapalat" w:hAnsi="GHEA Grapalat" w:cs="Sylfaen"/>
          <w:sz w:val="20"/>
        </w:rPr>
        <w:t>լրանալուց</w:t>
      </w:r>
      <w:r w:rsidRPr="005B02BB">
        <w:rPr>
          <w:rFonts w:ascii="GHEA Grapalat" w:hAnsi="GHEA Grapalat" w:cs="Arial"/>
          <w:sz w:val="20"/>
          <w:lang w:val="af-ZA"/>
        </w:rPr>
        <w:t xml:space="preserve"> </w:t>
      </w:r>
      <w:r w:rsidRPr="005B02BB">
        <w:rPr>
          <w:rFonts w:ascii="GHEA Grapalat" w:hAnsi="GHEA Grapalat" w:cs="Sylfaen"/>
          <w:sz w:val="20"/>
        </w:rPr>
        <w:t>առնվազն</w:t>
      </w:r>
      <w:r w:rsidRPr="005B02BB">
        <w:rPr>
          <w:rFonts w:ascii="GHEA Grapalat" w:hAnsi="GHEA Grapalat" w:cs="Arial"/>
          <w:sz w:val="20"/>
          <w:lang w:val="af-ZA"/>
        </w:rPr>
        <w:t xml:space="preserve"> </w:t>
      </w:r>
      <w:r w:rsidRPr="005B02BB">
        <w:rPr>
          <w:rFonts w:ascii="GHEA Grapalat" w:hAnsi="GHEA Grapalat" w:cs="Sylfaen"/>
          <w:sz w:val="20"/>
        </w:rPr>
        <w:t>հինգ</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w:t>
      </w:r>
      <w:r w:rsidRPr="005B02BB">
        <w:rPr>
          <w:rFonts w:ascii="GHEA Grapalat" w:hAnsi="GHEA Grapalat" w:cs="Sylfaen"/>
          <w:sz w:val="20"/>
          <w:lang w:val="af-ZA"/>
        </w:rPr>
        <w:t xml:space="preserve"> </w:t>
      </w:r>
      <w:r w:rsidRPr="005B02BB">
        <w:rPr>
          <w:rFonts w:ascii="GHEA Grapalat" w:hAnsi="GHEA Grapalat" w:cs="Sylfaen"/>
          <w:sz w:val="20"/>
        </w:rPr>
        <w:t>առաջ</w:t>
      </w:r>
      <w:r w:rsidRPr="005B02BB">
        <w:rPr>
          <w:rFonts w:ascii="GHEA Grapalat" w:hAnsi="GHEA Grapalat" w:cs="Arial"/>
          <w:sz w:val="20"/>
          <w:lang w:val="af-ZA"/>
        </w:rPr>
        <w:t xml:space="preserve"> գրավոր </w:t>
      </w:r>
      <w:r w:rsidRPr="005B02BB">
        <w:rPr>
          <w:rFonts w:ascii="GHEA Grapalat" w:hAnsi="GHEA Grapalat" w:cs="Sylfaen"/>
          <w:sz w:val="20"/>
        </w:rPr>
        <w:t>հանձնաժողովից</w:t>
      </w:r>
      <w:r w:rsidRPr="005B02BB">
        <w:rPr>
          <w:rFonts w:ascii="GHEA Grapalat" w:hAnsi="GHEA Grapalat" w:cs="Sylfaen"/>
          <w:sz w:val="20"/>
          <w:lang w:val="af-ZA"/>
        </w:rPr>
        <w:t xml:space="preserve"> </w:t>
      </w:r>
      <w:r w:rsidRPr="005B02BB">
        <w:rPr>
          <w:rFonts w:ascii="GHEA Grapalat" w:hAnsi="GHEA Grapalat" w:cs="Sylfaen"/>
          <w:sz w:val="20"/>
        </w:rPr>
        <w:t>պահանջելու</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Pr="005B02BB">
        <w:rPr>
          <w:rFonts w:ascii="GHEA Grapalat" w:hAnsi="GHEA Grapalat" w:cs="Tahoma"/>
          <w:sz w:val="20"/>
        </w:rPr>
        <w:t>։</w:t>
      </w:r>
      <w:r w:rsidRPr="005B02BB">
        <w:rPr>
          <w:rFonts w:ascii="GHEA Grapalat" w:hAnsi="GHEA Grapalat"/>
          <w:sz w:val="20"/>
          <w:lang w:val="af-ZA"/>
        </w:rPr>
        <w:t xml:space="preserve"> </w:t>
      </w:r>
      <w:r w:rsidRPr="005B02BB">
        <w:rPr>
          <w:rFonts w:ascii="GHEA Grapalat" w:hAnsi="GHEA Grapalat"/>
          <w:sz w:val="20"/>
        </w:rPr>
        <w:t>Հանձնաժողովը</w:t>
      </w:r>
      <w:r w:rsidRPr="005B02BB">
        <w:rPr>
          <w:rFonts w:ascii="GHEA Grapalat" w:hAnsi="GHEA Grapalat"/>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ասնակցին</w:t>
      </w:r>
      <w:r w:rsidRPr="005B02BB">
        <w:rPr>
          <w:rFonts w:ascii="GHEA Grapalat" w:hAnsi="GHEA Grapalat" w:cs="Arial"/>
          <w:sz w:val="20"/>
          <w:lang w:val="af-ZA"/>
        </w:rPr>
        <w:t xml:space="preserve"> </w:t>
      </w:r>
      <w:r w:rsidRPr="005B02BB">
        <w:rPr>
          <w:rFonts w:ascii="GHEA Grapalat" w:hAnsi="GHEA Grapalat" w:cs="Sylfaen"/>
          <w:sz w:val="20"/>
        </w:rPr>
        <w:t>պարզաբանումը</w:t>
      </w:r>
      <w:r w:rsidRPr="005B02BB">
        <w:rPr>
          <w:rFonts w:ascii="GHEA Grapalat" w:hAnsi="GHEA Grapalat" w:cs="Arial"/>
          <w:sz w:val="20"/>
          <w:lang w:val="af-ZA"/>
        </w:rPr>
        <w:t xml:space="preserve"> </w:t>
      </w:r>
      <w:r w:rsidRPr="005B02BB">
        <w:rPr>
          <w:rFonts w:ascii="GHEA Grapalat" w:hAnsi="GHEA Grapalat" w:cs="Sylfaen"/>
          <w:sz w:val="20"/>
        </w:rPr>
        <w:t>տրամադրում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գրավոր`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ստանալու</w:t>
      </w:r>
      <w:r w:rsidRPr="005B02BB">
        <w:rPr>
          <w:rFonts w:ascii="GHEA Grapalat" w:hAnsi="GHEA Grapalat" w:cs="Arial"/>
          <w:sz w:val="20"/>
          <w:lang w:val="af-ZA"/>
        </w:rPr>
        <w:t xml:space="preserve"> </w:t>
      </w:r>
      <w:r w:rsidRPr="005B02BB">
        <w:rPr>
          <w:rFonts w:ascii="GHEA Grapalat" w:hAnsi="GHEA Grapalat" w:cs="Sylfaen"/>
          <w:sz w:val="20"/>
        </w:rPr>
        <w:t>օրվան</w:t>
      </w:r>
      <w:r w:rsidRPr="005B02BB">
        <w:rPr>
          <w:rFonts w:ascii="GHEA Grapalat" w:hAnsi="GHEA Grapalat" w:cs="Arial"/>
          <w:sz w:val="20"/>
          <w:lang w:val="af-ZA"/>
        </w:rPr>
        <w:t xml:space="preserve"> </w:t>
      </w:r>
      <w:r w:rsidRPr="005B02BB">
        <w:rPr>
          <w:rFonts w:ascii="GHEA Grapalat" w:hAnsi="GHEA Grapalat" w:cs="Sylfaen"/>
          <w:sz w:val="20"/>
        </w:rPr>
        <w:t>հաջորդող</w:t>
      </w:r>
      <w:r w:rsidRPr="005B02BB">
        <w:rPr>
          <w:rFonts w:ascii="GHEA Grapalat" w:hAnsi="GHEA Grapalat" w:cs="Arial"/>
          <w:sz w:val="20"/>
          <w:lang w:val="af-ZA"/>
        </w:rPr>
        <w:t xml:space="preserve"> </w:t>
      </w:r>
      <w:r w:rsidRPr="005B02BB">
        <w:rPr>
          <w:rFonts w:ascii="GHEA Grapalat" w:hAnsi="GHEA Grapalat" w:cs="Sylfaen"/>
          <w:sz w:val="20"/>
        </w:rPr>
        <w:t>երկու</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օրվա</w:t>
      </w:r>
      <w:r w:rsidRPr="005B02BB">
        <w:rPr>
          <w:rFonts w:ascii="GHEA Grapalat" w:hAnsi="GHEA Grapalat" w:cs="Arial"/>
          <w:sz w:val="20"/>
          <w:lang w:val="af-ZA"/>
        </w:rPr>
        <w:t xml:space="preserve"> </w:t>
      </w:r>
      <w:r w:rsidRPr="005B02BB">
        <w:rPr>
          <w:rFonts w:ascii="GHEA Grapalat" w:hAnsi="GHEA Grapalat" w:cs="Sylfaen"/>
          <w:sz w:val="20"/>
        </w:rPr>
        <w:t>ընթացքում</w:t>
      </w:r>
      <w:r w:rsidRPr="005B02BB">
        <w:rPr>
          <w:rFonts w:ascii="GHEA Grapalat" w:hAnsi="GHEA Grapalat" w:cs="Tahoma"/>
          <w:sz w:val="20"/>
        </w:rPr>
        <w:t>։</w:t>
      </w:r>
      <w:r w:rsidRPr="005B02BB">
        <w:rPr>
          <w:rStyle w:val="FootnoteReference"/>
          <w:rFonts w:ascii="GHEA Grapalat" w:hAnsi="GHEA Grapalat" w:cs="Tahoma"/>
          <w:sz w:val="20"/>
        </w:rPr>
        <w:footnoteReference w:id="1"/>
      </w:r>
    </w:p>
    <w:p w14:paraId="3523F510" w14:textId="77777777" w:rsidR="00E015AD" w:rsidRPr="005B02BB" w:rsidRDefault="00E015AD" w:rsidP="00E015AD">
      <w:pPr>
        <w:ind w:firstLine="567"/>
        <w:jc w:val="both"/>
        <w:rPr>
          <w:rFonts w:ascii="GHEA Grapalat" w:hAnsi="GHEA Grapalat"/>
          <w:sz w:val="20"/>
          <w:szCs w:val="20"/>
          <w:lang w:val="af-ZA"/>
        </w:rPr>
      </w:pPr>
      <w:r w:rsidRPr="005B02BB">
        <w:rPr>
          <w:rFonts w:ascii="GHEA Grapalat" w:hAnsi="GHEA Grapalat"/>
          <w:sz w:val="20"/>
          <w:lang w:val="af-ZA"/>
        </w:rPr>
        <w:t xml:space="preserve">3.2 </w:t>
      </w:r>
      <w:r w:rsidRPr="005B02BB">
        <w:rPr>
          <w:rFonts w:ascii="GHEA Grapalat" w:hAnsi="GHEA Grapalat" w:cs="Sylfaen"/>
          <w:sz w:val="20"/>
        </w:rPr>
        <w:t>Հարցման</w:t>
      </w:r>
      <w:r w:rsidRPr="005B02BB">
        <w:rPr>
          <w:rFonts w:ascii="GHEA Grapalat" w:hAnsi="GHEA Grapalat" w:cs="Arial"/>
          <w:sz w:val="20"/>
          <w:lang w:val="af-ZA"/>
        </w:rPr>
        <w:t xml:space="preserve"> </w:t>
      </w:r>
      <w:r w:rsidRPr="005B02BB">
        <w:rPr>
          <w:rFonts w:ascii="GHEA Grapalat" w:hAnsi="GHEA Grapalat" w:cs="Sylfaen"/>
          <w:sz w:val="20"/>
        </w:rPr>
        <w:t>և</w:t>
      </w:r>
      <w:r w:rsidRPr="005B02BB">
        <w:rPr>
          <w:rFonts w:ascii="GHEA Grapalat" w:hAnsi="GHEA Grapalat" w:cs="Arial"/>
          <w:sz w:val="20"/>
          <w:lang w:val="af-ZA"/>
        </w:rPr>
        <w:t xml:space="preserve"> </w:t>
      </w:r>
      <w:r w:rsidRPr="005B02BB">
        <w:rPr>
          <w:rFonts w:ascii="GHEA Grapalat" w:hAnsi="GHEA Grapalat" w:cs="Sylfaen"/>
          <w:sz w:val="20"/>
        </w:rPr>
        <w:t>պարզաբանումների</w:t>
      </w:r>
      <w:r w:rsidRPr="005B02BB">
        <w:rPr>
          <w:rFonts w:ascii="GHEA Grapalat" w:hAnsi="GHEA Grapalat" w:cs="Arial"/>
          <w:sz w:val="20"/>
          <w:lang w:val="af-ZA"/>
        </w:rPr>
        <w:t xml:space="preserve"> </w:t>
      </w:r>
      <w:r w:rsidRPr="005B02BB">
        <w:rPr>
          <w:rFonts w:ascii="GHEA Grapalat" w:hAnsi="GHEA Grapalat" w:cs="Sylfaen"/>
          <w:sz w:val="20"/>
        </w:rPr>
        <w:t>բովանդակության</w:t>
      </w:r>
      <w:r w:rsidRPr="005B02BB">
        <w:rPr>
          <w:rFonts w:ascii="GHEA Grapalat" w:hAnsi="GHEA Grapalat" w:cs="Arial"/>
          <w:sz w:val="20"/>
          <w:lang w:val="af-ZA"/>
        </w:rPr>
        <w:t xml:space="preserve"> </w:t>
      </w:r>
      <w:r w:rsidRPr="005B02BB">
        <w:rPr>
          <w:rFonts w:ascii="GHEA Grapalat" w:hAnsi="GHEA Grapalat" w:cs="Sylfaen"/>
          <w:sz w:val="20"/>
        </w:rPr>
        <w:t>մասին</w:t>
      </w:r>
      <w:r w:rsidRPr="005B02BB">
        <w:rPr>
          <w:rFonts w:ascii="GHEA Grapalat" w:hAnsi="GHEA Grapalat" w:cs="Arial"/>
          <w:sz w:val="20"/>
          <w:lang w:val="af-ZA"/>
        </w:rPr>
        <w:t xml:space="preserve"> </w:t>
      </w:r>
      <w:r w:rsidRPr="005B02BB">
        <w:rPr>
          <w:rFonts w:ascii="GHEA Grapalat" w:hAnsi="GHEA Grapalat" w:cs="Sylfaen"/>
          <w:sz w:val="20"/>
        </w:rPr>
        <w:t>հայտարարությունը</w:t>
      </w:r>
      <w:r w:rsidRPr="005B02BB">
        <w:rPr>
          <w:rFonts w:ascii="GHEA Grapalat" w:hAnsi="GHEA Grapalat" w:cs="Arial"/>
          <w:sz w:val="20"/>
          <w:lang w:val="af-ZA"/>
        </w:rPr>
        <w:t xml:space="preserve"> </w:t>
      </w:r>
      <w:r w:rsidRPr="005B02BB">
        <w:rPr>
          <w:rFonts w:ascii="GHEA Grapalat" w:hAnsi="GHEA Grapalat" w:cs="Arial"/>
          <w:sz w:val="20"/>
        </w:rPr>
        <w:t>պարզաբանումը</w:t>
      </w:r>
      <w:r w:rsidRPr="005B02BB">
        <w:rPr>
          <w:rFonts w:ascii="GHEA Grapalat" w:hAnsi="GHEA Grapalat" w:cs="Arial"/>
          <w:sz w:val="20"/>
          <w:lang w:val="af-ZA"/>
        </w:rPr>
        <w:t xml:space="preserve"> </w:t>
      </w:r>
      <w:r w:rsidRPr="005B02BB">
        <w:rPr>
          <w:rFonts w:ascii="GHEA Grapalat" w:hAnsi="GHEA Grapalat" w:cs="Arial"/>
          <w:sz w:val="20"/>
        </w:rPr>
        <w:t>տրամադրելու</w:t>
      </w:r>
      <w:r w:rsidRPr="005B02BB">
        <w:rPr>
          <w:rFonts w:ascii="GHEA Grapalat" w:hAnsi="GHEA Grapalat" w:cs="Arial"/>
          <w:sz w:val="20"/>
          <w:lang w:val="af-ZA"/>
        </w:rPr>
        <w:t xml:space="preserve"> </w:t>
      </w:r>
      <w:r w:rsidRPr="005B02BB">
        <w:rPr>
          <w:rFonts w:ascii="GHEA Grapalat" w:hAnsi="GHEA Grapalat" w:cs="Arial"/>
          <w:sz w:val="20"/>
        </w:rPr>
        <w:t>օրը</w:t>
      </w:r>
      <w:r w:rsidRPr="005B02BB">
        <w:rPr>
          <w:rFonts w:ascii="GHEA Grapalat" w:hAnsi="GHEA Grapalat" w:cs="Arial"/>
          <w:sz w:val="20"/>
          <w:lang w:val="af-ZA"/>
        </w:rPr>
        <w:t xml:space="preserve"> </w:t>
      </w:r>
      <w:r w:rsidRPr="005B02BB">
        <w:rPr>
          <w:rFonts w:ascii="GHEA Grapalat" w:hAnsi="GHEA Grapalat" w:cs="Sylfaen"/>
          <w:sz w:val="20"/>
        </w:rPr>
        <w:t>հրապարակվում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Arial"/>
          <w:sz w:val="20"/>
          <w:lang w:val="af-ZA"/>
        </w:rPr>
        <w:t xml:space="preserve"> </w:t>
      </w:r>
      <w:r w:rsidRPr="005B02BB">
        <w:rPr>
          <w:rFonts w:ascii="GHEA Grapalat" w:hAnsi="GHEA Grapalat" w:cs="Sylfaen"/>
          <w:sz w:val="20"/>
          <w:lang w:val="af-ZA"/>
        </w:rPr>
        <w:t xml:space="preserve">www.procurement.am </w:t>
      </w:r>
      <w:r w:rsidRPr="005B02BB">
        <w:rPr>
          <w:rFonts w:ascii="GHEA Grapalat" w:hAnsi="GHEA Grapalat" w:cs="Sylfaen"/>
          <w:sz w:val="20"/>
          <w:lang w:val="ru-RU"/>
        </w:rPr>
        <w:t>հասցեով</w:t>
      </w:r>
      <w:r w:rsidRPr="005B02BB">
        <w:rPr>
          <w:rFonts w:ascii="GHEA Grapalat" w:hAnsi="GHEA Grapalat" w:cs="Sylfaen"/>
          <w:sz w:val="20"/>
          <w:lang w:val="af-ZA"/>
        </w:rPr>
        <w:t xml:space="preserve"> </w:t>
      </w:r>
      <w:r w:rsidRPr="005B02BB">
        <w:rPr>
          <w:rFonts w:ascii="GHEA Grapalat" w:hAnsi="GHEA Grapalat" w:cs="Sylfaen"/>
          <w:sz w:val="20"/>
        </w:rPr>
        <w:t>գործող</w:t>
      </w:r>
      <w:r w:rsidRPr="005B02BB">
        <w:rPr>
          <w:rFonts w:ascii="GHEA Grapalat" w:hAnsi="GHEA Grapalat" w:cs="Sylfaen"/>
          <w:sz w:val="20"/>
          <w:lang w:val="af-ZA"/>
        </w:rPr>
        <w:t xml:space="preserve"> </w:t>
      </w:r>
      <w:r w:rsidRPr="005B02BB">
        <w:rPr>
          <w:rFonts w:ascii="GHEA Grapalat" w:hAnsi="GHEA Grapalat" w:cs="Sylfaen"/>
          <w:sz w:val="20"/>
          <w:lang w:val="ru-RU"/>
        </w:rPr>
        <w:t>տեղեկագր</w:t>
      </w:r>
      <w:r w:rsidRPr="005B02BB">
        <w:rPr>
          <w:rFonts w:ascii="GHEA Grapalat" w:hAnsi="GHEA Grapalat" w:cs="Sylfaen"/>
          <w:sz w:val="20"/>
        </w:rPr>
        <w:t>ի</w:t>
      </w:r>
      <w:r w:rsidRPr="005B02BB">
        <w:rPr>
          <w:rFonts w:ascii="GHEA Grapalat" w:hAnsi="GHEA Grapalat" w:cs="Sylfaen"/>
          <w:sz w:val="20"/>
          <w:lang w:val="af-ZA"/>
        </w:rPr>
        <w:t xml:space="preserve"> (</w:t>
      </w:r>
      <w:r w:rsidRPr="005B02BB">
        <w:rPr>
          <w:rFonts w:ascii="GHEA Grapalat" w:hAnsi="GHEA Grapalat" w:cs="Sylfaen"/>
          <w:sz w:val="20"/>
          <w:lang w:val="ru-RU"/>
        </w:rPr>
        <w:t>այսուհետ</w:t>
      </w:r>
      <w:r w:rsidRPr="005B02BB">
        <w:rPr>
          <w:rFonts w:ascii="GHEA Grapalat" w:hAnsi="GHEA Grapalat" w:cs="Sylfaen"/>
          <w:sz w:val="20"/>
          <w:lang w:val="af-ZA"/>
        </w:rPr>
        <w:t xml:space="preserve">` </w:t>
      </w:r>
      <w:r w:rsidRPr="005B02BB">
        <w:rPr>
          <w:rFonts w:ascii="GHEA Grapalat" w:hAnsi="GHEA Grapalat" w:cs="Sylfaen"/>
          <w:sz w:val="20"/>
          <w:lang w:val="ru-RU"/>
        </w:rPr>
        <w:t>տեղեկագիր</w:t>
      </w:r>
      <w:r w:rsidRPr="005B02BB">
        <w:rPr>
          <w:rFonts w:ascii="GHEA Grapalat" w:hAnsi="GHEA Grapalat" w:cs="Sylfaen"/>
          <w:sz w:val="20"/>
          <w:lang w:val="af-ZA"/>
        </w:rPr>
        <w:t xml:space="preserve">) </w:t>
      </w:r>
      <w:r w:rsidRPr="005B02BB">
        <w:rPr>
          <w:rFonts w:ascii="GHEA Grapalat" w:hAnsi="GHEA Grapalat"/>
          <w:lang w:val="af-ZA"/>
        </w:rPr>
        <w:t>«</w:t>
      </w:r>
      <w:r w:rsidRPr="005B02BB">
        <w:rPr>
          <w:rFonts w:ascii="GHEA Grapalat" w:hAnsi="GHEA Grapalat" w:cs="Sylfaen"/>
          <w:sz w:val="20"/>
        </w:rPr>
        <w:t>Գնումների</w:t>
      </w:r>
      <w:r w:rsidRPr="005B02BB">
        <w:rPr>
          <w:rFonts w:ascii="GHEA Grapalat" w:hAnsi="GHEA Grapalat" w:cs="Sylfaen"/>
          <w:sz w:val="20"/>
          <w:lang w:val="af-ZA"/>
        </w:rPr>
        <w:t xml:space="preserve"> </w:t>
      </w:r>
      <w:r w:rsidRPr="005B02BB">
        <w:rPr>
          <w:rFonts w:ascii="GHEA Grapalat" w:hAnsi="GHEA Grapalat" w:cs="Sylfaen"/>
          <w:sz w:val="20"/>
        </w:rPr>
        <w:t>հայտարարություններ</w:t>
      </w:r>
      <w:r w:rsidRPr="005B02BB">
        <w:rPr>
          <w:rFonts w:ascii="GHEA Grapalat" w:hAnsi="GHEA Grapalat"/>
          <w:lang w:val="af-ZA"/>
        </w:rPr>
        <w:t>»</w:t>
      </w:r>
      <w:r w:rsidRPr="005B02BB">
        <w:rPr>
          <w:rFonts w:ascii="GHEA Grapalat" w:hAnsi="GHEA Grapalat" w:cs="Sylfaen"/>
          <w:sz w:val="20"/>
          <w:lang w:val="af-ZA"/>
        </w:rPr>
        <w:t xml:space="preserve"> </w:t>
      </w:r>
      <w:r w:rsidRPr="005B02BB">
        <w:rPr>
          <w:rFonts w:ascii="GHEA Grapalat" w:hAnsi="GHEA Grapalat" w:cs="Sylfaen"/>
          <w:sz w:val="20"/>
        </w:rPr>
        <w:t>բաժնի</w:t>
      </w:r>
      <w:r w:rsidRPr="005B02BB">
        <w:rPr>
          <w:rFonts w:ascii="GHEA Grapalat" w:hAnsi="GHEA Grapalat" w:cs="Sylfaen"/>
          <w:sz w:val="20"/>
          <w:lang w:val="af-ZA"/>
        </w:rPr>
        <w:t xml:space="preserve"> </w:t>
      </w:r>
      <w:r w:rsidRPr="005B02BB">
        <w:rPr>
          <w:rFonts w:ascii="GHEA Grapalat" w:hAnsi="GHEA Grapalat"/>
          <w:lang w:val="af-ZA"/>
        </w:rPr>
        <w:t>«</w:t>
      </w:r>
      <w:r w:rsidRPr="005B02BB">
        <w:rPr>
          <w:rFonts w:ascii="GHEA Grapalat" w:hAnsi="GHEA Grapalat" w:cs="Sylfaen"/>
          <w:sz w:val="20"/>
        </w:rPr>
        <w:t>Հրավերների</w:t>
      </w:r>
      <w:r w:rsidRPr="005B02BB">
        <w:rPr>
          <w:rFonts w:ascii="GHEA Grapalat" w:hAnsi="GHEA Grapalat" w:cs="Sylfaen"/>
          <w:sz w:val="20"/>
          <w:lang w:val="af-ZA"/>
        </w:rPr>
        <w:t xml:space="preserve"> </w:t>
      </w:r>
      <w:r w:rsidRPr="005B02BB">
        <w:rPr>
          <w:rFonts w:ascii="GHEA Grapalat" w:hAnsi="GHEA Grapalat" w:cs="Sylfaen"/>
          <w:sz w:val="20"/>
        </w:rPr>
        <w:t>պարզաբանումների</w:t>
      </w:r>
      <w:r w:rsidRPr="005B02BB">
        <w:rPr>
          <w:rFonts w:ascii="GHEA Grapalat" w:hAnsi="GHEA Grapalat" w:cs="Sylfaen"/>
          <w:sz w:val="20"/>
          <w:lang w:val="af-ZA"/>
        </w:rPr>
        <w:t xml:space="preserve"> </w:t>
      </w:r>
      <w:r w:rsidRPr="005B02BB">
        <w:rPr>
          <w:rFonts w:ascii="GHEA Grapalat" w:hAnsi="GHEA Grapalat" w:cs="Sylfaen"/>
          <w:sz w:val="20"/>
        </w:rPr>
        <w:t>վերաբերյալ</w:t>
      </w:r>
      <w:r w:rsidRPr="005B02BB">
        <w:rPr>
          <w:rFonts w:ascii="GHEA Grapalat" w:hAnsi="GHEA Grapalat" w:cs="Sylfaen"/>
          <w:sz w:val="20"/>
          <w:lang w:val="af-ZA"/>
        </w:rPr>
        <w:t xml:space="preserve"> </w:t>
      </w:r>
      <w:r w:rsidRPr="005B02BB">
        <w:rPr>
          <w:rFonts w:ascii="GHEA Grapalat" w:hAnsi="GHEA Grapalat" w:cs="Sylfaen"/>
          <w:sz w:val="20"/>
        </w:rPr>
        <w:t>հայտարարություններ</w:t>
      </w:r>
      <w:r w:rsidRPr="005B02BB">
        <w:rPr>
          <w:rFonts w:ascii="GHEA Grapalat" w:hAnsi="GHEA Grapalat"/>
          <w:lang w:val="af-ZA"/>
        </w:rPr>
        <w:t>»</w:t>
      </w:r>
      <w:r w:rsidRPr="005B02BB">
        <w:rPr>
          <w:rFonts w:ascii="GHEA Grapalat" w:hAnsi="GHEA Grapalat" w:cs="Sylfaen"/>
          <w:sz w:val="20"/>
          <w:lang w:val="af-ZA"/>
        </w:rPr>
        <w:t xml:space="preserve"> </w:t>
      </w:r>
      <w:r w:rsidRPr="005B02BB">
        <w:rPr>
          <w:rFonts w:ascii="GHEA Grapalat" w:hAnsi="GHEA Grapalat" w:cs="Sylfaen"/>
          <w:sz w:val="20"/>
        </w:rPr>
        <w:t>ենթաբաբաժնում</w:t>
      </w:r>
      <w:r w:rsidRPr="005B02BB">
        <w:rPr>
          <w:rFonts w:ascii="GHEA Grapalat" w:hAnsi="GHEA Grapalat" w:cs="Sylfaen"/>
          <w:sz w:val="20"/>
          <w:lang w:val="af-ZA"/>
        </w:rPr>
        <w:t xml:space="preserve">` </w:t>
      </w:r>
      <w:r w:rsidRPr="005B02BB">
        <w:rPr>
          <w:rFonts w:ascii="GHEA Grapalat" w:hAnsi="GHEA Grapalat" w:cs="Sylfaen"/>
          <w:sz w:val="20"/>
        </w:rPr>
        <w:t>առանց</w:t>
      </w:r>
      <w:r w:rsidRPr="005B02BB">
        <w:rPr>
          <w:rFonts w:ascii="GHEA Grapalat" w:hAnsi="GHEA Grapalat" w:cs="Arial"/>
          <w:sz w:val="20"/>
          <w:lang w:val="af-ZA"/>
        </w:rPr>
        <w:t xml:space="preserve"> </w:t>
      </w:r>
      <w:r w:rsidRPr="005B02BB">
        <w:rPr>
          <w:rFonts w:ascii="GHEA Grapalat" w:hAnsi="GHEA Grapalat" w:cs="Sylfaen"/>
          <w:sz w:val="20"/>
        </w:rPr>
        <w:t>նշելու</w:t>
      </w:r>
      <w:r w:rsidRPr="005B02BB">
        <w:rPr>
          <w:rFonts w:ascii="GHEA Grapalat" w:hAnsi="GHEA Grapalat" w:cs="Arial"/>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Pr="005B02BB">
        <w:rPr>
          <w:rFonts w:ascii="GHEA Grapalat" w:hAnsi="GHEA Grapalat" w:cs="Arial"/>
          <w:sz w:val="20"/>
        </w:rPr>
        <w:t>մ</w:t>
      </w:r>
      <w:r w:rsidRPr="005B02BB">
        <w:rPr>
          <w:rFonts w:ascii="GHEA Grapalat" w:hAnsi="GHEA Grapalat" w:cs="Sylfaen"/>
          <w:sz w:val="20"/>
        </w:rPr>
        <w:t>ասնակցի</w:t>
      </w:r>
      <w:r w:rsidRPr="005B02BB">
        <w:rPr>
          <w:rFonts w:ascii="GHEA Grapalat" w:hAnsi="GHEA Grapalat" w:cs="Arial"/>
          <w:sz w:val="20"/>
          <w:lang w:val="af-ZA"/>
        </w:rPr>
        <w:t xml:space="preserve"> </w:t>
      </w:r>
      <w:r w:rsidRPr="005B02BB">
        <w:rPr>
          <w:rFonts w:ascii="GHEA Grapalat" w:hAnsi="GHEA Grapalat" w:cs="Sylfaen"/>
          <w:sz w:val="20"/>
        </w:rPr>
        <w:t>տվյալները</w:t>
      </w:r>
      <w:r w:rsidRPr="005B02BB">
        <w:rPr>
          <w:rFonts w:ascii="GHEA Grapalat" w:hAnsi="GHEA Grapalat" w:cs="Tahoma"/>
          <w:sz w:val="20"/>
        </w:rPr>
        <w:t>։</w:t>
      </w:r>
      <w:r w:rsidRPr="005B02BB">
        <w:rPr>
          <w:rFonts w:ascii="GHEA Grapalat" w:hAnsi="GHEA Grapalat" w:cs="Tahoma"/>
          <w:sz w:val="20"/>
          <w:lang w:val="af-ZA"/>
        </w:rPr>
        <w:t xml:space="preserve"> </w:t>
      </w:r>
    </w:p>
    <w:p w14:paraId="3F7D3B68" w14:textId="77777777" w:rsidR="00E015AD" w:rsidRPr="005B02BB" w:rsidRDefault="00E015AD" w:rsidP="00E015AD">
      <w:pPr>
        <w:autoSpaceDE w:val="0"/>
        <w:autoSpaceDN w:val="0"/>
        <w:adjustRightInd w:val="0"/>
        <w:ind w:firstLine="567"/>
        <w:jc w:val="both"/>
        <w:rPr>
          <w:rFonts w:ascii="GHEA Grapalat" w:hAnsi="GHEA Grapalat" w:cs="Arial Unicode"/>
          <w:sz w:val="20"/>
          <w:lang w:val="af-ZA"/>
        </w:rPr>
      </w:pPr>
      <w:r w:rsidRPr="005B02BB">
        <w:rPr>
          <w:rFonts w:ascii="GHEA Grapalat" w:hAnsi="GHEA Grapalat" w:cs="Arial Unicode"/>
          <w:sz w:val="20"/>
          <w:lang w:val="af-ZA"/>
        </w:rPr>
        <w:t xml:space="preserve">3.3 </w:t>
      </w:r>
      <w:r w:rsidRPr="005B02BB">
        <w:rPr>
          <w:rFonts w:ascii="GHEA Grapalat" w:hAnsi="GHEA Grapalat" w:cs="Sylfaen"/>
          <w:sz w:val="20"/>
          <w:lang w:val="ru-RU"/>
        </w:rPr>
        <w:t>Պարզաբանում</w:t>
      </w:r>
      <w:r w:rsidRPr="005B02BB">
        <w:rPr>
          <w:rFonts w:ascii="GHEA Grapalat" w:hAnsi="GHEA Grapalat" w:cs="Arial Unicode"/>
          <w:sz w:val="20"/>
          <w:lang w:val="af-ZA"/>
        </w:rPr>
        <w:t xml:space="preserve"> </w:t>
      </w:r>
      <w:r w:rsidRPr="005B02BB">
        <w:rPr>
          <w:rFonts w:ascii="GHEA Grapalat" w:hAnsi="GHEA Grapalat" w:cs="Sylfaen"/>
          <w:sz w:val="20"/>
          <w:lang w:val="ru-RU"/>
        </w:rPr>
        <w:t>չի</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տրամադրվում</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սույն</w:t>
      </w:r>
      <w:r w:rsidRPr="005B02BB">
        <w:rPr>
          <w:rFonts w:ascii="GHEA Grapalat" w:hAnsi="GHEA Grapalat" w:cs="Arial Unicode"/>
          <w:sz w:val="20"/>
          <w:lang w:val="af-ZA"/>
        </w:rPr>
        <w:t xml:space="preserve"> </w:t>
      </w:r>
      <w:r w:rsidRPr="005B02BB">
        <w:rPr>
          <w:rFonts w:ascii="GHEA Grapalat" w:hAnsi="GHEA Grapalat" w:cs="Sylfaen"/>
          <w:sz w:val="20"/>
        </w:rPr>
        <w:t>բաժն</w:t>
      </w:r>
      <w:r w:rsidRPr="005B02BB">
        <w:rPr>
          <w:rFonts w:ascii="GHEA Grapalat" w:hAnsi="GHEA Grapalat" w:cs="Sylfaen"/>
          <w:sz w:val="20"/>
          <w:lang w:val="ru-RU"/>
        </w:rPr>
        <w:t>ով</w:t>
      </w:r>
      <w:r w:rsidRPr="005B02BB">
        <w:rPr>
          <w:rFonts w:ascii="GHEA Grapalat" w:hAnsi="GHEA Grapalat" w:cs="Arial Unicode"/>
          <w:sz w:val="20"/>
          <w:lang w:val="af-ZA"/>
        </w:rPr>
        <w:t xml:space="preserve"> </w:t>
      </w:r>
      <w:r w:rsidRPr="005B02BB">
        <w:rPr>
          <w:rFonts w:ascii="GHEA Grapalat" w:hAnsi="GHEA Grapalat" w:cs="Sylfaen"/>
          <w:sz w:val="20"/>
          <w:lang w:val="ru-RU"/>
        </w:rPr>
        <w:t>սահմանված</w:t>
      </w:r>
      <w:r w:rsidRPr="005B02BB">
        <w:rPr>
          <w:rFonts w:ascii="GHEA Grapalat" w:hAnsi="GHEA Grapalat" w:cs="Arial Unicode"/>
          <w:sz w:val="20"/>
          <w:lang w:val="af-ZA"/>
        </w:rPr>
        <w:t xml:space="preserve"> </w:t>
      </w:r>
      <w:r w:rsidRPr="005B02BB">
        <w:rPr>
          <w:rFonts w:ascii="GHEA Grapalat" w:hAnsi="GHEA Grapalat" w:cs="Sylfaen"/>
          <w:sz w:val="20"/>
          <w:lang w:val="ru-RU"/>
        </w:rPr>
        <w:t>ժամկետի</w:t>
      </w:r>
      <w:r w:rsidRPr="005B02BB">
        <w:rPr>
          <w:rFonts w:ascii="GHEA Grapalat" w:hAnsi="GHEA Grapalat" w:cs="Arial Unicode"/>
          <w:sz w:val="20"/>
          <w:lang w:val="af-ZA"/>
        </w:rPr>
        <w:t xml:space="preserve"> </w:t>
      </w:r>
      <w:r w:rsidRPr="005B02BB">
        <w:rPr>
          <w:rFonts w:ascii="GHEA Grapalat" w:hAnsi="GHEA Grapalat" w:cs="Sylfaen"/>
          <w:sz w:val="20"/>
          <w:lang w:val="ru-RU"/>
        </w:rPr>
        <w:t>խախտմամբ</w:t>
      </w:r>
      <w:r w:rsidRPr="005B02BB">
        <w:rPr>
          <w:rFonts w:ascii="GHEA Grapalat" w:hAnsi="GHEA Grapalat" w:cs="Arial Unicode"/>
          <w:sz w:val="20"/>
          <w:lang w:val="af-ZA"/>
        </w:rPr>
        <w:t xml:space="preserve">, </w:t>
      </w:r>
      <w:r w:rsidRPr="005B02BB">
        <w:rPr>
          <w:rFonts w:ascii="GHEA Grapalat" w:hAnsi="GHEA Grapalat" w:cs="Sylfaen"/>
          <w:sz w:val="20"/>
          <w:lang w:val="ru-RU"/>
        </w:rPr>
        <w:t>ինչպես</w:t>
      </w:r>
      <w:r w:rsidRPr="005B02BB">
        <w:rPr>
          <w:rFonts w:ascii="GHEA Grapalat" w:hAnsi="GHEA Grapalat" w:cs="Arial Unicode"/>
          <w:sz w:val="20"/>
          <w:lang w:val="af-ZA"/>
        </w:rPr>
        <w:t xml:space="preserve"> </w:t>
      </w:r>
      <w:r w:rsidRPr="005B02BB">
        <w:rPr>
          <w:rFonts w:ascii="GHEA Grapalat" w:hAnsi="GHEA Grapalat" w:cs="Sylfaen"/>
          <w:sz w:val="20"/>
          <w:lang w:val="ru-RU"/>
        </w:rPr>
        <w:t>նաև</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դուրս</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Arial Unicode"/>
          <w:sz w:val="20"/>
        </w:rPr>
        <w:t>սույն</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հրավերի</w:t>
      </w:r>
      <w:r w:rsidRPr="005B02BB">
        <w:rPr>
          <w:rFonts w:ascii="GHEA Grapalat" w:hAnsi="GHEA Grapalat" w:cs="Arial Unicode"/>
          <w:sz w:val="20"/>
          <w:lang w:val="af-ZA"/>
        </w:rPr>
        <w:t xml:space="preserve"> </w:t>
      </w:r>
      <w:r w:rsidRPr="005B02BB">
        <w:rPr>
          <w:rFonts w:ascii="GHEA Grapalat" w:hAnsi="GHEA Grapalat" w:cs="Sylfaen"/>
          <w:sz w:val="20"/>
          <w:lang w:val="ru-RU"/>
        </w:rPr>
        <w:t>բովանդակության</w:t>
      </w:r>
      <w:r w:rsidRPr="005B02BB">
        <w:rPr>
          <w:rFonts w:ascii="GHEA Grapalat" w:hAnsi="GHEA Grapalat" w:cs="Arial Unicode"/>
          <w:sz w:val="20"/>
          <w:lang w:val="af-ZA"/>
        </w:rPr>
        <w:t xml:space="preserve"> </w:t>
      </w:r>
      <w:r w:rsidRPr="005B02BB">
        <w:rPr>
          <w:rFonts w:ascii="GHEA Grapalat" w:hAnsi="GHEA Grapalat" w:cs="Sylfaen"/>
          <w:sz w:val="20"/>
          <w:lang w:val="ru-RU"/>
        </w:rPr>
        <w:t>շրջանակից</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հարցումը</w:t>
      </w:r>
      <w:r w:rsidRPr="005B02BB">
        <w:rPr>
          <w:rFonts w:ascii="GHEA Grapalat" w:hAnsi="GHEA Grapalat" w:cs="Sylfaen"/>
          <w:sz w:val="20"/>
          <w:lang w:val="af-ZA"/>
        </w:rPr>
        <w:t xml:space="preserve"> </w:t>
      </w:r>
      <w:r w:rsidRPr="005B02BB">
        <w:rPr>
          <w:rFonts w:ascii="GHEA Grapalat" w:hAnsi="GHEA Grapalat" w:cs="Sylfaen"/>
          <w:sz w:val="20"/>
          <w:lang w:val="ru-RU"/>
        </w:rPr>
        <w:t>վերաբերում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առաջարկվելիք</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տեխնիկական</w:t>
      </w:r>
      <w:r w:rsidRPr="005B02BB">
        <w:rPr>
          <w:rFonts w:ascii="GHEA Grapalat" w:hAnsi="GHEA Grapalat" w:cs="Sylfaen"/>
          <w:sz w:val="20"/>
          <w:lang w:val="af-ZA"/>
        </w:rPr>
        <w:t xml:space="preserve"> </w:t>
      </w:r>
      <w:r w:rsidRPr="005B02BB">
        <w:rPr>
          <w:rFonts w:ascii="GHEA Grapalat" w:hAnsi="GHEA Grapalat" w:cs="Sylfaen"/>
          <w:sz w:val="20"/>
          <w:lang w:val="ru-RU"/>
        </w:rPr>
        <w:t>բնութագրերի</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տեխնիկական</w:t>
      </w:r>
      <w:r w:rsidRPr="005B02BB">
        <w:rPr>
          <w:rFonts w:ascii="GHEA Grapalat" w:hAnsi="GHEA Grapalat" w:cs="Sylfaen"/>
          <w:sz w:val="20"/>
          <w:lang w:val="af-ZA"/>
        </w:rPr>
        <w:t xml:space="preserve"> </w:t>
      </w:r>
      <w:r w:rsidRPr="005B02BB">
        <w:rPr>
          <w:rFonts w:ascii="GHEA Grapalat" w:hAnsi="GHEA Grapalat" w:cs="Sylfaen"/>
          <w:sz w:val="20"/>
          <w:lang w:val="ru-RU"/>
        </w:rPr>
        <w:t>բնութագրերին</w:t>
      </w:r>
      <w:r w:rsidRPr="005B02BB">
        <w:rPr>
          <w:rFonts w:ascii="GHEA Grapalat" w:hAnsi="GHEA Grapalat" w:cs="Sylfaen"/>
          <w:sz w:val="20"/>
          <w:lang w:val="af-ZA"/>
        </w:rPr>
        <w:t xml:space="preserve"> </w:t>
      </w:r>
      <w:r w:rsidRPr="005B02BB">
        <w:rPr>
          <w:rFonts w:ascii="GHEA Grapalat" w:hAnsi="GHEA Grapalat" w:cs="Sylfaen"/>
          <w:sz w:val="20"/>
          <w:lang w:val="ru-RU"/>
        </w:rPr>
        <w:t>համարժեքության</w:t>
      </w:r>
      <w:r w:rsidRPr="005B02BB">
        <w:rPr>
          <w:rFonts w:ascii="GHEA Grapalat" w:hAnsi="GHEA Grapalat" w:cs="Sylfaen"/>
          <w:sz w:val="20"/>
          <w:lang w:val="af-ZA"/>
        </w:rPr>
        <w:t xml:space="preserve"> </w:t>
      </w:r>
      <w:r w:rsidRPr="005B02BB">
        <w:rPr>
          <w:rFonts w:ascii="GHEA Grapalat" w:hAnsi="GHEA Grapalat" w:cs="Sylfaen"/>
          <w:sz w:val="20"/>
          <w:lang w:val="ru-RU"/>
        </w:rPr>
        <w:t>համա</w:t>
      </w:r>
      <w:r w:rsidRPr="005B02BB">
        <w:rPr>
          <w:rFonts w:ascii="GHEA Grapalat" w:hAnsi="GHEA Grapalat" w:cs="Sylfaen"/>
          <w:sz w:val="20"/>
          <w:lang w:val="af-ZA"/>
        </w:rPr>
        <w:softHyphen/>
      </w:r>
      <w:r w:rsidRPr="005B02BB">
        <w:rPr>
          <w:rFonts w:ascii="GHEA Grapalat" w:hAnsi="GHEA Grapalat" w:cs="Sylfaen"/>
          <w:sz w:val="20"/>
          <w:lang w:val="ru-RU"/>
        </w:rPr>
        <w:t>պատասխանությանը</w:t>
      </w:r>
      <w:r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sz w:val="20"/>
          <w:szCs w:val="20"/>
        </w:rPr>
        <w:t>Ընդ</w:t>
      </w:r>
      <w:r w:rsidRPr="005B02BB">
        <w:rPr>
          <w:rFonts w:ascii="GHEA Grapalat" w:hAnsi="GHEA Grapalat"/>
          <w:sz w:val="20"/>
          <w:szCs w:val="20"/>
          <w:lang w:val="af-ZA"/>
        </w:rPr>
        <w:t xml:space="preserve"> </w:t>
      </w:r>
      <w:r w:rsidRPr="005B02BB">
        <w:rPr>
          <w:rFonts w:ascii="GHEA Grapalat" w:hAnsi="GHEA Grapalat"/>
          <w:sz w:val="20"/>
          <w:szCs w:val="20"/>
        </w:rPr>
        <w:t>որում</w:t>
      </w:r>
      <w:r w:rsidRPr="005B02BB">
        <w:rPr>
          <w:rFonts w:ascii="GHEA Grapalat" w:hAnsi="GHEA Grapalat"/>
          <w:sz w:val="20"/>
          <w:szCs w:val="20"/>
          <w:lang w:val="af-ZA"/>
        </w:rPr>
        <w:t xml:space="preserve">, </w:t>
      </w:r>
      <w:r w:rsidRPr="005B02BB">
        <w:rPr>
          <w:rFonts w:ascii="GHEA Grapalat" w:hAnsi="GHEA Grapalat"/>
          <w:sz w:val="20"/>
          <w:szCs w:val="20"/>
        </w:rPr>
        <w:t>մասնակիցը</w:t>
      </w:r>
      <w:r w:rsidRPr="005B02BB">
        <w:rPr>
          <w:rFonts w:ascii="GHEA Grapalat" w:hAnsi="GHEA Grapalat"/>
          <w:sz w:val="20"/>
          <w:szCs w:val="20"/>
          <w:lang w:val="af-ZA"/>
        </w:rPr>
        <w:t xml:space="preserve"> </w:t>
      </w:r>
      <w:r w:rsidRPr="005B02BB">
        <w:rPr>
          <w:rFonts w:ascii="GHEA Grapalat" w:hAnsi="GHEA Grapalat"/>
          <w:sz w:val="20"/>
          <w:szCs w:val="20"/>
        </w:rPr>
        <w:t>գրավոր</w:t>
      </w:r>
      <w:r w:rsidRPr="005B02BB">
        <w:rPr>
          <w:rFonts w:ascii="GHEA Grapalat" w:hAnsi="GHEA Grapalat"/>
          <w:sz w:val="20"/>
          <w:szCs w:val="20"/>
          <w:lang w:val="af-ZA"/>
        </w:rPr>
        <w:t xml:space="preserve"> </w:t>
      </w:r>
      <w:r w:rsidRPr="005B02BB">
        <w:rPr>
          <w:rFonts w:ascii="GHEA Grapalat" w:hAnsi="GHEA Grapalat"/>
          <w:sz w:val="20"/>
          <w:szCs w:val="20"/>
        </w:rPr>
        <w:t>ծանուցվում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պարզաբանում</w:t>
      </w:r>
      <w:r w:rsidRPr="005B02BB">
        <w:rPr>
          <w:rFonts w:ascii="GHEA Grapalat" w:hAnsi="GHEA Grapalat"/>
          <w:sz w:val="20"/>
          <w:szCs w:val="20"/>
          <w:lang w:val="af-ZA"/>
        </w:rPr>
        <w:t xml:space="preserve"> </w:t>
      </w:r>
      <w:r w:rsidRPr="005B02BB">
        <w:rPr>
          <w:rFonts w:ascii="GHEA Grapalat" w:hAnsi="GHEA Grapalat"/>
          <w:sz w:val="20"/>
          <w:szCs w:val="20"/>
        </w:rPr>
        <w:t>չտրամադրելու</w:t>
      </w:r>
      <w:r w:rsidRPr="005B02BB">
        <w:rPr>
          <w:rFonts w:ascii="GHEA Grapalat" w:hAnsi="GHEA Grapalat"/>
          <w:sz w:val="20"/>
          <w:szCs w:val="20"/>
          <w:lang w:val="af-ZA"/>
        </w:rPr>
        <w:t xml:space="preserve"> </w:t>
      </w:r>
      <w:r w:rsidRPr="005B02BB">
        <w:rPr>
          <w:rFonts w:ascii="GHEA Grapalat" w:hAnsi="GHEA Grapalat"/>
          <w:sz w:val="20"/>
          <w:szCs w:val="20"/>
        </w:rPr>
        <w:t>հիմքերի</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cs="Sylfaen"/>
          <w:sz w:val="20"/>
          <w:szCs w:val="20"/>
        </w:rPr>
        <w:t>հարցումը</w:t>
      </w:r>
      <w:r w:rsidRPr="005B02BB">
        <w:rPr>
          <w:rFonts w:ascii="GHEA Grapalat" w:hAnsi="GHEA Grapalat"/>
          <w:sz w:val="20"/>
          <w:szCs w:val="20"/>
          <w:lang w:val="af-ZA"/>
        </w:rPr>
        <w:t xml:space="preserve"> </w:t>
      </w:r>
      <w:r w:rsidRPr="005B02BB">
        <w:rPr>
          <w:rFonts w:ascii="GHEA Grapalat" w:hAnsi="GHEA Grapalat" w:cs="Sylfaen"/>
          <w:sz w:val="20"/>
          <w:szCs w:val="20"/>
        </w:rPr>
        <w:t>ստանալու</w:t>
      </w:r>
      <w:r w:rsidRPr="005B02BB">
        <w:rPr>
          <w:rFonts w:ascii="GHEA Grapalat" w:hAnsi="GHEA Grapalat"/>
          <w:sz w:val="20"/>
          <w:szCs w:val="20"/>
          <w:lang w:val="af-ZA"/>
        </w:rPr>
        <w:t xml:space="preserve"> </w:t>
      </w:r>
      <w:r w:rsidRPr="005B02BB">
        <w:rPr>
          <w:rFonts w:ascii="GHEA Grapalat" w:hAnsi="GHEA Grapalat" w:cs="Sylfaen"/>
          <w:sz w:val="20"/>
          <w:szCs w:val="20"/>
        </w:rPr>
        <w:t>օրվան</w:t>
      </w:r>
      <w:r w:rsidRPr="005B02BB">
        <w:rPr>
          <w:rFonts w:ascii="GHEA Grapalat" w:hAnsi="GHEA Grapalat"/>
          <w:sz w:val="20"/>
          <w:szCs w:val="20"/>
          <w:lang w:val="af-ZA"/>
        </w:rPr>
        <w:t xml:space="preserve"> </w:t>
      </w:r>
      <w:r w:rsidRPr="005B02BB">
        <w:rPr>
          <w:rFonts w:ascii="GHEA Grapalat" w:hAnsi="GHEA Grapalat" w:cs="Sylfaen"/>
          <w:sz w:val="20"/>
          <w:szCs w:val="20"/>
        </w:rPr>
        <w:t>հաջորդող</w:t>
      </w:r>
      <w:r w:rsidRPr="005B02BB">
        <w:rPr>
          <w:rFonts w:ascii="GHEA Grapalat" w:hAnsi="GHEA Grapalat"/>
          <w:sz w:val="20"/>
          <w:szCs w:val="20"/>
          <w:lang w:val="af-ZA"/>
        </w:rPr>
        <w:t xml:space="preserve"> </w:t>
      </w:r>
      <w:r w:rsidRPr="005B02BB">
        <w:rPr>
          <w:rFonts w:ascii="GHEA Grapalat" w:hAnsi="GHEA Grapalat" w:cs="Sylfaen"/>
          <w:sz w:val="20"/>
          <w:szCs w:val="20"/>
        </w:rPr>
        <w:t>երկու</w:t>
      </w:r>
      <w:r w:rsidRPr="005B02BB">
        <w:rPr>
          <w:rFonts w:ascii="GHEA Grapalat" w:hAnsi="GHEA Grapalat" w:cs="Sylfaen"/>
          <w:sz w:val="20"/>
          <w:szCs w:val="20"/>
          <w:lang w:val="af-ZA"/>
        </w:rPr>
        <w:t xml:space="preserve"> </w:t>
      </w:r>
      <w:r w:rsidRPr="005B02BB">
        <w:rPr>
          <w:rFonts w:ascii="GHEA Grapalat" w:hAnsi="GHEA Grapalat" w:cs="Sylfaen"/>
          <w:sz w:val="20"/>
          <w:szCs w:val="20"/>
        </w:rPr>
        <w:t>օրացուցային</w:t>
      </w:r>
      <w:r w:rsidRPr="005B02BB">
        <w:rPr>
          <w:rFonts w:ascii="GHEA Grapalat" w:hAnsi="GHEA Grapalat"/>
          <w:sz w:val="20"/>
          <w:szCs w:val="20"/>
          <w:lang w:val="af-ZA"/>
        </w:rPr>
        <w:t xml:space="preserve"> </w:t>
      </w:r>
      <w:r w:rsidRPr="005B02BB">
        <w:rPr>
          <w:rFonts w:ascii="GHEA Grapalat" w:hAnsi="GHEA Grapalat" w:cs="Sylfaen"/>
          <w:sz w:val="20"/>
          <w:szCs w:val="20"/>
        </w:rPr>
        <w:t>օրվա</w:t>
      </w:r>
      <w:r w:rsidRPr="005B02BB">
        <w:rPr>
          <w:rFonts w:ascii="GHEA Grapalat" w:hAnsi="GHEA Grapalat"/>
          <w:sz w:val="20"/>
          <w:szCs w:val="20"/>
          <w:lang w:val="af-ZA"/>
        </w:rPr>
        <w:t xml:space="preserve"> </w:t>
      </w:r>
      <w:r w:rsidRPr="005B02BB">
        <w:rPr>
          <w:rFonts w:ascii="GHEA Grapalat" w:hAnsi="GHEA Grapalat" w:cs="Sylfaen"/>
          <w:sz w:val="20"/>
          <w:szCs w:val="20"/>
        </w:rPr>
        <w:t>ընթացքում</w:t>
      </w:r>
      <w:r w:rsidRPr="005B02BB">
        <w:rPr>
          <w:rFonts w:ascii="GHEA Grapalat" w:hAnsi="GHEA Grapalat"/>
          <w:sz w:val="20"/>
          <w:szCs w:val="20"/>
          <w:lang w:val="af-ZA"/>
        </w:rPr>
        <w:t>:</w:t>
      </w:r>
    </w:p>
    <w:p w14:paraId="425CE165" w14:textId="77777777" w:rsidR="00E015AD" w:rsidRPr="005B02BB" w:rsidRDefault="00E015AD" w:rsidP="00E015AD">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Arial Unicode"/>
          <w:sz w:val="20"/>
          <w:lang w:val="af-ZA"/>
        </w:rPr>
        <w:lastRenderedPageBreak/>
        <w:t xml:space="preserve">3.4 </w:t>
      </w:r>
      <w:r w:rsidRPr="005B02BB">
        <w:rPr>
          <w:rFonts w:ascii="GHEA Grapalat" w:hAnsi="GHEA Grapalat" w:cs="Sylfaen"/>
          <w:sz w:val="20"/>
          <w:lang w:val="ru-RU"/>
        </w:rPr>
        <w:t>Հայտերի</w:t>
      </w:r>
      <w:r w:rsidRPr="005B02BB">
        <w:rPr>
          <w:rFonts w:ascii="GHEA Grapalat" w:hAnsi="GHEA Grapalat" w:cs="Arial Unicode"/>
          <w:sz w:val="20"/>
          <w:lang w:val="af-ZA"/>
        </w:rPr>
        <w:t xml:space="preserve"> </w:t>
      </w:r>
      <w:r w:rsidRPr="005B02BB">
        <w:rPr>
          <w:rFonts w:ascii="GHEA Grapalat" w:hAnsi="GHEA Grapalat" w:cs="Sylfaen"/>
          <w:sz w:val="20"/>
          <w:lang w:val="ru-RU"/>
        </w:rPr>
        <w:t>ներկայացման</w:t>
      </w:r>
      <w:r w:rsidRPr="005B02BB">
        <w:rPr>
          <w:rFonts w:ascii="GHEA Grapalat" w:hAnsi="GHEA Grapalat" w:cs="Arial Unicode"/>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Arial Unicode"/>
          <w:sz w:val="20"/>
          <w:lang w:val="af-ZA"/>
        </w:rPr>
        <w:t xml:space="preserve"> </w:t>
      </w:r>
      <w:r w:rsidRPr="005B02BB">
        <w:rPr>
          <w:rFonts w:ascii="GHEA Grapalat" w:hAnsi="GHEA Grapalat" w:cs="Sylfaen"/>
          <w:sz w:val="20"/>
          <w:lang w:val="ru-RU"/>
        </w:rPr>
        <w:t>լրանալուց</w:t>
      </w:r>
      <w:r w:rsidRPr="005B02BB">
        <w:rPr>
          <w:rFonts w:ascii="GHEA Grapalat" w:hAnsi="GHEA Grapalat" w:cs="Arial Unicode"/>
          <w:sz w:val="20"/>
          <w:lang w:val="af-ZA"/>
        </w:rPr>
        <w:t xml:space="preserve"> </w:t>
      </w:r>
      <w:r w:rsidRPr="005B02BB">
        <w:rPr>
          <w:rFonts w:ascii="GHEA Grapalat" w:hAnsi="GHEA Grapalat" w:cs="Sylfaen"/>
          <w:sz w:val="20"/>
          <w:lang w:val="ru-RU"/>
        </w:rPr>
        <w:t>առնվազն</w:t>
      </w:r>
      <w:r w:rsidRPr="005B02BB">
        <w:rPr>
          <w:rFonts w:ascii="GHEA Grapalat" w:hAnsi="GHEA Grapalat" w:cs="Arial Unicode"/>
          <w:sz w:val="20"/>
          <w:lang w:val="af-ZA"/>
        </w:rPr>
        <w:t xml:space="preserve"> </w:t>
      </w:r>
      <w:r w:rsidRPr="005B02BB">
        <w:rPr>
          <w:rFonts w:ascii="GHEA Grapalat" w:hAnsi="GHEA Grapalat" w:cs="Sylfaen"/>
          <w:sz w:val="20"/>
          <w:lang w:val="ru-RU"/>
        </w:rPr>
        <w:t>հինգ</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w:t>
      </w:r>
      <w:r w:rsidRPr="005B02BB">
        <w:rPr>
          <w:rFonts w:ascii="GHEA Grapalat" w:hAnsi="GHEA Grapalat" w:cs="Arial Unicode"/>
          <w:sz w:val="20"/>
          <w:lang w:val="af-ZA"/>
        </w:rPr>
        <w:t xml:space="preserve"> </w:t>
      </w:r>
      <w:r w:rsidRPr="005B02BB">
        <w:rPr>
          <w:rFonts w:ascii="GHEA Grapalat" w:hAnsi="GHEA Grapalat" w:cs="Sylfaen"/>
          <w:sz w:val="20"/>
          <w:lang w:val="ru-RU"/>
        </w:rPr>
        <w:t>առաջ</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հրավերում</w:t>
      </w:r>
      <w:r w:rsidRPr="005B02BB">
        <w:rPr>
          <w:rFonts w:ascii="GHEA Grapalat" w:hAnsi="GHEA Grapalat" w:cs="Arial Unicode"/>
          <w:sz w:val="20"/>
          <w:lang w:val="af-ZA"/>
        </w:rPr>
        <w:t xml:space="preserve"> </w:t>
      </w:r>
      <w:r w:rsidRPr="005B02BB">
        <w:rPr>
          <w:rFonts w:ascii="GHEA Grapalat" w:hAnsi="GHEA Grapalat" w:cs="Sylfaen"/>
          <w:sz w:val="20"/>
          <w:lang w:val="ru-RU"/>
        </w:rPr>
        <w:t>կարող</w:t>
      </w:r>
      <w:r w:rsidRPr="005B02BB">
        <w:rPr>
          <w:rFonts w:ascii="GHEA Grapalat" w:hAnsi="GHEA Grapalat" w:cs="Arial Unicode"/>
          <w:sz w:val="20"/>
          <w:lang w:val="af-ZA"/>
        </w:rPr>
        <w:t xml:space="preserve"> </w:t>
      </w:r>
      <w:r w:rsidRPr="005B02BB">
        <w:rPr>
          <w:rFonts w:ascii="GHEA Grapalat" w:hAnsi="GHEA Grapalat" w:cs="Sylfaen"/>
          <w:sz w:val="20"/>
          <w:lang w:val="ru-RU"/>
        </w:rPr>
        <w:t>են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փոփոխություններ</w:t>
      </w:r>
      <w:r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cs="Sylfaen"/>
          <w:sz w:val="20"/>
        </w:rPr>
        <w:t>Փ</w:t>
      </w:r>
      <w:r w:rsidRPr="005B02BB">
        <w:rPr>
          <w:rFonts w:ascii="GHEA Grapalat" w:hAnsi="GHEA Grapalat" w:cs="Sylfaen"/>
          <w:sz w:val="20"/>
          <w:lang w:val="ru-RU"/>
        </w:rPr>
        <w:t>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օրվան</w:t>
      </w:r>
      <w:r w:rsidRPr="005B02BB">
        <w:rPr>
          <w:rFonts w:ascii="GHEA Grapalat" w:hAnsi="GHEA Grapalat" w:cs="Arial Unicode"/>
          <w:sz w:val="20"/>
          <w:lang w:val="af-ZA"/>
        </w:rPr>
        <w:t xml:space="preserve"> </w:t>
      </w:r>
      <w:r w:rsidRPr="005B02BB">
        <w:rPr>
          <w:rFonts w:ascii="GHEA Grapalat" w:hAnsi="GHEA Grapalat" w:cs="Sylfaen"/>
          <w:sz w:val="20"/>
          <w:lang w:val="ru-RU"/>
        </w:rPr>
        <w:t>հաջորդող</w:t>
      </w:r>
      <w:r w:rsidRPr="005B02BB">
        <w:rPr>
          <w:rFonts w:ascii="GHEA Grapalat" w:hAnsi="GHEA Grapalat" w:cs="Arial Unicode"/>
          <w:sz w:val="20"/>
          <w:lang w:val="af-ZA"/>
        </w:rPr>
        <w:t xml:space="preserve"> </w:t>
      </w:r>
      <w:r w:rsidRPr="005B02BB">
        <w:rPr>
          <w:rFonts w:ascii="GHEA Grapalat" w:hAnsi="GHEA Grapalat" w:cs="Sylfaen"/>
          <w:sz w:val="20"/>
          <w:lang w:val="ru-RU"/>
        </w:rPr>
        <w:t>երեք</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օրվա</w:t>
      </w:r>
      <w:r w:rsidRPr="005B02BB">
        <w:rPr>
          <w:rFonts w:ascii="GHEA Grapalat" w:hAnsi="GHEA Grapalat" w:cs="Arial Unicode"/>
          <w:sz w:val="20"/>
          <w:lang w:val="af-ZA"/>
        </w:rPr>
        <w:t xml:space="preserve"> </w:t>
      </w:r>
      <w:r w:rsidRPr="005B02BB">
        <w:rPr>
          <w:rFonts w:ascii="GHEA Grapalat" w:hAnsi="GHEA Grapalat" w:cs="Sylfaen"/>
          <w:sz w:val="20"/>
          <w:lang w:val="ru-RU"/>
        </w:rPr>
        <w:t>ընթացքում</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և</w:t>
      </w:r>
      <w:r w:rsidRPr="005B02BB">
        <w:rPr>
          <w:rFonts w:ascii="GHEA Grapalat" w:hAnsi="GHEA Grapalat" w:cs="Arial Unicode"/>
          <w:sz w:val="20"/>
          <w:lang w:val="af-ZA"/>
        </w:rPr>
        <w:t xml:space="preserve"> </w:t>
      </w:r>
      <w:r w:rsidRPr="005B02BB">
        <w:rPr>
          <w:rFonts w:ascii="GHEA Grapalat" w:hAnsi="GHEA Grapalat" w:cs="Sylfaen"/>
          <w:sz w:val="20"/>
          <w:lang w:val="ru-RU"/>
        </w:rPr>
        <w:t>դրանք</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պայմանների</w:t>
      </w:r>
      <w:r w:rsidRPr="005B02BB">
        <w:rPr>
          <w:rFonts w:ascii="GHEA Grapalat" w:hAnsi="GHEA Grapalat" w:cs="Arial Unicode"/>
          <w:sz w:val="20"/>
          <w:lang w:val="af-ZA"/>
        </w:rPr>
        <w:t xml:space="preserve"> </w:t>
      </w:r>
      <w:r w:rsidRPr="005B02BB">
        <w:rPr>
          <w:rFonts w:ascii="GHEA Grapalat" w:hAnsi="GHEA Grapalat" w:cs="Sylfaen"/>
          <w:sz w:val="20"/>
          <w:lang w:val="ru-RU"/>
        </w:rPr>
        <w:t>մասին</w:t>
      </w:r>
      <w:r w:rsidRPr="005B02BB">
        <w:rPr>
          <w:rFonts w:ascii="GHEA Grapalat" w:hAnsi="GHEA Grapalat" w:cs="Arial Unicode"/>
          <w:sz w:val="20"/>
          <w:lang w:val="af-ZA"/>
        </w:rPr>
        <w:t xml:space="preserve"> </w:t>
      </w:r>
      <w:r w:rsidRPr="005B02BB">
        <w:rPr>
          <w:rFonts w:ascii="GHEA Grapalat" w:hAnsi="GHEA Grapalat" w:cs="Sylfaen"/>
          <w:sz w:val="20"/>
          <w:lang w:val="ru-RU"/>
        </w:rPr>
        <w:t>հայտարարություն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հրապարակվում</w:t>
      </w:r>
      <w:r w:rsidRPr="005B02BB">
        <w:rPr>
          <w:rFonts w:ascii="GHEA Grapalat" w:hAnsi="GHEA Grapalat" w:cs="Arial Unicode"/>
          <w:sz w:val="20"/>
          <w:lang w:val="af-ZA"/>
        </w:rPr>
        <w:t xml:space="preserve"> </w:t>
      </w:r>
      <w:r w:rsidRPr="005B02BB">
        <w:rPr>
          <w:rFonts w:ascii="GHEA Grapalat" w:hAnsi="GHEA Grapalat" w:cs="Sylfaen"/>
          <w:sz w:val="20"/>
          <w:lang w:val="ru-RU"/>
        </w:rPr>
        <w:t>տեղեկագրում</w:t>
      </w:r>
      <w:r w:rsidRPr="005B02BB">
        <w:rPr>
          <w:rFonts w:ascii="GHEA Grapalat" w:hAnsi="GHEA Grapalat" w:cs="Tahoma"/>
          <w:sz w:val="20"/>
        </w:rPr>
        <w:t>։</w:t>
      </w:r>
      <w:r w:rsidRPr="005B02BB">
        <w:rPr>
          <w:rFonts w:ascii="GHEA Grapalat" w:hAnsi="GHEA Grapalat" w:cs="Arial Unicode"/>
          <w:sz w:val="20"/>
          <w:lang w:val="af-ZA"/>
        </w:rPr>
        <w:t xml:space="preserve"> </w:t>
      </w:r>
    </w:p>
    <w:p w14:paraId="003FA6A7" w14:textId="77777777" w:rsidR="00E015AD" w:rsidRPr="005B02BB" w:rsidRDefault="00E015AD" w:rsidP="00E015AD">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24E908AC" w14:textId="77777777" w:rsidR="00E015AD" w:rsidRPr="0075235D" w:rsidRDefault="00E015AD" w:rsidP="00E015AD">
      <w:pPr>
        <w:autoSpaceDE w:val="0"/>
        <w:autoSpaceDN w:val="0"/>
        <w:adjustRightInd w:val="0"/>
        <w:ind w:firstLine="567"/>
        <w:jc w:val="both"/>
        <w:rPr>
          <w:rFonts w:ascii="GHEA Grapalat" w:hAnsi="GHEA Grapalat" w:cs="Arial Unicode"/>
          <w:b/>
          <w:color w:val="000000" w:themeColor="text1"/>
          <w:sz w:val="20"/>
          <w:lang w:val="hy-AM"/>
        </w:rPr>
      </w:pPr>
      <w:r w:rsidRPr="005B02BB">
        <w:rPr>
          <w:rFonts w:ascii="GHEA Grapalat" w:hAnsi="GHEA Grapalat" w:cs="Arial Unicode"/>
          <w:sz w:val="20"/>
          <w:lang w:val="hy-AM"/>
        </w:rPr>
        <w:t xml:space="preserve">3.6 </w:t>
      </w:r>
      <w:r w:rsidRPr="005B02BB">
        <w:rPr>
          <w:rFonts w:ascii="GHEA Grapalat" w:hAnsi="GHEA Grapalat" w:cs="Sylfaen"/>
          <w:sz w:val="20"/>
          <w:lang w:val="hy-AM"/>
        </w:rPr>
        <w:t>Հրավերում</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w:t>
      </w:r>
      <w:r w:rsidRPr="005B02BB">
        <w:rPr>
          <w:rFonts w:ascii="GHEA Grapalat" w:hAnsi="GHEA Grapalat" w:cs="Arial Unicode"/>
          <w:sz w:val="20"/>
          <w:lang w:val="hy-AM"/>
        </w:rPr>
        <w:t xml:space="preserve"> </w:t>
      </w:r>
      <w:r w:rsidRPr="005B02BB">
        <w:rPr>
          <w:rFonts w:ascii="GHEA Grapalat" w:hAnsi="GHEA Grapalat" w:cs="Sylfaen"/>
          <w:sz w:val="20"/>
          <w:lang w:val="hy-AM"/>
        </w:rPr>
        <w:t>կատարվելու</w:t>
      </w:r>
      <w:r w:rsidRPr="005B02BB">
        <w:rPr>
          <w:rFonts w:ascii="GHEA Grapalat" w:hAnsi="GHEA Grapalat" w:cs="Arial Unicode"/>
          <w:sz w:val="20"/>
          <w:lang w:val="hy-AM"/>
        </w:rPr>
        <w:t xml:space="preserve"> </w:t>
      </w:r>
      <w:r w:rsidRPr="005B02BB">
        <w:rPr>
          <w:rFonts w:ascii="GHEA Grapalat" w:hAnsi="GHEA Grapalat" w:cs="Sylfaen"/>
          <w:sz w:val="20"/>
          <w:lang w:val="hy-AM"/>
        </w:rPr>
        <w:t>դեպքում</w:t>
      </w:r>
      <w:r w:rsidRPr="005B02BB">
        <w:rPr>
          <w:rFonts w:ascii="GHEA Grapalat" w:hAnsi="GHEA Grapalat" w:cs="Arial Unicode"/>
          <w:sz w:val="20"/>
          <w:lang w:val="hy-AM"/>
        </w:rPr>
        <w:t xml:space="preserve"> </w:t>
      </w:r>
      <w:r w:rsidRPr="005B02BB">
        <w:rPr>
          <w:rFonts w:ascii="GHEA Grapalat" w:hAnsi="GHEA Grapalat" w:cs="Sylfaen"/>
          <w:sz w:val="20"/>
          <w:lang w:val="hy-AM"/>
        </w:rPr>
        <w:t>հայտերը</w:t>
      </w:r>
      <w:r w:rsidRPr="005B02BB">
        <w:rPr>
          <w:rFonts w:ascii="GHEA Grapalat" w:hAnsi="GHEA Grapalat" w:cs="Arial Unicode"/>
          <w:sz w:val="20"/>
          <w:lang w:val="hy-AM"/>
        </w:rPr>
        <w:t xml:space="preserve"> </w:t>
      </w:r>
      <w:r w:rsidRPr="005B02BB">
        <w:rPr>
          <w:rFonts w:ascii="GHEA Grapalat" w:hAnsi="GHEA Grapalat" w:cs="Sylfaen"/>
          <w:sz w:val="20"/>
          <w:lang w:val="hy-AM"/>
        </w:rPr>
        <w:t>ներկայացնելու</w:t>
      </w:r>
      <w:r w:rsidRPr="005B02BB">
        <w:rPr>
          <w:rFonts w:ascii="GHEA Grapalat" w:hAnsi="GHEA Grapalat" w:cs="Arial Unicode"/>
          <w:sz w:val="20"/>
          <w:lang w:val="hy-AM"/>
        </w:rPr>
        <w:t xml:space="preserve"> </w:t>
      </w:r>
      <w:r w:rsidRPr="005B02BB">
        <w:rPr>
          <w:rFonts w:ascii="GHEA Grapalat" w:hAnsi="GHEA Grapalat" w:cs="Sylfaen"/>
          <w:sz w:val="20"/>
          <w:lang w:val="hy-AM"/>
        </w:rPr>
        <w:t>վերջնաժամկետը</w:t>
      </w:r>
      <w:r w:rsidRPr="005B02BB">
        <w:rPr>
          <w:rFonts w:ascii="GHEA Grapalat" w:hAnsi="GHEA Grapalat" w:cs="Arial Unicode"/>
          <w:sz w:val="20"/>
          <w:lang w:val="hy-AM"/>
        </w:rPr>
        <w:t xml:space="preserve"> </w:t>
      </w:r>
      <w:r w:rsidRPr="005B02BB">
        <w:rPr>
          <w:rFonts w:ascii="GHEA Grapalat" w:hAnsi="GHEA Grapalat" w:cs="Sylfaen"/>
          <w:sz w:val="20"/>
          <w:lang w:val="hy-AM"/>
        </w:rPr>
        <w:t>հաշվվում</w:t>
      </w:r>
      <w:r w:rsidRPr="005B02BB">
        <w:rPr>
          <w:rFonts w:ascii="GHEA Grapalat" w:hAnsi="GHEA Grapalat" w:cs="Arial Unicode"/>
          <w:sz w:val="20"/>
          <w:lang w:val="hy-AM"/>
        </w:rPr>
        <w:t xml:space="preserve"> </w:t>
      </w:r>
      <w:r w:rsidRPr="005B02BB">
        <w:rPr>
          <w:rFonts w:ascii="GHEA Grapalat" w:hAnsi="GHEA Grapalat" w:cs="Sylfaen"/>
          <w:sz w:val="20"/>
          <w:lang w:val="hy-AM"/>
        </w:rPr>
        <w:t>է</w:t>
      </w:r>
      <w:r w:rsidRPr="005B02BB">
        <w:rPr>
          <w:rFonts w:ascii="GHEA Grapalat" w:hAnsi="GHEA Grapalat" w:cs="Arial Unicode"/>
          <w:sz w:val="20"/>
          <w:lang w:val="hy-AM"/>
        </w:rPr>
        <w:t xml:space="preserve"> </w:t>
      </w:r>
      <w:r w:rsidRPr="005B02BB">
        <w:rPr>
          <w:rFonts w:ascii="GHEA Grapalat" w:hAnsi="GHEA Grapalat" w:cs="Sylfaen"/>
          <w:sz w:val="20"/>
          <w:lang w:val="hy-AM"/>
        </w:rPr>
        <w:t>այդ</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փոփոխությունների</w:t>
      </w:r>
      <w:r w:rsidRPr="005B02BB">
        <w:rPr>
          <w:rFonts w:ascii="GHEA Grapalat" w:hAnsi="GHEA Grapalat" w:cs="Arial Unicode"/>
          <w:sz w:val="20"/>
          <w:lang w:val="hy-AM"/>
        </w:rPr>
        <w:t xml:space="preserve"> </w:t>
      </w:r>
      <w:r w:rsidRPr="005B02BB">
        <w:rPr>
          <w:rFonts w:ascii="GHEA Grapalat" w:hAnsi="GHEA Grapalat" w:cs="Sylfaen"/>
          <w:sz w:val="20"/>
          <w:lang w:val="hy-AM"/>
        </w:rPr>
        <w:t>մասին</w:t>
      </w:r>
      <w:r w:rsidRPr="005B02BB">
        <w:rPr>
          <w:rFonts w:ascii="GHEA Grapalat" w:hAnsi="GHEA Grapalat" w:cs="Arial Unicode"/>
          <w:sz w:val="20"/>
          <w:lang w:val="hy-AM"/>
        </w:rPr>
        <w:t xml:space="preserve"> </w:t>
      </w:r>
      <w:r w:rsidRPr="005B02BB">
        <w:rPr>
          <w:rFonts w:ascii="GHEA Grapalat" w:hAnsi="GHEA Grapalat" w:cs="Sylfaen"/>
          <w:sz w:val="20"/>
          <w:lang w:val="hy-AM"/>
        </w:rPr>
        <w:t>տեղեկագրում</w:t>
      </w:r>
      <w:r w:rsidRPr="005B02BB">
        <w:rPr>
          <w:rFonts w:ascii="GHEA Grapalat" w:hAnsi="GHEA Grapalat" w:cs="Arial"/>
          <w:sz w:val="20"/>
          <w:lang w:val="hy-AM"/>
        </w:rPr>
        <w:t xml:space="preserve"> </w:t>
      </w:r>
      <w:r w:rsidRPr="005B02BB">
        <w:rPr>
          <w:rFonts w:ascii="GHEA Grapalat" w:hAnsi="GHEA Grapalat" w:cs="Sylfaen"/>
          <w:sz w:val="20"/>
          <w:lang w:val="hy-AM"/>
        </w:rPr>
        <w:t>հայտարարության</w:t>
      </w:r>
      <w:r w:rsidRPr="005B02BB">
        <w:rPr>
          <w:rFonts w:ascii="GHEA Grapalat" w:hAnsi="GHEA Grapalat" w:cs="Arial Unicode"/>
          <w:sz w:val="20"/>
          <w:lang w:val="hy-AM"/>
        </w:rPr>
        <w:t xml:space="preserve"> </w:t>
      </w:r>
      <w:r w:rsidRPr="005B02BB">
        <w:rPr>
          <w:rFonts w:ascii="GHEA Grapalat" w:hAnsi="GHEA Grapalat" w:cs="Sylfaen"/>
          <w:sz w:val="20"/>
          <w:lang w:val="hy-AM"/>
        </w:rPr>
        <w:t>հրապարակման</w:t>
      </w:r>
      <w:r w:rsidRPr="005B02BB">
        <w:rPr>
          <w:rFonts w:ascii="GHEA Grapalat" w:hAnsi="GHEA Grapalat" w:cs="Arial Unicode"/>
          <w:sz w:val="20"/>
          <w:lang w:val="hy-AM"/>
        </w:rPr>
        <w:t xml:space="preserve"> </w:t>
      </w:r>
      <w:r w:rsidRPr="005B02BB">
        <w:rPr>
          <w:rFonts w:ascii="GHEA Grapalat" w:hAnsi="GHEA Grapalat" w:cs="Sylfaen"/>
          <w:sz w:val="20"/>
          <w:lang w:val="hy-AM"/>
        </w:rPr>
        <w:t>օրվանից</w:t>
      </w:r>
      <w:r w:rsidRPr="005B02BB">
        <w:rPr>
          <w:rFonts w:ascii="GHEA Grapalat" w:hAnsi="GHEA Grapalat" w:cs="Tahoma"/>
          <w:sz w:val="20"/>
          <w:lang w:val="hy-AM"/>
        </w:rPr>
        <w:t>։</w:t>
      </w:r>
      <w:r w:rsidRPr="005B02BB">
        <w:rPr>
          <w:rFonts w:ascii="GHEA Grapalat" w:hAnsi="GHEA Grapalat" w:cs="Arial Unicode"/>
          <w:sz w:val="20"/>
          <w:lang w:val="hy-AM"/>
        </w:rPr>
        <w:t xml:space="preserve"> </w:t>
      </w:r>
      <w:r w:rsidRPr="0075235D">
        <w:rPr>
          <w:rFonts w:ascii="GHEA Grapalat" w:hAnsi="GHEA Grapalat" w:cs="Sylfaen"/>
          <w:b/>
          <w:sz w:val="20"/>
          <w:lang w:val="hy-AM"/>
        </w:rPr>
        <w:t>Այդ</w:t>
      </w:r>
      <w:r w:rsidRPr="0075235D">
        <w:rPr>
          <w:rFonts w:ascii="GHEA Grapalat" w:hAnsi="GHEA Grapalat" w:cs="Arial Unicode"/>
          <w:b/>
          <w:sz w:val="20"/>
          <w:lang w:val="hy-AM"/>
        </w:rPr>
        <w:t xml:space="preserve"> </w:t>
      </w:r>
      <w:r w:rsidRPr="0075235D">
        <w:rPr>
          <w:rFonts w:ascii="GHEA Grapalat" w:hAnsi="GHEA Grapalat" w:cs="Sylfaen"/>
          <w:b/>
          <w:sz w:val="20"/>
          <w:lang w:val="hy-AM"/>
        </w:rPr>
        <w:t>դեպքում</w:t>
      </w:r>
      <w:r w:rsidRPr="0075235D">
        <w:rPr>
          <w:rFonts w:ascii="GHEA Grapalat" w:hAnsi="GHEA Grapalat" w:cs="Arial Unicode"/>
          <w:b/>
          <w:sz w:val="20"/>
          <w:lang w:val="hy-AM"/>
        </w:rPr>
        <w:t xml:space="preserve"> </w:t>
      </w:r>
      <w:r w:rsidRPr="0075235D">
        <w:rPr>
          <w:rFonts w:ascii="GHEA Grapalat" w:hAnsi="GHEA Grapalat" w:cs="Sylfaen"/>
          <w:b/>
          <w:sz w:val="20"/>
          <w:lang w:val="hy-AM"/>
        </w:rPr>
        <w:t>մասնակիցները</w:t>
      </w:r>
      <w:r w:rsidRPr="0075235D">
        <w:rPr>
          <w:rFonts w:ascii="GHEA Grapalat" w:hAnsi="GHEA Grapalat" w:cs="Arial Unicode"/>
          <w:b/>
          <w:sz w:val="20"/>
          <w:lang w:val="hy-AM"/>
        </w:rPr>
        <w:t xml:space="preserve"> </w:t>
      </w:r>
      <w:r w:rsidRPr="0075235D">
        <w:rPr>
          <w:rFonts w:ascii="GHEA Grapalat" w:hAnsi="GHEA Grapalat" w:cs="Sylfaen"/>
          <w:b/>
          <w:sz w:val="20"/>
          <w:lang w:val="hy-AM"/>
        </w:rPr>
        <w:t>պարտավոր</w:t>
      </w:r>
      <w:r w:rsidRPr="0075235D">
        <w:rPr>
          <w:rFonts w:ascii="GHEA Grapalat" w:hAnsi="GHEA Grapalat" w:cs="Arial Unicode"/>
          <w:b/>
          <w:sz w:val="20"/>
          <w:lang w:val="hy-AM"/>
        </w:rPr>
        <w:t xml:space="preserve"> </w:t>
      </w:r>
      <w:r w:rsidRPr="0075235D">
        <w:rPr>
          <w:rFonts w:ascii="GHEA Grapalat" w:hAnsi="GHEA Grapalat" w:cs="Sylfaen"/>
          <w:b/>
          <w:sz w:val="20"/>
          <w:lang w:val="hy-AM"/>
        </w:rPr>
        <w:t>են</w:t>
      </w:r>
      <w:r w:rsidRPr="0075235D">
        <w:rPr>
          <w:rFonts w:ascii="GHEA Grapalat" w:hAnsi="GHEA Grapalat" w:cs="Arial Unicode"/>
          <w:b/>
          <w:sz w:val="20"/>
          <w:lang w:val="hy-AM"/>
        </w:rPr>
        <w:t xml:space="preserve"> </w:t>
      </w:r>
      <w:r w:rsidRPr="0075235D">
        <w:rPr>
          <w:rFonts w:ascii="GHEA Grapalat" w:hAnsi="GHEA Grapalat" w:cs="Sylfaen"/>
          <w:b/>
          <w:sz w:val="20"/>
          <w:lang w:val="hy-AM"/>
        </w:rPr>
        <w:t>երկարաձգել</w:t>
      </w:r>
      <w:r w:rsidRPr="0075235D">
        <w:rPr>
          <w:rFonts w:ascii="GHEA Grapalat" w:hAnsi="GHEA Grapalat" w:cs="Arial Unicode"/>
          <w:b/>
          <w:sz w:val="20"/>
          <w:lang w:val="hy-AM"/>
        </w:rPr>
        <w:t xml:space="preserve"> </w:t>
      </w:r>
      <w:r w:rsidRPr="0075235D">
        <w:rPr>
          <w:rFonts w:ascii="GHEA Grapalat" w:hAnsi="GHEA Grapalat" w:cs="Sylfaen"/>
          <w:b/>
          <w:color w:val="000000" w:themeColor="text1"/>
          <w:sz w:val="20"/>
          <w:lang w:val="hy-AM"/>
        </w:rPr>
        <w:t>իրենց</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ներկայացրած</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ապահովման</w:t>
      </w:r>
      <w:r w:rsidRPr="0075235D">
        <w:rPr>
          <w:rFonts w:ascii="GHEA Grapalat" w:hAnsi="GHEA Grapalat" w:cs="Arial Unicode"/>
          <w:b/>
          <w:color w:val="000000" w:themeColor="text1"/>
          <w:sz w:val="20"/>
          <w:lang w:val="hy-AM"/>
        </w:rPr>
        <w:t xml:space="preserve"> վավերականության </w:t>
      </w:r>
      <w:r w:rsidRPr="0075235D">
        <w:rPr>
          <w:rFonts w:ascii="GHEA Grapalat" w:hAnsi="GHEA Grapalat" w:cs="Sylfaen"/>
          <w:b/>
          <w:color w:val="000000" w:themeColor="text1"/>
          <w:sz w:val="20"/>
          <w:lang w:val="hy-AM"/>
        </w:rPr>
        <w:t>ժամկետը</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կամ</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ներկայացնել</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նոր</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ապահովում</w:t>
      </w:r>
      <w:r w:rsidRPr="0075235D">
        <w:rPr>
          <w:rFonts w:ascii="GHEA Grapalat" w:hAnsi="GHEA Grapalat" w:cs="Sylfaen"/>
          <w:b/>
          <w:color w:val="000000" w:themeColor="text1"/>
          <w:sz w:val="20"/>
          <w:shd w:val="clear" w:color="auto" w:fill="FFFFFF"/>
          <w:lang w:val="hy-AM"/>
        </w:rPr>
        <w:t>:</w:t>
      </w:r>
      <w:r w:rsidRPr="0075235D">
        <w:rPr>
          <w:rStyle w:val="FootnoteReference"/>
          <w:rFonts w:ascii="GHEA Grapalat" w:hAnsi="GHEA Grapalat" w:cs="Sylfaen"/>
          <w:b/>
          <w:color w:val="000000" w:themeColor="text1"/>
          <w:sz w:val="20"/>
          <w:shd w:val="clear" w:color="auto" w:fill="FFFFFF"/>
          <w:lang w:val="hy-AM"/>
        </w:rPr>
        <w:footnoteReference w:id="2"/>
      </w:r>
    </w:p>
    <w:p w14:paraId="1AFE6436" w14:textId="77777777" w:rsidR="00E015AD" w:rsidRPr="005B02BB" w:rsidRDefault="00E015AD" w:rsidP="00E015AD">
      <w:pPr>
        <w:ind w:firstLine="567"/>
        <w:jc w:val="both"/>
        <w:rPr>
          <w:rFonts w:ascii="GHEA Grapalat" w:hAnsi="GHEA Grapalat" w:cs="Sylfaen"/>
          <w:sz w:val="20"/>
          <w:lang w:val="af-ZA"/>
        </w:rPr>
      </w:pPr>
    </w:p>
    <w:p w14:paraId="2C57368C" w14:textId="77777777" w:rsidR="00E015AD" w:rsidRPr="005B02BB" w:rsidRDefault="00E015AD" w:rsidP="00E015AD">
      <w:pPr>
        <w:jc w:val="center"/>
        <w:rPr>
          <w:rFonts w:ascii="GHEA Grapalat" w:hAnsi="GHEA Grapalat"/>
          <w:b/>
          <w:sz w:val="20"/>
          <w:lang w:val="hy-AM"/>
        </w:rPr>
      </w:pPr>
    </w:p>
    <w:p w14:paraId="28D464EA" w14:textId="77777777" w:rsidR="00E015AD" w:rsidRPr="005B02BB" w:rsidRDefault="00E015AD" w:rsidP="00E015AD">
      <w:pPr>
        <w:jc w:val="center"/>
        <w:rPr>
          <w:rFonts w:ascii="GHEA Grapalat" w:hAnsi="GHEA Grapalat" w:cs="Arial"/>
          <w:b/>
          <w:sz w:val="20"/>
          <w:lang w:val="hy-AM"/>
        </w:rPr>
      </w:pPr>
      <w:r w:rsidRPr="005B02BB">
        <w:rPr>
          <w:rFonts w:ascii="GHEA Grapalat" w:hAnsi="GHEA Grapalat"/>
          <w:b/>
          <w:sz w:val="20"/>
          <w:lang w:val="hy-AM"/>
        </w:rPr>
        <w:t xml:space="preserve">4.  </w:t>
      </w:r>
      <w:r w:rsidRPr="005B02BB">
        <w:rPr>
          <w:rFonts w:ascii="GHEA Grapalat" w:hAnsi="GHEA Grapalat" w:cs="Sylfaen"/>
          <w:b/>
          <w:sz w:val="20"/>
          <w:lang w:val="hy-AM"/>
        </w:rPr>
        <w:t>ՀԱՅՏԸ</w:t>
      </w:r>
      <w:r w:rsidRPr="005B02BB">
        <w:rPr>
          <w:rFonts w:ascii="GHEA Grapalat" w:hAnsi="GHEA Grapalat" w:cs="Arial"/>
          <w:b/>
          <w:sz w:val="20"/>
          <w:lang w:val="hy-AM"/>
        </w:rPr>
        <w:t xml:space="preserve"> </w:t>
      </w:r>
      <w:r w:rsidRPr="005B02BB">
        <w:rPr>
          <w:rFonts w:ascii="GHEA Grapalat" w:hAnsi="GHEA Grapalat" w:cs="Sylfaen"/>
          <w:b/>
          <w:sz w:val="20"/>
          <w:lang w:val="hy-AM"/>
        </w:rPr>
        <w:t>ՆԵՐԿԱՅԱՑՆԵԼՈՒ</w:t>
      </w:r>
      <w:r w:rsidRPr="005B02BB">
        <w:rPr>
          <w:rFonts w:ascii="GHEA Grapalat" w:hAnsi="GHEA Grapalat" w:cs="Arial"/>
          <w:b/>
          <w:sz w:val="20"/>
          <w:lang w:val="hy-AM"/>
        </w:rPr>
        <w:t xml:space="preserve"> </w:t>
      </w:r>
      <w:r w:rsidRPr="005B02BB">
        <w:rPr>
          <w:rFonts w:ascii="GHEA Grapalat" w:hAnsi="GHEA Grapalat" w:cs="Sylfaen"/>
          <w:b/>
          <w:sz w:val="20"/>
          <w:lang w:val="hy-AM"/>
        </w:rPr>
        <w:t>ԿԱՐԳԸ</w:t>
      </w:r>
    </w:p>
    <w:p w14:paraId="7730267E" w14:textId="77777777" w:rsidR="00E015AD" w:rsidRPr="005B02BB" w:rsidRDefault="00E015AD" w:rsidP="00E015AD">
      <w:pPr>
        <w:jc w:val="center"/>
        <w:rPr>
          <w:rFonts w:ascii="GHEA Grapalat" w:hAnsi="GHEA Grapalat"/>
          <w:b/>
          <w:sz w:val="20"/>
          <w:lang w:val="hy-AM"/>
        </w:rPr>
      </w:pPr>
      <w:r w:rsidRPr="005B02BB">
        <w:rPr>
          <w:rFonts w:ascii="GHEA Grapalat" w:hAnsi="GHEA Grapalat"/>
          <w:b/>
          <w:sz w:val="20"/>
          <w:lang w:val="hy-AM"/>
        </w:rPr>
        <w:t xml:space="preserve">  </w:t>
      </w:r>
    </w:p>
    <w:p w14:paraId="0D41A68A" w14:textId="77777777" w:rsidR="00E015AD" w:rsidRPr="005B02BB" w:rsidRDefault="00E015AD" w:rsidP="00E015AD">
      <w:pPr>
        <w:ind w:firstLine="567"/>
        <w:jc w:val="both"/>
        <w:rPr>
          <w:rFonts w:ascii="GHEA Grapalat" w:hAnsi="GHEA Grapalat"/>
          <w:sz w:val="20"/>
          <w:lang w:val="hy-AM"/>
        </w:rPr>
      </w:pPr>
      <w:r w:rsidRPr="005B02BB">
        <w:rPr>
          <w:rFonts w:ascii="GHEA Grapalat" w:hAnsi="GHEA Grapalat"/>
          <w:sz w:val="20"/>
          <w:lang w:val="hy-AM"/>
        </w:rPr>
        <w:t>4</w:t>
      </w:r>
      <w:r w:rsidRPr="005B02BB">
        <w:rPr>
          <w:rFonts w:ascii="GHEA Grapalat" w:hAnsi="GHEA Grapalat" w:cs="Sylfaen"/>
          <w:sz w:val="20"/>
          <w:lang w:val="hy-AM"/>
        </w:rPr>
        <w:t>.1 Սույն ընթացակարգին մասնակցելու համար մասնակիցը հանձնաժողովին ներկայացնում է հայտ</w:t>
      </w:r>
      <w:r w:rsidRPr="005B02BB">
        <w:rPr>
          <w:rFonts w:ascii="GHEA Grapalat" w:hAnsi="GHEA Grapalat" w:cs="Tahoma"/>
          <w:sz w:val="20"/>
          <w:lang w:val="hy-AM"/>
        </w:rPr>
        <w:t>։</w:t>
      </w:r>
      <w:r w:rsidRPr="005B02BB">
        <w:rPr>
          <w:rFonts w:ascii="GHEA Grapalat" w:hAnsi="GHEA Grapalat"/>
          <w:sz w:val="20"/>
          <w:lang w:val="hy-AM"/>
        </w:rPr>
        <w:t xml:space="preserve"> </w:t>
      </w:r>
      <w:r w:rsidRPr="005B02BB">
        <w:rPr>
          <w:rFonts w:ascii="GHEA Grapalat" w:hAnsi="GHEA Grapalat" w:cs="Sylfaen"/>
          <w:sz w:val="20"/>
          <w:lang w:val="hy-AM"/>
        </w:rPr>
        <w:t>Հայտը սույն հրավերի հիման վրա մասնակցի կողմից ներկայացվող առաջարկն է:</w:t>
      </w:r>
    </w:p>
    <w:p w14:paraId="2A9EABDD"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rPr>
        <w:t>Մասնակիցը</w:t>
      </w:r>
      <w:r w:rsidRPr="005B02BB">
        <w:rPr>
          <w:rFonts w:ascii="GHEA Grapalat" w:hAnsi="GHEA Grapalat"/>
          <w:lang w:val="hy-AM"/>
        </w:rPr>
        <w:t xml:space="preserve"> </w:t>
      </w:r>
      <w:r w:rsidRPr="005B02BB">
        <w:rPr>
          <w:rFonts w:ascii="GHEA Grapalat" w:hAnsi="GHEA Grapalat" w:cs="Sylfaen"/>
        </w:rPr>
        <w:t>կարող</w:t>
      </w:r>
      <w:r w:rsidRPr="005B02BB">
        <w:rPr>
          <w:rFonts w:ascii="GHEA Grapalat" w:hAnsi="GHEA Grapalat"/>
          <w:lang w:val="hy-AM"/>
        </w:rPr>
        <w:t xml:space="preserve"> </w:t>
      </w:r>
      <w:r w:rsidRPr="005B02BB">
        <w:rPr>
          <w:rFonts w:ascii="GHEA Grapalat" w:hAnsi="GHEA Grapalat" w:cs="Sylfaen"/>
        </w:rPr>
        <w:t>է</w:t>
      </w:r>
      <w:r w:rsidRPr="005B02BB">
        <w:rPr>
          <w:rFonts w:ascii="GHEA Grapalat" w:hAnsi="GHEA Grapalat"/>
          <w:lang w:val="hy-AM"/>
        </w:rPr>
        <w:t xml:space="preserve"> </w:t>
      </w:r>
      <w:r w:rsidRPr="005B02BB">
        <w:rPr>
          <w:rFonts w:ascii="GHEA Grapalat" w:hAnsi="GHEA Grapalat" w:cs="Sylfaen"/>
        </w:rPr>
        <w:t>հայտ</w:t>
      </w:r>
      <w:r w:rsidRPr="005B02BB">
        <w:rPr>
          <w:rFonts w:ascii="GHEA Grapalat" w:hAnsi="GHEA Grapalat"/>
          <w:lang w:val="hy-AM"/>
        </w:rPr>
        <w:t xml:space="preserve"> </w:t>
      </w:r>
      <w:r w:rsidRPr="005B02BB">
        <w:rPr>
          <w:rFonts w:ascii="GHEA Grapalat" w:hAnsi="GHEA Grapalat" w:cs="Sylfaen"/>
        </w:rPr>
        <w:t>ներկայացնել</w:t>
      </w:r>
      <w:r w:rsidRPr="005B02BB">
        <w:rPr>
          <w:rFonts w:ascii="GHEA Grapalat" w:hAnsi="GHEA Grapalat"/>
          <w:lang w:val="hy-AM"/>
        </w:rPr>
        <w:t xml:space="preserve"> </w:t>
      </w:r>
      <w:r w:rsidRPr="005B02BB">
        <w:rPr>
          <w:rFonts w:ascii="GHEA Grapalat" w:hAnsi="GHEA Grapalat" w:cs="Sylfaen"/>
        </w:rPr>
        <w:t>ինչպես</w:t>
      </w:r>
      <w:r w:rsidRPr="005B02BB">
        <w:rPr>
          <w:rFonts w:ascii="GHEA Grapalat" w:hAnsi="GHEA Grapalat"/>
          <w:lang w:val="hy-AM"/>
        </w:rPr>
        <w:t xml:space="preserve"> </w:t>
      </w:r>
      <w:r w:rsidRPr="005B02BB">
        <w:rPr>
          <w:rFonts w:ascii="GHEA Grapalat" w:hAnsi="GHEA Grapalat" w:cs="Sylfaen"/>
        </w:rPr>
        <w:t>յուրաքանչյուր</w:t>
      </w:r>
      <w:r w:rsidRPr="005B02BB">
        <w:rPr>
          <w:rFonts w:ascii="GHEA Grapalat" w:hAnsi="GHEA Grapalat"/>
          <w:lang w:val="hy-AM"/>
        </w:rPr>
        <w:t xml:space="preserve"> </w:t>
      </w:r>
      <w:r w:rsidRPr="005B02BB">
        <w:rPr>
          <w:rFonts w:ascii="GHEA Grapalat" w:hAnsi="GHEA Grapalat" w:cs="Sylfaen"/>
        </w:rPr>
        <w:t>չափաբաժնի</w:t>
      </w:r>
      <w:r w:rsidRPr="005B02BB">
        <w:rPr>
          <w:rFonts w:ascii="GHEA Grapalat" w:hAnsi="GHEA Grapalat"/>
          <w:lang w:val="hy-AM"/>
        </w:rPr>
        <w:t xml:space="preserve">, </w:t>
      </w:r>
      <w:r w:rsidRPr="005B02BB">
        <w:rPr>
          <w:rFonts w:ascii="GHEA Grapalat" w:hAnsi="GHEA Grapalat" w:cs="Sylfaen"/>
        </w:rPr>
        <w:t>այնպես</w:t>
      </w:r>
      <w:r w:rsidRPr="005B02BB">
        <w:rPr>
          <w:rFonts w:ascii="GHEA Grapalat" w:hAnsi="GHEA Grapalat"/>
          <w:lang w:val="hy-AM"/>
        </w:rPr>
        <w:t xml:space="preserve"> </w:t>
      </w:r>
      <w:r w:rsidRPr="005B02BB">
        <w:rPr>
          <w:rFonts w:ascii="GHEA Grapalat" w:hAnsi="GHEA Grapalat" w:cs="Sylfaen"/>
        </w:rPr>
        <w:t>էլ</w:t>
      </w:r>
      <w:r w:rsidRPr="005B02BB">
        <w:rPr>
          <w:rFonts w:ascii="GHEA Grapalat" w:hAnsi="GHEA Grapalat"/>
          <w:lang w:val="hy-AM"/>
        </w:rPr>
        <w:t xml:space="preserve"> </w:t>
      </w:r>
      <w:r w:rsidRPr="005B02BB">
        <w:rPr>
          <w:rFonts w:ascii="GHEA Grapalat" w:hAnsi="GHEA Grapalat" w:cs="Sylfaen"/>
        </w:rPr>
        <w:t>մի</w:t>
      </w:r>
      <w:r w:rsidRPr="005B02BB">
        <w:rPr>
          <w:rFonts w:ascii="GHEA Grapalat" w:hAnsi="GHEA Grapalat"/>
          <w:lang w:val="hy-AM"/>
        </w:rPr>
        <w:t xml:space="preserve"> </w:t>
      </w:r>
      <w:r w:rsidRPr="005B02BB">
        <w:rPr>
          <w:rFonts w:ascii="GHEA Grapalat" w:hAnsi="GHEA Grapalat" w:cs="Sylfaen"/>
        </w:rPr>
        <w:t>քանի</w:t>
      </w:r>
      <w:r w:rsidRPr="005B02BB">
        <w:rPr>
          <w:rFonts w:ascii="GHEA Grapalat" w:hAnsi="GHEA Grapalat"/>
          <w:lang w:val="hy-AM"/>
        </w:rPr>
        <w:t xml:space="preserve"> </w:t>
      </w:r>
      <w:r w:rsidRPr="005B02BB">
        <w:rPr>
          <w:rFonts w:ascii="GHEA Grapalat" w:hAnsi="GHEA Grapalat" w:cs="Sylfaen"/>
        </w:rPr>
        <w:t>կամ</w:t>
      </w:r>
      <w:r w:rsidRPr="005B02BB">
        <w:rPr>
          <w:rFonts w:ascii="GHEA Grapalat" w:hAnsi="GHEA Grapalat"/>
          <w:lang w:val="hy-AM"/>
        </w:rPr>
        <w:t xml:space="preserve"> </w:t>
      </w:r>
      <w:r w:rsidRPr="005B02BB">
        <w:rPr>
          <w:rFonts w:ascii="GHEA Grapalat" w:hAnsi="GHEA Grapalat" w:cs="Sylfaen"/>
        </w:rPr>
        <w:t>բոլոր</w:t>
      </w:r>
      <w:r w:rsidRPr="005B02BB">
        <w:rPr>
          <w:rFonts w:ascii="GHEA Grapalat" w:hAnsi="GHEA Grapalat"/>
          <w:lang w:val="hy-AM"/>
        </w:rPr>
        <w:t xml:space="preserve"> </w:t>
      </w:r>
      <w:r w:rsidRPr="005B02BB">
        <w:rPr>
          <w:rFonts w:ascii="GHEA Grapalat" w:hAnsi="GHEA Grapalat" w:cs="Sylfaen"/>
        </w:rPr>
        <w:t>չափաբաժինների</w:t>
      </w:r>
      <w:r w:rsidRPr="005B02BB">
        <w:rPr>
          <w:rFonts w:ascii="GHEA Grapalat" w:hAnsi="GHEA Grapalat"/>
          <w:lang w:val="hy-AM"/>
        </w:rPr>
        <w:t xml:space="preserve"> </w:t>
      </w:r>
      <w:r w:rsidRPr="005B02BB">
        <w:rPr>
          <w:rFonts w:ascii="GHEA Grapalat" w:hAnsi="GHEA Grapalat" w:cs="Sylfaen"/>
        </w:rPr>
        <w:t>համար</w:t>
      </w:r>
      <w:r w:rsidRPr="005B02BB">
        <w:rPr>
          <w:rFonts w:ascii="GHEA Grapalat" w:hAnsi="GHEA Grapalat" w:cs="Sylfaen"/>
          <w:szCs w:val="24"/>
          <w:lang w:val="hy-AM"/>
        </w:rPr>
        <w:t xml:space="preserve">։  </w:t>
      </w:r>
    </w:p>
    <w:p w14:paraId="24340BD0"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Հայտը ներկայացվում է մինչև դրա համար սույն հրավերով սահմանված ժամկետի ավարտը։</w:t>
      </w:r>
    </w:p>
    <w:p w14:paraId="7BB5EBD2"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0D24DF83" w14:textId="290874A1" w:rsidR="00E015AD" w:rsidRPr="005B02BB" w:rsidRDefault="00E015AD" w:rsidP="00E015AD">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5B02BB">
        <w:rPr>
          <w:rFonts w:ascii="GHEA Grapalat" w:hAnsi="GHEA Grapalat" w:cs="Sylfaen"/>
          <w:b/>
          <w:szCs w:val="24"/>
          <w:lang w:val="hy-AM"/>
        </w:rPr>
        <w:t>«</w:t>
      </w:r>
      <w:r w:rsidR="003B5F23" w:rsidRPr="00D56FD5">
        <w:rPr>
          <w:rFonts w:ascii="GHEA Grapalat" w:hAnsi="GHEA Grapalat" w:cs="Sylfaen"/>
          <w:b/>
          <w:szCs w:val="24"/>
          <w:lang w:val="hy-AM"/>
        </w:rPr>
        <w:t>1</w:t>
      </w:r>
      <w:r w:rsidR="006B5568">
        <w:rPr>
          <w:rFonts w:ascii="GHEA Grapalat" w:hAnsi="GHEA Grapalat" w:cs="Sylfaen"/>
          <w:b/>
          <w:szCs w:val="24"/>
          <w:lang w:val="hy-AM"/>
        </w:rPr>
        <w:t>5</w:t>
      </w:r>
      <w:r w:rsidRPr="005B02BB">
        <w:rPr>
          <w:rFonts w:ascii="GHEA Grapalat" w:hAnsi="GHEA Grapalat" w:cs="Sylfaen"/>
          <w:b/>
          <w:szCs w:val="24"/>
          <w:lang w:val="hy-AM"/>
        </w:rPr>
        <w:t>»</w:t>
      </w:r>
      <w:r w:rsidR="0081203B">
        <w:rPr>
          <w:rFonts w:ascii="GHEA Grapalat" w:hAnsi="GHEA Grapalat" w:cs="Sylfaen"/>
          <w:b/>
          <w:szCs w:val="24"/>
          <w:lang w:val="hy-AM"/>
        </w:rPr>
        <w:t>-</w:t>
      </w:r>
      <w:r w:rsidRPr="005B02BB">
        <w:rPr>
          <w:rFonts w:ascii="GHEA Grapalat" w:hAnsi="GHEA Grapalat" w:cs="Sylfaen"/>
          <w:b/>
          <w:szCs w:val="24"/>
          <w:lang w:val="hy-AM"/>
        </w:rPr>
        <w:t xml:space="preserve">րդ օրվա ժամը </w:t>
      </w:r>
      <w:r>
        <w:rPr>
          <w:rFonts w:ascii="GHEA Grapalat" w:hAnsi="GHEA Grapalat" w:cs="Sylfaen"/>
          <w:b/>
          <w:szCs w:val="24"/>
          <w:lang w:val="hy-AM"/>
        </w:rPr>
        <w:t>11։00-ը</w:t>
      </w:r>
      <w:r w:rsidRPr="005B02BB">
        <w:rPr>
          <w:rFonts w:ascii="GHEA Grapalat" w:hAnsi="GHEA Grapalat" w:cs="Sylfaen"/>
          <w:b/>
          <w:szCs w:val="24"/>
          <w:lang w:val="hy-AM"/>
        </w:rPr>
        <w:t xml:space="preserve">, ք․ Երևան, Բուզանդի 1/4 հասցեով։  </w:t>
      </w:r>
    </w:p>
    <w:p w14:paraId="5A9F60C2"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Նարինե Աբրահամյան</w:t>
      </w:r>
      <w:r w:rsidRPr="005B02BB">
        <w:rPr>
          <w:rFonts w:ascii="GHEA Grapalat" w:hAnsi="GHEA Grapalat"/>
          <w:sz w:val="24"/>
          <w:szCs w:val="24"/>
          <w:lang w:val="hy-AM"/>
        </w:rPr>
        <w:t>։</w:t>
      </w:r>
      <w:r w:rsidRPr="005B02B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F4FC6D9"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4.3 Մասնակիցը հայտով ներկայացնում է`</w:t>
      </w:r>
    </w:p>
    <w:p w14:paraId="228C3A8A" w14:textId="77777777" w:rsidR="00E015AD" w:rsidRPr="005B02BB" w:rsidRDefault="00E015AD" w:rsidP="00E015AD">
      <w:pPr>
        <w:pStyle w:val="BodyTextIndent2"/>
        <w:spacing w:line="240" w:lineRule="auto"/>
        <w:ind w:firstLine="567"/>
        <w:rPr>
          <w:rFonts w:ascii="GHEA Grapalat" w:hAnsi="GHEA Grapalat" w:cs="Sylfaen"/>
          <w:szCs w:val="24"/>
          <w:lang w:val="hy-AM"/>
        </w:rPr>
      </w:pPr>
      <w:bookmarkStart w:id="2" w:name="_Hlk9261647"/>
      <w:r w:rsidRPr="005B02BB">
        <w:rPr>
          <w:rFonts w:ascii="GHEA Grapalat" w:hAnsi="GHEA Grapalat" w:cs="Sylfaen"/>
          <w:szCs w:val="24"/>
          <w:lang w:val="hy-AM"/>
        </w:rPr>
        <w:t>1) իր կողմից հաստատված՝ սույն հրավերի 2-րդ մասի 2.1 կետով նախատեսված դիմում-հայտարարություն`</w:t>
      </w:r>
      <w:r w:rsidRPr="005B02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B02BB">
        <w:rPr>
          <w:rFonts w:ascii="GHEA Grapalat" w:hAnsi="GHEA Grapalat" w:cs="Sylfaen"/>
          <w:szCs w:val="24"/>
          <w:lang w:val="hy-AM"/>
        </w:rPr>
        <w:t>, որը ներառում է`</w:t>
      </w:r>
    </w:p>
    <w:p w14:paraId="78AE9373"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ա) հավաստում սույն հրավերով սահմանված մասնակ</w:t>
      </w:r>
      <w:r w:rsidRPr="005B02BB">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5C5BA261" w14:textId="77777777" w:rsidR="00E015AD" w:rsidRPr="005B02BB" w:rsidRDefault="00E015AD" w:rsidP="00E015AD">
      <w:pPr>
        <w:shd w:val="clear" w:color="auto" w:fill="FFFFFF"/>
        <w:ind w:firstLine="567"/>
        <w:jc w:val="both"/>
        <w:rPr>
          <w:rFonts w:ascii="GHEA Grapalat" w:hAnsi="GHEA Grapalat" w:cs="Sylfaen"/>
          <w:sz w:val="20"/>
          <w:lang w:val="hy-AM"/>
        </w:rPr>
      </w:pPr>
      <w:r w:rsidRPr="005B02BB">
        <w:rPr>
          <w:rFonts w:ascii="GHEA Grapalat" w:hAnsi="GHEA Grapalat" w:cs="Sylfaen"/>
          <w:sz w:val="20"/>
          <w:lang w:val="hy-AM"/>
        </w:rPr>
        <w:t>բ)</w:t>
      </w:r>
      <w:r w:rsidRPr="005B02BB">
        <w:rPr>
          <w:rFonts w:ascii="GHEA Grapalat" w:hAnsi="GHEA Grapalat" w:cs="Sylfaen"/>
          <w:lang w:val="hy-AM"/>
        </w:rPr>
        <w:t xml:space="preserve"> </w:t>
      </w:r>
      <w:r w:rsidRPr="005B02BB">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427149F7" w14:textId="77777777" w:rsidR="00E015AD" w:rsidRPr="005B02BB" w:rsidRDefault="00E015AD" w:rsidP="00E015AD">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0F2F63B2" w14:textId="77777777" w:rsidR="00E015AD" w:rsidRPr="005B02BB" w:rsidRDefault="00E015AD" w:rsidP="00E015AD">
      <w:pPr>
        <w:pStyle w:val="BodyTextIndent2"/>
        <w:spacing w:line="240" w:lineRule="auto"/>
        <w:ind w:firstLine="567"/>
        <w:rPr>
          <w:rFonts w:ascii="GHEA Grapalat" w:hAnsi="GHEA Grapalat" w:cs="Sylfaen"/>
          <w:szCs w:val="24"/>
          <w:lang w:val="hy-AM"/>
        </w:rPr>
      </w:pPr>
      <w:bookmarkStart w:id="3" w:name="_Hlk9261892"/>
      <w:bookmarkEnd w:id="2"/>
      <w:r w:rsidRPr="005B02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8106AC6" w14:textId="77777777" w:rsidR="00E015AD" w:rsidRPr="005B02BB" w:rsidRDefault="00E015AD" w:rsidP="00E015AD">
      <w:pPr>
        <w:pStyle w:val="norm"/>
        <w:spacing w:line="240" w:lineRule="auto"/>
        <w:ind w:firstLine="630"/>
        <w:rPr>
          <w:rFonts w:ascii="Cambria Math" w:hAnsi="Cambria Math" w:cs="Sylfaen"/>
          <w:szCs w:val="24"/>
          <w:lang w:val="hy-AM"/>
        </w:rPr>
      </w:pPr>
      <w:r w:rsidRPr="005B02BB">
        <w:rPr>
          <w:rFonts w:ascii="GHEA Grapalat" w:hAnsi="GHEA Grapalat"/>
          <w:sz w:val="20"/>
          <w:lang w:val="hy-AM"/>
        </w:rPr>
        <w:t xml:space="preserve">ե) </w:t>
      </w:r>
      <w:r w:rsidRPr="005B02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5B02BB">
        <w:rPr>
          <w:rFonts w:ascii="GHEA Grapalat" w:hAnsi="GHEA Grapalat"/>
          <w:sz w:val="20"/>
          <w:lang w:val="hy-AM"/>
        </w:rPr>
        <w:t xml:space="preserve">Ընդ որում </w:t>
      </w:r>
      <w:r w:rsidRPr="005B02BB">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Pr="005B02BB">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B02BB">
        <w:rPr>
          <w:rFonts w:ascii="Cambria Math" w:hAnsi="Cambria Math" w:cs="Sylfaen"/>
          <w:sz w:val="20"/>
          <w:lang w:val="hy-AM"/>
        </w:rPr>
        <w:t>․</w:t>
      </w:r>
      <w:r w:rsidRPr="005B02BB">
        <w:rPr>
          <w:rStyle w:val="FootnoteReference"/>
          <w:rFonts w:ascii="Cambria Math" w:hAnsi="Cambria Math" w:cs="Sylfaen"/>
          <w:sz w:val="20"/>
          <w:lang w:val="hy-AM"/>
        </w:rPr>
        <w:footnoteReference w:id="3"/>
      </w:r>
    </w:p>
    <w:p w14:paraId="18DCEFDF" w14:textId="77777777" w:rsidR="00E015AD" w:rsidRPr="005B02BB" w:rsidRDefault="00E015AD" w:rsidP="00E015AD">
      <w:pPr>
        <w:pStyle w:val="norm"/>
        <w:spacing w:line="240" w:lineRule="auto"/>
        <w:ind w:firstLine="630"/>
        <w:rPr>
          <w:rFonts w:ascii="GHEA Grapalat" w:hAnsi="GHEA Grapalat"/>
          <w:sz w:val="20"/>
          <w:lang w:val="hy-AM"/>
        </w:rPr>
      </w:pPr>
      <w:r w:rsidRPr="005B02BB">
        <w:rPr>
          <w:rFonts w:ascii="GHEA Grapalat" w:hAnsi="GHEA Grapalat" w:cs="Sylfaen"/>
          <w:sz w:val="20"/>
          <w:szCs w:val="24"/>
          <w:lang w:val="hy-AM" w:eastAsia="en-US"/>
        </w:rPr>
        <w:t xml:space="preserve">2) </w:t>
      </w:r>
      <w:r w:rsidRPr="0075235D">
        <w:rPr>
          <w:rFonts w:ascii="GHEA Grapalat" w:hAnsi="GHEA Grapalat" w:cs="Sylfaen"/>
          <w:b/>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75235D">
        <w:rPr>
          <w:rFonts w:ascii="GHEA Grapalat" w:hAnsi="GHEA Grapalat" w:cs="Sylfaen"/>
          <w:b/>
          <w:sz w:val="20"/>
          <w:lang w:val="hy-AM"/>
        </w:rPr>
        <w:t>:</w:t>
      </w:r>
      <w:r w:rsidRPr="005B02B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Pr="005B02BB">
        <w:rPr>
          <w:rStyle w:val="FootnoteReference"/>
          <w:rFonts w:ascii="GHEA Grapalat" w:hAnsi="GHEA Grapalat" w:cs="Sylfaen"/>
          <w:sz w:val="20"/>
          <w:lang w:val="hy-AM"/>
        </w:rPr>
        <w:footnoteReference w:id="4"/>
      </w:r>
    </w:p>
    <w:bookmarkEnd w:id="3"/>
    <w:p w14:paraId="6EEAEB7E" w14:textId="77777777" w:rsidR="00E015AD" w:rsidRPr="005B02BB" w:rsidRDefault="00E015AD" w:rsidP="00E015AD">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Pr="005B02BB">
        <w:rPr>
          <w:rFonts w:ascii="GHEA Grapalat" w:hAnsi="GHEA Grapalat" w:cs="Sylfaen"/>
          <w:sz w:val="20"/>
          <w:szCs w:val="24"/>
          <w:lang w:val="hy-AM" w:eastAsia="en-US"/>
        </w:rPr>
        <w:t>) իր կողմից հաստատված գնային առաջարկ.</w:t>
      </w:r>
    </w:p>
    <w:p w14:paraId="376B38AE" w14:textId="056D957B" w:rsidR="006C3115" w:rsidRPr="005B02BB" w:rsidRDefault="00E326DD" w:rsidP="00EF3662">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00A17ADF">
        <w:rPr>
          <w:rFonts w:ascii="GHEA Grapalat" w:hAnsi="GHEA Grapalat" w:cs="Sylfaen"/>
          <w:sz w:val="20"/>
          <w:lang w:val="hy-AM"/>
        </w:rPr>
        <w:t>4</w:t>
      </w:r>
      <w:r w:rsidR="006265F4" w:rsidRPr="00F61ECA">
        <w:rPr>
          <w:rFonts w:ascii="GHEA Grapalat" w:hAnsi="GHEA Grapalat" w:cs="Sylfaen"/>
          <w:sz w:val="20"/>
          <w:lang w:val="hy-AM"/>
        </w:rPr>
        <w:t>)</w:t>
      </w:r>
      <w:r w:rsidR="00F53525" w:rsidRPr="00F61ECA">
        <w:rPr>
          <w:rFonts w:ascii="GHEA Grapalat" w:hAnsi="GHEA Grapalat" w:cs="Sylfaen"/>
          <w:sz w:val="20"/>
          <w:lang w:val="hy-AM"/>
        </w:rPr>
        <w:t xml:space="preserve"> </w:t>
      </w:r>
      <w:r w:rsidR="003F5C01" w:rsidRPr="00F61ECA">
        <w:rPr>
          <w:rFonts w:ascii="GHEA Grapalat" w:hAnsi="GHEA Grapalat" w:cs="Sylfaen"/>
          <w:b/>
          <w:sz w:val="20"/>
          <w:lang w:val="hy-AM"/>
        </w:rPr>
        <w:t>2</w:t>
      </w:r>
      <w:r w:rsidR="001E1331" w:rsidRPr="00F61ECA">
        <w:rPr>
          <w:rFonts w:ascii="GHEA Grapalat" w:hAnsi="GHEA Grapalat" w:cs="Sylfaen"/>
          <w:b/>
          <w:sz w:val="20"/>
          <w:lang w:val="hy-AM"/>
        </w:rPr>
        <w:t>-րդ չափաբաժնի մասով</w:t>
      </w:r>
      <w:r w:rsidR="001E1331" w:rsidRPr="002A18E2">
        <w:rPr>
          <w:rFonts w:ascii="GHEA Grapalat" w:hAnsi="GHEA Grapalat" w:cs="Sylfaen"/>
          <w:b/>
          <w:sz w:val="20"/>
          <w:lang w:val="hy-AM"/>
        </w:rPr>
        <w:t xml:space="preserve"> </w:t>
      </w:r>
      <w:r w:rsidR="00F53525" w:rsidRPr="001E1331">
        <w:rPr>
          <w:rFonts w:ascii="GHEA Grapalat" w:hAnsi="GHEA Grapalat" w:cs="Sylfaen"/>
          <w:b/>
          <w:sz w:val="20"/>
          <w:lang w:val="hy-AM"/>
        </w:rPr>
        <w:t xml:space="preserve">հայտի ապահովում կանխիկ փողի կամ բանկային երաշխիքի </w:t>
      </w:r>
      <w:r w:rsidR="00C03728" w:rsidRPr="001E1331">
        <w:rPr>
          <w:rFonts w:ascii="GHEA Grapalat" w:hAnsi="GHEA Grapalat" w:cs="Sylfaen"/>
          <w:b/>
          <w:sz w:val="20"/>
          <w:lang w:val="hy-AM"/>
        </w:rPr>
        <w:t>ձևով</w:t>
      </w:r>
      <w:r w:rsidR="00F53525" w:rsidRPr="001E1331">
        <w:rPr>
          <w:rFonts w:ascii="GHEA Grapalat" w:hAnsi="GHEA Grapalat" w:cs="Sylfaen"/>
          <w:b/>
          <w:sz w:val="20"/>
          <w:lang w:val="hy-AM"/>
        </w:rPr>
        <w:t>:</w:t>
      </w:r>
      <w:r w:rsidR="00D45BA2" w:rsidRPr="001E1331">
        <w:rPr>
          <w:rStyle w:val="FootnoteReference"/>
          <w:rFonts w:ascii="GHEA Grapalat" w:hAnsi="GHEA Grapalat" w:cs="Sylfaen"/>
          <w:b/>
          <w:sz w:val="20"/>
          <w:lang w:val="hy-AM"/>
        </w:rPr>
        <w:footnoteReference w:id="5"/>
      </w:r>
    </w:p>
    <w:p w14:paraId="33A8E17D"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5</w:t>
      </w:r>
      <w:r w:rsidRPr="005B02BB">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0DF35C6"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6</w:t>
      </w:r>
      <w:r w:rsidRPr="005B02BB">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3E1EE411" w14:textId="77777777" w:rsidR="005F19E6" w:rsidRPr="005B02BB" w:rsidRDefault="005F19E6" w:rsidP="005F19E6">
      <w:pPr>
        <w:pStyle w:val="norm"/>
        <w:spacing w:line="240" w:lineRule="auto"/>
        <w:rPr>
          <w:rFonts w:ascii="GHEA Grapalat" w:hAnsi="GHEA Grapalat" w:cs="Sylfaen"/>
          <w:sz w:val="20"/>
          <w:szCs w:val="24"/>
          <w:lang w:val="hy-AM" w:eastAsia="en-US"/>
        </w:rPr>
      </w:pPr>
      <w:bookmarkStart w:id="4" w:name="_Hlk9262052"/>
      <w:r w:rsidRPr="005B02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22032D2" w14:textId="77777777" w:rsidR="005F19E6" w:rsidRPr="005B02BB" w:rsidRDefault="005F19E6" w:rsidP="005F19E6">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84A898A" w14:textId="77777777" w:rsidR="005F19E6" w:rsidRPr="005B02BB" w:rsidRDefault="005F19E6" w:rsidP="005F19E6">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0E8B5884" w14:textId="77777777" w:rsidR="005F19E6" w:rsidRPr="005B02BB" w:rsidRDefault="005F19E6" w:rsidP="005F19E6">
      <w:pPr>
        <w:pStyle w:val="norm"/>
        <w:spacing w:line="240" w:lineRule="auto"/>
        <w:rPr>
          <w:rFonts w:ascii="GHEA Grapalat" w:hAnsi="GHEA Grapalat" w:cs="Sylfaen"/>
          <w:sz w:val="20"/>
          <w:szCs w:val="24"/>
          <w:lang w:val="hy-AM" w:eastAsia="en-US"/>
        </w:rPr>
      </w:pPr>
    </w:p>
    <w:p w14:paraId="12CF6A37" w14:textId="77777777" w:rsidR="005F19E6" w:rsidRPr="005B02BB" w:rsidRDefault="005F19E6" w:rsidP="005F19E6">
      <w:pPr>
        <w:jc w:val="center"/>
        <w:rPr>
          <w:rFonts w:ascii="GHEA Grapalat" w:hAnsi="GHEA Grapalat" w:cs="Arial"/>
          <w:b/>
          <w:sz w:val="20"/>
          <w:lang w:val="es-ES"/>
        </w:rPr>
      </w:pPr>
      <w:r w:rsidRPr="005B02BB">
        <w:rPr>
          <w:rFonts w:ascii="GHEA Grapalat" w:hAnsi="GHEA Grapalat"/>
          <w:b/>
          <w:sz w:val="20"/>
          <w:lang w:val="es-ES"/>
        </w:rPr>
        <w:t xml:space="preserve">5.   </w:t>
      </w:r>
      <w:r w:rsidRPr="005B02BB">
        <w:rPr>
          <w:rFonts w:ascii="GHEA Grapalat" w:hAnsi="GHEA Grapalat" w:cs="Sylfaen"/>
          <w:b/>
          <w:sz w:val="20"/>
          <w:lang w:val="es-ES"/>
        </w:rPr>
        <w:t>ՀԱՅՏԻ</w:t>
      </w:r>
      <w:r w:rsidRPr="005B02BB">
        <w:rPr>
          <w:rFonts w:ascii="GHEA Grapalat" w:hAnsi="GHEA Grapalat" w:cs="Arial"/>
          <w:b/>
          <w:sz w:val="20"/>
          <w:lang w:val="es-ES"/>
        </w:rPr>
        <w:t xml:space="preserve">   </w:t>
      </w:r>
      <w:r w:rsidRPr="005B02BB">
        <w:rPr>
          <w:rFonts w:ascii="GHEA Grapalat" w:hAnsi="GHEA Grapalat" w:cs="Sylfaen"/>
          <w:b/>
          <w:sz w:val="20"/>
          <w:lang w:val="es-ES"/>
        </w:rPr>
        <w:t>ԳՆԱՅԻՆ</w:t>
      </w:r>
      <w:r w:rsidRPr="005B02BB">
        <w:rPr>
          <w:rFonts w:ascii="GHEA Grapalat" w:hAnsi="GHEA Grapalat" w:cs="Arial"/>
          <w:b/>
          <w:sz w:val="20"/>
          <w:lang w:val="es-ES"/>
        </w:rPr>
        <w:t xml:space="preserve">  </w:t>
      </w:r>
      <w:r w:rsidRPr="005B02BB">
        <w:rPr>
          <w:rFonts w:ascii="GHEA Grapalat" w:hAnsi="GHEA Grapalat" w:cs="Sylfaen"/>
          <w:b/>
          <w:sz w:val="20"/>
          <w:lang w:val="es-ES"/>
        </w:rPr>
        <w:t>ԱՌԱՋԱՐԿԸ</w:t>
      </w:r>
      <w:r w:rsidRPr="005B02BB">
        <w:rPr>
          <w:rFonts w:ascii="GHEA Grapalat" w:hAnsi="GHEA Grapalat" w:cs="Arial"/>
          <w:b/>
          <w:sz w:val="20"/>
          <w:lang w:val="es-ES"/>
        </w:rPr>
        <w:t xml:space="preserve"> </w:t>
      </w:r>
    </w:p>
    <w:p w14:paraId="3A2A848A" w14:textId="77777777" w:rsidR="005F19E6" w:rsidRPr="005B02BB" w:rsidRDefault="005F19E6" w:rsidP="005F19E6">
      <w:pPr>
        <w:jc w:val="center"/>
        <w:rPr>
          <w:rFonts w:ascii="GHEA Grapalat" w:hAnsi="GHEA Grapalat" w:cs="Arial"/>
          <w:b/>
          <w:sz w:val="20"/>
          <w:lang w:val="es-ES"/>
        </w:rPr>
      </w:pPr>
    </w:p>
    <w:p w14:paraId="0C2B83B1" w14:textId="77777777" w:rsidR="005F19E6" w:rsidRPr="005B02BB" w:rsidRDefault="005F19E6" w:rsidP="005F19E6">
      <w:pPr>
        <w:ind w:firstLine="567"/>
        <w:jc w:val="both"/>
        <w:rPr>
          <w:rFonts w:ascii="GHEA Grapalat" w:hAnsi="GHEA Grapalat"/>
          <w:sz w:val="20"/>
          <w:lang w:val="es-ES"/>
        </w:rPr>
      </w:pPr>
      <w:r w:rsidRPr="005B02BB">
        <w:rPr>
          <w:rFonts w:ascii="GHEA Grapalat" w:hAnsi="GHEA Grapalat" w:cs="Sylfaen"/>
          <w:sz w:val="20"/>
          <w:lang w:val="es-ES"/>
        </w:rPr>
        <w:t xml:space="preserve">5.1 </w:t>
      </w:r>
      <w:r w:rsidRPr="005B02BB">
        <w:rPr>
          <w:rFonts w:ascii="GHEA Grapalat" w:hAnsi="GHEA Grapalat" w:cs="Sylfaen"/>
          <w:sz w:val="20"/>
          <w:lang w:val="hy-AM"/>
        </w:rPr>
        <w:t>Առաջարկվող</w:t>
      </w:r>
      <w:r w:rsidRPr="005B02BB">
        <w:rPr>
          <w:rFonts w:ascii="GHEA Grapalat" w:hAnsi="GHEA Grapalat" w:cs="Sylfaen"/>
          <w:sz w:val="20"/>
          <w:lang w:val="es-ES"/>
        </w:rPr>
        <w:t xml:space="preserve"> </w:t>
      </w:r>
      <w:r w:rsidRPr="005B02BB">
        <w:rPr>
          <w:rFonts w:ascii="GHEA Grapalat" w:hAnsi="GHEA Grapalat" w:cs="Sylfaen"/>
          <w:sz w:val="20"/>
          <w:lang w:val="hy-AM"/>
        </w:rPr>
        <w:t>գինը</w:t>
      </w:r>
      <w:r w:rsidRPr="005B02BB">
        <w:rPr>
          <w:rFonts w:ascii="GHEA Grapalat" w:hAnsi="GHEA Grapalat" w:cs="Sylfaen"/>
          <w:sz w:val="20"/>
          <w:lang w:val="es-ES"/>
        </w:rPr>
        <w:t xml:space="preserve"> </w:t>
      </w:r>
      <w:r w:rsidRPr="005B02BB">
        <w:rPr>
          <w:rFonts w:ascii="GHEA Grapalat" w:hAnsi="GHEA Grapalat" w:cs="Sylfaen"/>
          <w:sz w:val="20"/>
          <w:lang w:val="hy-AM"/>
        </w:rPr>
        <w:t>ապրանքի</w:t>
      </w:r>
      <w:r w:rsidRPr="005B02BB">
        <w:rPr>
          <w:rFonts w:ascii="GHEA Grapalat" w:hAnsi="GHEA Grapalat" w:cs="Sylfaen"/>
          <w:sz w:val="20"/>
          <w:lang w:val="es-ES"/>
        </w:rPr>
        <w:t xml:space="preserve"> </w:t>
      </w:r>
      <w:r w:rsidRPr="005B02BB">
        <w:rPr>
          <w:rFonts w:ascii="GHEA Grapalat" w:hAnsi="GHEA Grapalat" w:cs="Sylfaen"/>
          <w:sz w:val="20"/>
          <w:lang w:val="hy-AM"/>
        </w:rPr>
        <w:t>արժեքից</w:t>
      </w:r>
      <w:r w:rsidRPr="005B02BB">
        <w:rPr>
          <w:rFonts w:ascii="GHEA Grapalat" w:hAnsi="GHEA Grapalat" w:cs="Sylfaen"/>
          <w:sz w:val="20"/>
          <w:lang w:val="es-ES"/>
        </w:rPr>
        <w:t xml:space="preserve"> </w:t>
      </w:r>
      <w:r w:rsidRPr="005B02BB">
        <w:rPr>
          <w:rFonts w:ascii="GHEA Grapalat" w:hAnsi="GHEA Grapalat" w:cs="Sylfaen"/>
          <w:sz w:val="20"/>
          <w:lang w:val="hy-AM"/>
        </w:rPr>
        <w:t>բացի</w:t>
      </w:r>
      <w:r w:rsidRPr="005B02BB">
        <w:rPr>
          <w:rFonts w:ascii="GHEA Grapalat" w:hAnsi="GHEA Grapalat" w:cs="Sylfaen"/>
          <w:sz w:val="20"/>
          <w:lang w:val="es-ES"/>
        </w:rPr>
        <w:t xml:space="preserve"> </w:t>
      </w:r>
      <w:r w:rsidRPr="005B02BB">
        <w:rPr>
          <w:rFonts w:ascii="GHEA Grapalat" w:hAnsi="GHEA Grapalat" w:cs="Sylfaen"/>
          <w:sz w:val="20"/>
          <w:lang w:val="hy-AM"/>
        </w:rPr>
        <w:t>ներառում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փոխադրման</w:t>
      </w:r>
      <w:r w:rsidRPr="005B02BB">
        <w:rPr>
          <w:rFonts w:ascii="GHEA Grapalat" w:hAnsi="GHEA Grapalat" w:cs="Sylfaen"/>
          <w:sz w:val="20"/>
          <w:lang w:val="es-ES"/>
        </w:rPr>
        <w:t xml:space="preserve">, </w:t>
      </w:r>
      <w:r w:rsidRPr="005B02BB">
        <w:rPr>
          <w:rFonts w:ascii="GHEA Grapalat" w:hAnsi="GHEA Grapalat" w:cs="Sylfaen"/>
          <w:sz w:val="20"/>
          <w:lang w:val="hy-AM"/>
        </w:rPr>
        <w:t>ապահովագրման</w:t>
      </w:r>
      <w:r w:rsidRPr="005B02BB">
        <w:rPr>
          <w:rFonts w:ascii="GHEA Grapalat" w:hAnsi="GHEA Grapalat" w:cs="Sylfaen"/>
          <w:sz w:val="20"/>
          <w:lang w:val="es-ES"/>
        </w:rPr>
        <w:t xml:space="preserve">, </w:t>
      </w:r>
      <w:r w:rsidRPr="005B02BB">
        <w:rPr>
          <w:rFonts w:ascii="GHEA Grapalat" w:hAnsi="GHEA Grapalat" w:cs="Sylfaen"/>
          <w:sz w:val="20"/>
          <w:lang w:val="hy-AM"/>
        </w:rPr>
        <w:t>տուրքերի</w:t>
      </w:r>
      <w:r w:rsidRPr="005B02BB">
        <w:rPr>
          <w:rFonts w:ascii="GHEA Grapalat" w:hAnsi="GHEA Grapalat" w:cs="Sylfaen"/>
          <w:sz w:val="20"/>
          <w:lang w:val="es-ES"/>
        </w:rPr>
        <w:t xml:space="preserve">, </w:t>
      </w:r>
      <w:r w:rsidRPr="005B02BB">
        <w:rPr>
          <w:rFonts w:ascii="GHEA Grapalat" w:hAnsi="GHEA Grapalat" w:cs="Sylfaen"/>
          <w:sz w:val="20"/>
          <w:lang w:val="hy-AM"/>
        </w:rPr>
        <w:t>հարկերի</w:t>
      </w:r>
      <w:r w:rsidRPr="005B02BB">
        <w:rPr>
          <w:rFonts w:ascii="GHEA Grapalat" w:hAnsi="GHEA Grapalat" w:cs="Sylfaen"/>
          <w:sz w:val="20"/>
          <w:lang w:val="es-ES"/>
        </w:rPr>
        <w:t xml:space="preserve">, </w:t>
      </w:r>
      <w:r w:rsidRPr="005B02BB">
        <w:rPr>
          <w:rFonts w:ascii="GHEA Grapalat" w:hAnsi="GHEA Grapalat" w:cs="Sylfaen"/>
          <w:sz w:val="20"/>
          <w:lang w:val="hy-AM"/>
        </w:rPr>
        <w:t>այլ</w:t>
      </w:r>
      <w:r w:rsidRPr="005B02BB">
        <w:rPr>
          <w:rFonts w:ascii="GHEA Grapalat" w:hAnsi="GHEA Grapalat" w:cs="Sylfaen"/>
          <w:sz w:val="20"/>
          <w:lang w:val="es-ES"/>
        </w:rPr>
        <w:t xml:space="preserve"> </w:t>
      </w:r>
      <w:r w:rsidRPr="005B02BB">
        <w:rPr>
          <w:rFonts w:ascii="GHEA Grapalat" w:hAnsi="GHEA Grapalat" w:cs="Sylfaen"/>
          <w:sz w:val="20"/>
          <w:lang w:val="hy-AM"/>
        </w:rPr>
        <w:t>վճարումների</w:t>
      </w:r>
      <w:r w:rsidRPr="005B02BB">
        <w:rPr>
          <w:rFonts w:ascii="GHEA Grapalat" w:hAnsi="GHEA Grapalat" w:cs="Sylfaen"/>
          <w:sz w:val="20"/>
          <w:lang w:val="es-ES"/>
        </w:rPr>
        <w:t xml:space="preserve"> </w:t>
      </w:r>
      <w:r w:rsidRPr="005B02BB">
        <w:rPr>
          <w:rFonts w:ascii="GHEA Grapalat" w:hAnsi="GHEA Grapalat" w:cs="Sylfaen"/>
          <w:sz w:val="20"/>
          <w:lang w:val="hy-AM"/>
        </w:rPr>
        <w:t>գծով</w:t>
      </w:r>
      <w:r w:rsidRPr="005B02BB">
        <w:rPr>
          <w:rFonts w:ascii="GHEA Grapalat" w:hAnsi="GHEA Grapalat" w:cs="Sylfaen"/>
          <w:sz w:val="20"/>
          <w:lang w:val="es-ES"/>
        </w:rPr>
        <w:t xml:space="preserve"> </w:t>
      </w:r>
      <w:r w:rsidRPr="005B02BB">
        <w:rPr>
          <w:rFonts w:ascii="GHEA Grapalat" w:hAnsi="GHEA Grapalat" w:cs="Sylfaen"/>
          <w:sz w:val="20"/>
          <w:lang w:val="hy-AM"/>
        </w:rPr>
        <w:t>ծախսերը</w:t>
      </w:r>
      <w:r w:rsidRPr="005B02BB">
        <w:rPr>
          <w:rFonts w:ascii="GHEA Grapalat" w:hAnsi="GHEA Grapalat" w:cs="Sylfaen"/>
          <w:sz w:val="20"/>
          <w:lang w:val="es-ES"/>
        </w:rPr>
        <w:t xml:space="preserve"> </w:t>
      </w:r>
      <w:r w:rsidRPr="005B02BB">
        <w:rPr>
          <w:rFonts w:ascii="GHEA Grapalat" w:hAnsi="GHEA Grapalat" w:cs="Sylfaen"/>
          <w:sz w:val="20"/>
          <w:lang w:val="hy-AM"/>
        </w:rPr>
        <w:t>և</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կարող</w:t>
      </w:r>
      <w:r w:rsidRPr="005B02BB">
        <w:rPr>
          <w:rFonts w:ascii="GHEA Grapalat" w:hAnsi="GHEA Grapalat" w:cs="Sylfaen"/>
          <w:sz w:val="20"/>
          <w:lang w:val="es-ES"/>
        </w:rPr>
        <w:t xml:space="preserve"> </w:t>
      </w:r>
      <w:r w:rsidRPr="005B02BB">
        <w:rPr>
          <w:rFonts w:ascii="GHEA Grapalat" w:hAnsi="GHEA Grapalat" w:cs="Sylfaen"/>
          <w:sz w:val="20"/>
          <w:lang w:val="hy-AM"/>
        </w:rPr>
        <w:t>պակաս</w:t>
      </w:r>
      <w:r w:rsidRPr="005B02BB">
        <w:rPr>
          <w:rFonts w:ascii="GHEA Grapalat" w:hAnsi="GHEA Grapalat" w:cs="Sylfaen"/>
          <w:sz w:val="20"/>
          <w:lang w:val="es-ES"/>
        </w:rPr>
        <w:t xml:space="preserve"> </w:t>
      </w:r>
      <w:r w:rsidRPr="005B02BB">
        <w:rPr>
          <w:rFonts w:ascii="GHEA Grapalat" w:hAnsi="GHEA Grapalat" w:cs="Sylfaen"/>
          <w:sz w:val="20"/>
          <w:lang w:val="hy-AM"/>
        </w:rPr>
        <w:t>լինել</w:t>
      </w:r>
      <w:r w:rsidRPr="005B02BB">
        <w:rPr>
          <w:rFonts w:ascii="GHEA Grapalat" w:hAnsi="GHEA Grapalat" w:cs="Sylfaen"/>
          <w:sz w:val="20"/>
          <w:lang w:val="es-ES"/>
        </w:rPr>
        <w:t xml:space="preserve"> </w:t>
      </w:r>
      <w:r w:rsidRPr="005B02BB">
        <w:rPr>
          <w:rFonts w:ascii="GHEA Grapalat" w:hAnsi="GHEA Grapalat" w:cs="Sylfaen"/>
          <w:sz w:val="20"/>
          <w:lang w:val="hy-AM"/>
        </w:rPr>
        <w:t>դրանց</w:t>
      </w:r>
      <w:r w:rsidRPr="005B02BB">
        <w:rPr>
          <w:rFonts w:ascii="GHEA Grapalat" w:hAnsi="GHEA Grapalat" w:cs="Sylfaen"/>
          <w:sz w:val="20"/>
          <w:lang w:val="es-ES"/>
        </w:rPr>
        <w:t xml:space="preserve"> </w:t>
      </w:r>
      <w:r w:rsidRPr="005B02BB">
        <w:rPr>
          <w:rFonts w:ascii="GHEA Grapalat" w:hAnsi="GHEA Grapalat" w:cs="Sylfaen"/>
          <w:sz w:val="20"/>
          <w:lang w:val="hy-AM"/>
        </w:rPr>
        <w:t>ինքնարժեքից</w:t>
      </w:r>
      <w:r w:rsidRPr="005B02BB">
        <w:rPr>
          <w:rFonts w:ascii="GHEA Grapalat" w:hAnsi="GHEA Grapalat" w:cs="Sylfaen"/>
          <w:sz w:val="20"/>
          <w:lang w:val="es-ES"/>
        </w:rPr>
        <w:t xml:space="preserve">: </w:t>
      </w:r>
      <w:r w:rsidRPr="005B02BB">
        <w:rPr>
          <w:rFonts w:ascii="GHEA Grapalat" w:hAnsi="GHEA Grapalat" w:cs="Sylfaen"/>
          <w:sz w:val="20"/>
          <w:lang w:val="hy-AM"/>
        </w:rPr>
        <w:t>Առաջարկվող</w:t>
      </w:r>
      <w:r w:rsidRPr="005B02BB">
        <w:rPr>
          <w:rFonts w:ascii="GHEA Grapalat" w:hAnsi="GHEA Grapalat" w:cs="Sylfaen"/>
          <w:sz w:val="20"/>
          <w:lang w:val="es-ES"/>
        </w:rPr>
        <w:t xml:space="preserve"> </w:t>
      </w:r>
      <w:r w:rsidRPr="005B02BB">
        <w:rPr>
          <w:rFonts w:ascii="GHEA Grapalat" w:hAnsi="GHEA Grapalat" w:cs="Sylfaen"/>
          <w:sz w:val="20"/>
          <w:lang w:val="hy-AM"/>
        </w:rPr>
        <w:t>գնի</w:t>
      </w:r>
      <w:r w:rsidRPr="005B02BB">
        <w:rPr>
          <w:rFonts w:ascii="GHEA Grapalat" w:hAnsi="GHEA Grapalat" w:cs="Sylfaen"/>
          <w:sz w:val="20"/>
          <w:lang w:val="es-ES"/>
        </w:rPr>
        <w:t xml:space="preserve">  </w:t>
      </w:r>
      <w:r w:rsidRPr="005B02BB">
        <w:rPr>
          <w:rFonts w:ascii="GHEA Grapalat" w:hAnsi="GHEA Grapalat" w:cs="Sylfaen"/>
          <w:sz w:val="20"/>
          <w:lang w:val="hy-AM"/>
        </w:rPr>
        <w:t>հաշվարկը</w:t>
      </w:r>
      <w:r w:rsidRPr="005B02BB">
        <w:rPr>
          <w:rFonts w:ascii="GHEA Grapalat" w:hAnsi="GHEA Grapalat" w:cs="Sylfaen"/>
          <w:sz w:val="20"/>
          <w:lang w:val="es-ES"/>
        </w:rPr>
        <w:t xml:space="preserve"> </w:t>
      </w:r>
      <w:r w:rsidRPr="005B02BB">
        <w:rPr>
          <w:rFonts w:ascii="GHEA Grapalat" w:hAnsi="GHEA Grapalat" w:cs="Sylfaen"/>
          <w:sz w:val="20"/>
          <w:lang w:val="hy-AM"/>
        </w:rPr>
        <w:t>պետք</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ներկայացվի</w:t>
      </w:r>
      <w:r w:rsidRPr="005B02BB">
        <w:rPr>
          <w:rFonts w:ascii="GHEA Grapalat" w:hAnsi="GHEA Grapalat" w:cs="Sylfaen"/>
          <w:sz w:val="20"/>
          <w:lang w:val="es-ES"/>
        </w:rPr>
        <w:t xml:space="preserve"> </w:t>
      </w:r>
      <w:r w:rsidRPr="005B02BB">
        <w:rPr>
          <w:rFonts w:ascii="GHEA Grapalat" w:hAnsi="GHEA Grapalat" w:cs="Sylfaen"/>
          <w:sz w:val="20"/>
          <w:lang w:val="hy-AM"/>
        </w:rPr>
        <w:t>հայտով</w:t>
      </w:r>
      <w:r w:rsidRPr="005B02BB">
        <w:rPr>
          <w:rFonts w:ascii="GHEA Grapalat" w:hAnsi="GHEA Grapalat"/>
          <w:sz w:val="20"/>
          <w:lang w:val="es-ES"/>
        </w:rPr>
        <w:t>:</w:t>
      </w:r>
    </w:p>
    <w:p w14:paraId="7C67E3CE" w14:textId="77777777" w:rsidR="005F19E6" w:rsidRPr="005B02BB" w:rsidRDefault="005F19E6" w:rsidP="005F19E6">
      <w:pPr>
        <w:pStyle w:val="norm"/>
        <w:spacing w:line="240" w:lineRule="auto"/>
        <w:ind w:firstLine="567"/>
        <w:rPr>
          <w:rFonts w:ascii="GHEA Grapalat" w:hAnsi="GHEA Grapalat" w:cs="Sylfaen"/>
          <w:sz w:val="20"/>
          <w:szCs w:val="24"/>
          <w:lang w:val="es-ES" w:eastAsia="en-US"/>
        </w:rPr>
      </w:pPr>
      <w:r w:rsidRPr="005B02BB">
        <w:rPr>
          <w:rFonts w:ascii="GHEA Grapalat" w:hAnsi="GHEA Grapalat"/>
          <w:sz w:val="20"/>
          <w:lang w:val="es-ES"/>
        </w:rPr>
        <w:t>5.</w:t>
      </w:r>
      <w:r w:rsidRPr="005B02BB">
        <w:rPr>
          <w:rFonts w:ascii="GHEA Grapalat" w:hAnsi="GHEA Grapalat"/>
          <w:sz w:val="20"/>
          <w:lang w:val="hy-AM"/>
        </w:rPr>
        <w:t>2</w:t>
      </w:r>
      <w:r w:rsidRPr="005B02BB">
        <w:rPr>
          <w:rFonts w:ascii="GHEA Grapalat" w:hAnsi="GHEA Grapalat" w:cs="Sylfaen"/>
          <w:sz w:val="20"/>
          <w:lang w:val="es-ES"/>
        </w:rPr>
        <w:t xml:space="preserve"> Մ</w:t>
      </w:r>
      <w:r w:rsidRPr="005B02BB">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5B02BB">
        <w:rPr>
          <w:rFonts w:ascii="GHEA Grapalat" w:hAnsi="GHEA Grapalat" w:cs="Sylfaen"/>
          <w:sz w:val="20"/>
          <w:szCs w:val="24"/>
          <w:lang w:eastAsia="en-US"/>
        </w:rPr>
        <w:t>մ</w:t>
      </w:r>
      <w:r w:rsidRPr="005B02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B02BB">
        <w:rPr>
          <w:rFonts w:ascii="GHEA Grapalat" w:hAnsi="GHEA Grapalat" w:cs="Sylfaen"/>
          <w:sz w:val="20"/>
          <w:szCs w:val="24"/>
          <w:lang w:val="es-ES" w:eastAsia="en-US"/>
        </w:rPr>
        <w:t xml:space="preserve"> </w:t>
      </w:r>
      <w:r w:rsidRPr="005B02BB">
        <w:rPr>
          <w:rFonts w:ascii="GHEA Grapalat" w:hAnsi="GHEA Grapalat" w:cs="Sylfaen"/>
          <w:sz w:val="20"/>
          <w:lang w:val="ru-RU"/>
        </w:rPr>
        <w:t>ներկայաց</w:t>
      </w:r>
      <w:r w:rsidRPr="005B02BB">
        <w:rPr>
          <w:rFonts w:ascii="GHEA Grapalat" w:hAnsi="GHEA Grapalat" w:cs="Sylfaen"/>
          <w:sz w:val="20"/>
        </w:rPr>
        <w:t>վող</w:t>
      </w:r>
      <w:r w:rsidRPr="005B02BB">
        <w:rPr>
          <w:rFonts w:ascii="GHEA Grapalat" w:hAnsi="GHEA Grapalat" w:cs="Sylfaen"/>
          <w:sz w:val="20"/>
          <w:lang w:val="es-ES"/>
        </w:rPr>
        <w:t xml:space="preserve"> </w:t>
      </w:r>
      <w:r w:rsidRPr="005B02BB">
        <w:rPr>
          <w:rFonts w:ascii="GHEA Grapalat" w:hAnsi="GHEA Grapalat" w:cs="Sylfaen"/>
          <w:sz w:val="20"/>
          <w:lang w:val="ru-RU"/>
        </w:rPr>
        <w:t>գնային</w:t>
      </w:r>
      <w:r w:rsidRPr="005B02BB">
        <w:rPr>
          <w:rFonts w:ascii="GHEA Grapalat" w:hAnsi="GHEA Grapalat" w:cs="Sylfaen"/>
          <w:sz w:val="20"/>
          <w:lang w:val="es-ES"/>
        </w:rPr>
        <w:t xml:space="preserve"> </w:t>
      </w:r>
      <w:r w:rsidRPr="005B02BB">
        <w:rPr>
          <w:rFonts w:ascii="GHEA Grapalat" w:hAnsi="GHEA Grapalat" w:cs="Sylfaen"/>
          <w:sz w:val="20"/>
          <w:lang w:val="ru-RU"/>
        </w:rPr>
        <w:t>առաջարկում</w:t>
      </w:r>
      <w:r w:rsidRPr="005B02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B02BB">
        <w:rPr>
          <w:rFonts w:ascii="GHEA Grapalat" w:hAnsi="GHEA Grapalat" w:cs="Sylfaen"/>
          <w:sz w:val="20"/>
          <w:szCs w:val="24"/>
          <w:lang w:val="es-ES" w:eastAsia="en-US"/>
        </w:rPr>
        <w:t xml:space="preserve"> </w:t>
      </w:r>
    </w:p>
    <w:p w14:paraId="389B531E"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2219AC">
        <w:rPr>
          <w:rFonts w:ascii="GHEA Grapalat" w:hAnsi="GHEA Grapalat" w:cs="Sylfaen"/>
          <w:b/>
          <w:sz w:val="20"/>
          <w:szCs w:val="24"/>
          <w:lang w:eastAsia="en-US"/>
        </w:rPr>
        <w:t>Մ</w:t>
      </w:r>
      <w:r w:rsidRPr="002219AC">
        <w:rPr>
          <w:rFonts w:ascii="GHEA Grapalat" w:hAnsi="GHEA Grapalat" w:cs="Sylfaen"/>
          <w:b/>
          <w:sz w:val="20"/>
          <w:szCs w:val="24"/>
          <w:lang w:val="hy-AM" w:eastAsia="en-US"/>
        </w:rPr>
        <w:t>ասնակիցների գնային առաջարկների գնահատում</w:t>
      </w:r>
      <w:r w:rsidRPr="002219AC">
        <w:rPr>
          <w:rFonts w:ascii="GHEA Grapalat" w:hAnsi="GHEA Grapalat" w:cs="Sylfaen"/>
          <w:b/>
          <w:sz w:val="20"/>
          <w:szCs w:val="24"/>
          <w:lang w:eastAsia="en-US"/>
        </w:rPr>
        <w:t>ն</w:t>
      </w:r>
      <w:r w:rsidRPr="002219AC">
        <w:rPr>
          <w:rFonts w:ascii="GHEA Grapalat" w:hAnsi="GHEA Grapalat" w:cs="Sylfaen"/>
          <w:b/>
          <w:sz w:val="20"/>
          <w:szCs w:val="24"/>
          <w:lang w:val="hy-AM" w:eastAsia="en-US"/>
        </w:rPr>
        <w:t xml:space="preserve"> </w:t>
      </w:r>
      <w:r w:rsidRPr="002219AC">
        <w:rPr>
          <w:rFonts w:ascii="GHEA Grapalat" w:hAnsi="GHEA Grapalat" w:cs="Sylfaen"/>
          <w:b/>
          <w:sz w:val="20"/>
          <w:szCs w:val="24"/>
          <w:lang w:eastAsia="en-US"/>
        </w:rPr>
        <w:t>ու</w:t>
      </w:r>
      <w:r w:rsidRPr="002219AC">
        <w:rPr>
          <w:rFonts w:ascii="GHEA Grapalat" w:hAnsi="GHEA Grapalat" w:cs="Sylfaen"/>
          <w:b/>
          <w:sz w:val="20"/>
          <w:szCs w:val="24"/>
          <w:lang w:val="hy-AM" w:eastAsia="en-US"/>
        </w:rPr>
        <w:t xml:space="preserve"> համեմատումն իրականացվում </w:t>
      </w:r>
      <w:r w:rsidRPr="002219AC">
        <w:rPr>
          <w:rFonts w:ascii="GHEA Grapalat" w:hAnsi="GHEA Grapalat" w:cs="Sylfaen"/>
          <w:b/>
          <w:sz w:val="20"/>
          <w:szCs w:val="24"/>
          <w:lang w:eastAsia="en-US"/>
        </w:rPr>
        <w:t>են</w:t>
      </w:r>
      <w:r w:rsidRPr="002219AC">
        <w:rPr>
          <w:rFonts w:ascii="GHEA Grapalat" w:hAnsi="GHEA Grapalat" w:cs="Sylfaen"/>
          <w:b/>
          <w:sz w:val="20"/>
          <w:szCs w:val="24"/>
          <w:lang w:val="hy-AM" w:eastAsia="en-US"/>
        </w:rPr>
        <w:t xml:space="preserve"> առանց սույն կետում նշված հարկի գումարի հաշվարկման</w:t>
      </w:r>
      <w:r w:rsidRPr="005B02BB">
        <w:rPr>
          <w:rFonts w:ascii="GHEA Grapalat" w:hAnsi="GHEA Grapalat" w:cs="Sylfaen"/>
          <w:sz w:val="20"/>
          <w:szCs w:val="24"/>
          <w:lang w:val="hy-AM" w:eastAsia="en-US"/>
        </w:rPr>
        <w:t>: Ընդ որում, մասնակցի հայտը ենթակա չէ մերժման, եթե`</w:t>
      </w:r>
    </w:p>
    <w:p w14:paraId="39D07459"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D0C5AFE"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E0B81E4"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0A82C37A"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591C2E9" w14:textId="77777777" w:rsidR="005F19E6" w:rsidRPr="005B02BB" w:rsidRDefault="005F19E6" w:rsidP="005F19E6">
      <w:pPr>
        <w:tabs>
          <w:tab w:val="left" w:pos="0"/>
        </w:tabs>
        <w:ind w:firstLine="360"/>
        <w:jc w:val="both"/>
        <w:rPr>
          <w:rFonts w:ascii="GHEA Grapalat" w:hAnsi="GHEA Grapalat" w:cs="Sylfaen"/>
          <w:sz w:val="20"/>
          <w:lang w:val="hy-AM"/>
        </w:rPr>
      </w:pPr>
      <w:r w:rsidRPr="005B02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3EF4933"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1DD7FA3A" w14:textId="77777777" w:rsidR="005F19E6" w:rsidRPr="005B02BB" w:rsidRDefault="005F19E6" w:rsidP="005F19E6">
      <w:pPr>
        <w:pStyle w:val="norm"/>
        <w:spacing w:line="240" w:lineRule="auto"/>
        <w:ind w:firstLine="567"/>
        <w:rPr>
          <w:rFonts w:ascii="GHEA Grapalat" w:hAnsi="GHEA Grapalat"/>
          <w:sz w:val="20"/>
          <w:lang w:val="es-ES"/>
        </w:rPr>
      </w:pPr>
      <w:r w:rsidRPr="005B02BB">
        <w:rPr>
          <w:rFonts w:ascii="GHEA Grapalat" w:hAnsi="GHEA Grapalat"/>
          <w:sz w:val="20"/>
          <w:lang w:val="es-ES"/>
        </w:rPr>
        <w:t>5.</w:t>
      </w:r>
      <w:r w:rsidRPr="005B02BB">
        <w:rPr>
          <w:rFonts w:ascii="GHEA Grapalat" w:hAnsi="GHEA Grapalat"/>
          <w:sz w:val="20"/>
          <w:lang w:val="hy-AM"/>
        </w:rPr>
        <w:t>3</w:t>
      </w:r>
      <w:r w:rsidRPr="005B02BB">
        <w:rPr>
          <w:rFonts w:ascii="GHEA Grapalat" w:hAnsi="GHEA Grapalat"/>
          <w:sz w:val="20"/>
          <w:lang w:val="es-ES"/>
        </w:rPr>
        <w:t xml:space="preserve"> </w:t>
      </w:r>
      <w:r w:rsidRPr="00693AD5">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Pr="005B02BB">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1A74E9A" w14:textId="77777777" w:rsidR="005F19E6" w:rsidRPr="005B02BB" w:rsidRDefault="005F19E6" w:rsidP="005F19E6">
      <w:pPr>
        <w:pStyle w:val="BodyTextIndent2"/>
        <w:spacing w:line="240" w:lineRule="auto"/>
        <w:ind w:firstLine="567"/>
        <w:rPr>
          <w:rFonts w:ascii="GHEA Grapalat" w:hAnsi="GHEA Grapalat"/>
          <w:lang w:val="es-ES"/>
        </w:rPr>
      </w:pPr>
    </w:p>
    <w:p w14:paraId="0A7F2105" w14:textId="77777777" w:rsidR="005F19E6" w:rsidRPr="005B02BB" w:rsidRDefault="005F19E6" w:rsidP="005F19E6">
      <w:pPr>
        <w:jc w:val="center"/>
        <w:rPr>
          <w:rFonts w:ascii="GHEA Grapalat" w:hAnsi="GHEA Grapalat"/>
          <w:b/>
          <w:sz w:val="20"/>
          <w:lang w:val="es-ES"/>
        </w:rPr>
      </w:pPr>
      <w:r w:rsidRPr="005B02BB">
        <w:rPr>
          <w:rFonts w:ascii="GHEA Grapalat" w:hAnsi="GHEA Grapalat"/>
          <w:b/>
          <w:sz w:val="20"/>
          <w:lang w:val="es-ES"/>
        </w:rPr>
        <w:t xml:space="preserve">6. </w:t>
      </w:r>
      <w:r w:rsidRPr="005B02BB">
        <w:rPr>
          <w:rFonts w:ascii="GHEA Grapalat" w:hAnsi="GHEA Grapalat"/>
          <w:b/>
          <w:sz w:val="20"/>
        </w:rPr>
        <w:t>ՀԱՅՏԻ</w:t>
      </w:r>
      <w:r w:rsidRPr="005B02BB">
        <w:rPr>
          <w:rFonts w:ascii="GHEA Grapalat" w:hAnsi="GHEA Grapalat"/>
          <w:b/>
          <w:sz w:val="20"/>
          <w:lang w:val="es-ES"/>
        </w:rPr>
        <w:t xml:space="preserve"> </w:t>
      </w:r>
      <w:r w:rsidRPr="005B02BB">
        <w:rPr>
          <w:rFonts w:ascii="GHEA Grapalat" w:hAnsi="GHEA Grapalat"/>
          <w:b/>
          <w:sz w:val="20"/>
        </w:rPr>
        <w:t>ԳՈՐԾՈՂՈՒԹՅԱՆ</w:t>
      </w:r>
      <w:r w:rsidRPr="005B02BB">
        <w:rPr>
          <w:rFonts w:ascii="GHEA Grapalat" w:hAnsi="GHEA Grapalat"/>
          <w:b/>
          <w:sz w:val="20"/>
          <w:lang w:val="es-ES"/>
        </w:rPr>
        <w:t xml:space="preserve"> </w:t>
      </w:r>
      <w:r w:rsidRPr="005B02BB">
        <w:rPr>
          <w:rFonts w:ascii="GHEA Grapalat" w:hAnsi="GHEA Grapalat"/>
          <w:b/>
          <w:sz w:val="20"/>
        </w:rPr>
        <w:t>ԺԱՄԿԵՏԸ</w:t>
      </w:r>
      <w:r w:rsidRPr="005B02BB">
        <w:rPr>
          <w:rFonts w:ascii="GHEA Grapalat" w:hAnsi="GHEA Grapalat"/>
          <w:b/>
          <w:sz w:val="20"/>
          <w:lang w:val="es-ES"/>
        </w:rPr>
        <w:t xml:space="preserve">, </w:t>
      </w:r>
      <w:r w:rsidRPr="005B02BB">
        <w:rPr>
          <w:rFonts w:ascii="GHEA Grapalat" w:hAnsi="GHEA Grapalat"/>
          <w:b/>
          <w:sz w:val="20"/>
        </w:rPr>
        <w:t>ՀԱՅՏԵՐՈՒՄ</w:t>
      </w:r>
      <w:r w:rsidRPr="005B02BB">
        <w:rPr>
          <w:rFonts w:ascii="GHEA Grapalat" w:hAnsi="GHEA Grapalat"/>
          <w:b/>
          <w:sz w:val="20"/>
          <w:lang w:val="es-ES"/>
        </w:rPr>
        <w:t xml:space="preserve"> </w:t>
      </w:r>
      <w:r w:rsidRPr="005B02BB">
        <w:rPr>
          <w:rFonts w:ascii="GHEA Grapalat" w:hAnsi="GHEA Grapalat"/>
          <w:b/>
          <w:sz w:val="20"/>
        </w:rPr>
        <w:t>ՓՈՓՈԽՈՒԹՅՈՒՆ</w:t>
      </w:r>
      <w:r w:rsidRPr="005B02BB">
        <w:rPr>
          <w:rFonts w:ascii="GHEA Grapalat" w:hAnsi="GHEA Grapalat"/>
          <w:b/>
          <w:sz w:val="20"/>
          <w:lang w:val="es-ES"/>
        </w:rPr>
        <w:t xml:space="preserve"> </w:t>
      </w:r>
      <w:r w:rsidRPr="005B02BB">
        <w:rPr>
          <w:rFonts w:ascii="GHEA Grapalat" w:hAnsi="GHEA Grapalat"/>
          <w:b/>
          <w:sz w:val="20"/>
        </w:rPr>
        <w:t>ԿԱՏԱՐԵԼՈՒ</w:t>
      </w:r>
    </w:p>
    <w:p w14:paraId="4A2283B3" w14:textId="77777777" w:rsidR="005F19E6" w:rsidRPr="005B02BB" w:rsidRDefault="005F19E6" w:rsidP="005F19E6">
      <w:pPr>
        <w:jc w:val="center"/>
        <w:rPr>
          <w:rFonts w:ascii="GHEA Grapalat" w:hAnsi="GHEA Grapalat"/>
          <w:b/>
          <w:sz w:val="20"/>
          <w:lang w:val="es-ES"/>
        </w:rPr>
      </w:pPr>
      <w:r w:rsidRPr="005B02BB">
        <w:rPr>
          <w:rFonts w:ascii="GHEA Grapalat" w:hAnsi="GHEA Grapalat"/>
          <w:b/>
          <w:sz w:val="20"/>
        </w:rPr>
        <w:t>ԵՎ</w:t>
      </w:r>
      <w:r w:rsidRPr="005B02BB">
        <w:rPr>
          <w:rFonts w:ascii="GHEA Grapalat" w:hAnsi="GHEA Grapalat"/>
          <w:b/>
          <w:sz w:val="20"/>
          <w:lang w:val="es-ES"/>
        </w:rPr>
        <w:t xml:space="preserve"> </w:t>
      </w:r>
      <w:r w:rsidRPr="005B02BB">
        <w:rPr>
          <w:rFonts w:ascii="GHEA Grapalat" w:hAnsi="GHEA Grapalat"/>
          <w:b/>
          <w:sz w:val="20"/>
        </w:rPr>
        <w:t>ԴՐԱՆՔ</w:t>
      </w:r>
      <w:r w:rsidRPr="005B02BB">
        <w:rPr>
          <w:rFonts w:ascii="GHEA Grapalat" w:hAnsi="GHEA Grapalat"/>
          <w:b/>
          <w:sz w:val="20"/>
          <w:lang w:val="es-ES"/>
        </w:rPr>
        <w:t xml:space="preserve"> </w:t>
      </w:r>
      <w:r w:rsidRPr="005B02BB">
        <w:rPr>
          <w:rFonts w:ascii="GHEA Grapalat" w:hAnsi="GHEA Grapalat"/>
          <w:b/>
          <w:sz w:val="20"/>
        </w:rPr>
        <w:t>ՀԵՏ</w:t>
      </w:r>
      <w:r w:rsidRPr="005B02BB">
        <w:rPr>
          <w:rFonts w:ascii="GHEA Grapalat" w:hAnsi="GHEA Grapalat"/>
          <w:b/>
          <w:sz w:val="20"/>
          <w:lang w:val="es-ES"/>
        </w:rPr>
        <w:t xml:space="preserve"> </w:t>
      </w:r>
      <w:r w:rsidRPr="005B02BB">
        <w:rPr>
          <w:rFonts w:ascii="GHEA Grapalat" w:hAnsi="GHEA Grapalat"/>
          <w:b/>
          <w:sz w:val="20"/>
        </w:rPr>
        <w:t>ՎԵՐՑՆԵԼՈՒ</w:t>
      </w:r>
      <w:r w:rsidRPr="005B02BB">
        <w:rPr>
          <w:rFonts w:ascii="GHEA Grapalat" w:hAnsi="GHEA Grapalat"/>
          <w:b/>
          <w:sz w:val="20"/>
          <w:lang w:val="es-ES"/>
        </w:rPr>
        <w:t xml:space="preserve"> </w:t>
      </w:r>
      <w:r w:rsidRPr="005B02BB">
        <w:rPr>
          <w:rFonts w:ascii="GHEA Grapalat" w:hAnsi="GHEA Grapalat"/>
          <w:b/>
          <w:sz w:val="20"/>
        </w:rPr>
        <w:t>ԿԱՐԳԸ</w:t>
      </w:r>
    </w:p>
    <w:p w14:paraId="292348ED" w14:textId="77777777" w:rsidR="005F19E6" w:rsidRPr="005B02BB" w:rsidRDefault="005F19E6" w:rsidP="005F19E6">
      <w:pPr>
        <w:pStyle w:val="BodyTextIndent"/>
        <w:spacing w:line="240" w:lineRule="auto"/>
        <w:ind w:firstLine="567"/>
        <w:rPr>
          <w:rFonts w:ascii="GHEA Grapalat" w:hAnsi="GHEA Grapalat"/>
          <w:b/>
          <w:lang w:val="af-ZA"/>
        </w:rPr>
      </w:pPr>
    </w:p>
    <w:p w14:paraId="49B174A1"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i w:val="0"/>
          <w:lang w:val="af-ZA"/>
        </w:rPr>
        <w:t>6.1</w:t>
      </w:r>
      <w:r w:rsidRPr="005B02BB">
        <w:rPr>
          <w:rFonts w:ascii="GHEA Grapalat" w:hAnsi="GHEA Grapalat"/>
          <w:lang w:val="af-ZA"/>
        </w:rPr>
        <w:t xml:space="preserve"> </w:t>
      </w:r>
      <w:r w:rsidRPr="005B02BB">
        <w:rPr>
          <w:rFonts w:ascii="GHEA Grapalat" w:hAnsi="GHEA Grapalat" w:cs="Sylfaen"/>
          <w:i w:val="0"/>
          <w:szCs w:val="24"/>
          <w:lang w:val="ru-RU"/>
        </w:rPr>
        <w:t>Օրենքի</w:t>
      </w:r>
      <w:r w:rsidRPr="005B02BB">
        <w:rPr>
          <w:rFonts w:ascii="GHEA Grapalat" w:hAnsi="GHEA Grapalat" w:cs="Sylfaen"/>
          <w:i w:val="0"/>
          <w:szCs w:val="24"/>
          <w:lang w:val="af-ZA"/>
        </w:rPr>
        <w:t xml:space="preserve"> 31-</w:t>
      </w:r>
      <w:r w:rsidRPr="005B02BB">
        <w:rPr>
          <w:rFonts w:ascii="GHEA Grapalat" w:hAnsi="GHEA Grapalat" w:cs="Sylfaen"/>
          <w:i w:val="0"/>
          <w:szCs w:val="24"/>
          <w:lang w:val="ru-RU"/>
        </w:rPr>
        <w:t>րդ</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հոդվածի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վավեր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Օրենքին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համապատասխան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պայմանագրի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կնքումը</w:t>
      </w:r>
      <w:r w:rsidRPr="005B02BB">
        <w:rPr>
          <w:rFonts w:ascii="GHEA Grapalat" w:hAnsi="GHEA Grapalat" w:cs="Sylfaen"/>
          <w:i w:val="0"/>
          <w:szCs w:val="24"/>
          <w:lang w:val="af-ZA"/>
        </w:rPr>
        <w:t xml:space="preserve">, </w:t>
      </w:r>
      <w:r w:rsidRPr="005B02BB">
        <w:rPr>
          <w:rFonts w:ascii="GHEA Grapalat" w:hAnsi="GHEA Grapalat" w:cs="Sylfaen"/>
          <w:i w:val="0"/>
          <w:szCs w:val="24"/>
          <w:lang w:val="en-US"/>
        </w:rPr>
        <w:t>մ</w:t>
      </w:r>
      <w:r w:rsidRPr="005B02BB">
        <w:rPr>
          <w:rFonts w:ascii="GHEA Grapalat" w:hAnsi="GHEA Grapalat" w:cs="Sylfaen"/>
          <w:i w:val="0"/>
          <w:szCs w:val="24"/>
          <w:lang w:val="ru-RU"/>
        </w:rPr>
        <w:t>ասնակցի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կողմից</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հետ</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վերցնելը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մերժումը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սույն </w:t>
      </w:r>
      <w:r w:rsidRPr="005B02BB">
        <w:rPr>
          <w:rFonts w:ascii="GHEA Grapalat" w:hAnsi="GHEA Grapalat" w:cs="Sylfaen"/>
          <w:i w:val="0"/>
          <w:szCs w:val="24"/>
          <w:lang w:val="ru-RU"/>
        </w:rPr>
        <w:t>ընթացակարգը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չկայացած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հայտարարվելը։</w:t>
      </w:r>
    </w:p>
    <w:p w14:paraId="37D417BC"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 xml:space="preserve">6.2  </w:t>
      </w:r>
      <w:r w:rsidRPr="005B02BB">
        <w:rPr>
          <w:rFonts w:ascii="GHEA Grapalat" w:hAnsi="GHEA Grapalat" w:cs="Sylfaen"/>
          <w:i w:val="0"/>
          <w:szCs w:val="24"/>
          <w:lang w:val="ru-RU"/>
        </w:rPr>
        <w:t>Օրենքի</w:t>
      </w:r>
      <w:r w:rsidRPr="005B02BB">
        <w:rPr>
          <w:rFonts w:ascii="GHEA Grapalat" w:hAnsi="GHEA Grapalat" w:cs="Sylfaen"/>
          <w:i w:val="0"/>
          <w:szCs w:val="24"/>
          <w:lang w:val="af-ZA"/>
        </w:rPr>
        <w:t xml:space="preserve"> 31-</w:t>
      </w:r>
      <w:r w:rsidRPr="005B02BB">
        <w:rPr>
          <w:rFonts w:ascii="GHEA Grapalat" w:hAnsi="GHEA Grapalat" w:cs="Sylfaen"/>
          <w:i w:val="0"/>
          <w:szCs w:val="24"/>
          <w:lang w:val="ru-RU"/>
        </w:rPr>
        <w:t>րդ</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հոդվածի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en-US"/>
        </w:rPr>
        <w:t>մ</w:t>
      </w:r>
      <w:r w:rsidRPr="005B02BB">
        <w:rPr>
          <w:rFonts w:ascii="GHEA Grapalat" w:hAnsi="GHEA Grapalat" w:cs="Sylfaen"/>
          <w:i w:val="0"/>
          <w:szCs w:val="24"/>
          <w:lang w:val="ru-RU"/>
        </w:rPr>
        <w:t>ասնակիցը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սույն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հրավերի</w:t>
      </w:r>
      <w:r w:rsidRPr="005B02BB">
        <w:rPr>
          <w:rFonts w:ascii="GHEA Grapalat" w:hAnsi="GHEA Grapalat" w:cs="Sylfaen"/>
          <w:i w:val="0"/>
          <w:szCs w:val="24"/>
          <w:lang w:val="af-ZA"/>
        </w:rPr>
        <w:t xml:space="preserve"> 1-ին մասի 4.2 </w:t>
      </w:r>
      <w:r w:rsidRPr="005B02BB">
        <w:rPr>
          <w:rFonts w:ascii="GHEA Grapalat" w:hAnsi="GHEA Grapalat" w:cs="Sylfaen"/>
          <w:i w:val="0"/>
          <w:szCs w:val="24"/>
          <w:lang w:val="ru-RU"/>
        </w:rPr>
        <w:t>կետում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նշված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ներկայացման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վերջնաժամկետը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հետ</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վերցնել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իր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հայտը։</w:t>
      </w:r>
    </w:p>
    <w:p w14:paraId="5E9F5991" w14:textId="77777777" w:rsidR="005F19E6" w:rsidRPr="005B02BB" w:rsidRDefault="005F19E6" w:rsidP="005F19E6">
      <w:pPr>
        <w:ind w:firstLine="567"/>
        <w:jc w:val="center"/>
        <w:rPr>
          <w:rFonts w:ascii="GHEA Grapalat" w:hAnsi="GHEA Grapalat"/>
          <w:b/>
          <w:sz w:val="20"/>
          <w:lang w:val="af-ZA"/>
        </w:rPr>
      </w:pPr>
    </w:p>
    <w:p w14:paraId="223BFA73" w14:textId="77777777" w:rsidR="005F19E6" w:rsidRPr="005B02BB" w:rsidRDefault="005F19E6" w:rsidP="005F19E6">
      <w:pPr>
        <w:rPr>
          <w:rFonts w:ascii="GHEA Grapalat" w:hAnsi="GHEA Grapalat"/>
          <w:b/>
          <w:sz w:val="20"/>
          <w:lang w:val="af-ZA"/>
        </w:rPr>
      </w:pPr>
      <w:r w:rsidRPr="005B02BB">
        <w:rPr>
          <w:rFonts w:ascii="GHEA Grapalat" w:hAnsi="GHEA Grapalat"/>
          <w:b/>
          <w:sz w:val="20"/>
          <w:lang w:val="af-ZA"/>
        </w:rPr>
        <w:t xml:space="preserve">                                                              </w:t>
      </w:r>
    </w:p>
    <w:p w14:paraId="7203E165" w14:textId="77777777" w:rsidR="005F19E6" w:rsidRPr="005B02BB" w:rsidRDefault="005F19E6" w:rsidP="005F19E6">
      <w:pPr>
        <w:rPr>
          <w:rFonts w:ascii="GHEA Grapalat" w:hAnsi="GHEA Grapalat"/>
          <w:b/>
          <w:sz w:val="20"/>
          <w:lang w:val="af-ZA"/>
        </w:rPr>
      </w:pPr>
      <w:r w:rsidRPr="005B02BB">
        <w:rPr>
          <w:rFonts w:ascii="GHEA Grapalat" w:hAnsi="GHEA Grapalat"/>
          <w:b/>
          <w:sz w:val="20"/>
          <w:lang w:val="af-ZA"/>
        </w:rPr>
        <w:t xml:space="preserve">                                                       7. </w:t>
      </w:r>
      <w:r w:rsidRPr="005B02BB">
        <w:rPr>
          <w:rFonts w:ascii="GHEA Grapalat" w:hAnsi="GHEA Grapalat" w:cs="Sylfaen"/>
          <w:b/>
          <w:sz w:val="20"/>
          <w:lang w:val="es-ES"/>
        </w:rPr>
        <w:t>ՀԱՅՏԻ</w:t>
      </w:r>
      <w:r w:rsidRPr="005B02BB">
        <w:rPr>
          <w:rFonts w:ascii="GHEA Grapalat" w:hAnsi="GHEA Grapalat" w:cs="Times Armenian"/>
          <w:b/>
          <w:sz w:val="20"/>
          <w:lang w:val="af-ZA"/>
        </w:rPr>
        <w:t xml:space="preserve"> </w:t>
      </w:r>
      <w:r w:rsidRPr="005B02BB">
        <w:rPr>
          <w:rFonts w:ascii="GHEA Grapalat" w:hAnsi="GHEA Grapalat" w:cs="Sylfaen"/>
          <w:b/>
          <w:sz w:val="20"/>
          <w:lang w:val="es-ES"/>
        </w:rPr>
        <w:t>ԱՊԱՀՈՎՈՒՄԸ</w:t>
      </w:r>
      <w:r w:rsidRPr="005B02BB">
        <w:rPr>
          <w:rFonts w:ascii="GHEA Grapalat" w:hAnsi="GHEA Grapalat" w:cs="Times Armenian"/>
          <w:b/>
          <w:color w:val="FFFFFF"/>
          <w:sz w:val="20"/>
          <w:lang w:val="af-ZA"/>
        </w:rPr>
        <w:t xml:space="preserve"> </w:t>
      </w:r>
    </w:p>
    <w:p w14:paraId="19EAD4CF" w14:textId="77777777" w:rsidR="005F19E6" w:rsidRPr="005B02BB" w:rsidRDefault="005F19E6" w:rsidP="005F19E6">
      <w:pPr>
        <w:ind w:firstLine="567"/>
        <w:jc w:val="both"/>
        <w:rPr>
          <w:rFonts w:ascii="GHEA Grapalat" w:hAnsi="GHEA Grapalat"/>
          <w:b/>
          <w:sz w:val="20"/>
          <w:lang w:val="af-ZA"/>
        </w:rPr>
      </w:pPr>
    </w:p>
    <w:p w14:paraId="60F2B914" w14:textId="27B8FAD8" w:rsidR="005F19E6" w:rsidRPr="005B02BB" w:rsidRDefault="005F19E6" w:rsidP="005F19E6">
      <w:pPr>
        <w:ind w:firstLine="567"/>
        <w:jc w:val="both"/>
        <w:rPr>
          <w:rFonts w:ascii="GHEA Grapalat" w:hAnsi="GHEA Grapalat"/>
          <w:sz w:val="20"/>
          <w:szCs w:val="20"/>
          <w:lang w:val="af-ZA"/>
        </w:rPr>
      </w:pPr>
      <w:r w:rsidRPr="005B02BB">
        <w:rPr>
          <w:rFonts w:ascii="GHEA Grapalat" w:hAnsi="GHEA Grapalat"/>
          <w:sz w:val="20"/>
          <w:lang w:val="af-ZA"/>
        </w:rPr>
        <w:t xml:space="preserve">7.1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հայտով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կարգով </w:t>
      </w:r>
      <w:r w:rsidR="00F80D16" w:rsidRPr="00E90F3F">
        <w:rPr>
          <w:rFonts w:ascii="GHEA Grapalat" w:hAnsi="GHEA Grapalat" w:cs="Sylfaen"/>
          <w:b/>
          <w:sz w:val="20"/>
          <w:highlight w:val="yellow"/>
          <w:lang w:val="af-ZA"/>
        </w:rPr>
        <w:t>2</w:t>
      </w:r>
      <w:r w:rsidRPr="00E90F3F">
        <w:rPr>
          <w:rFonts w:ascii="GHEA Grapalat" w:hAnsi="GHEA Grapalat" w:cs="Sylfaen"/>
          <w:b/>
          <w:sz w:val="20"/>
          <w:highlight w:val="yellow"/>
          <w:lang w:val="af-ZA"/>
        </w:rPr>
        <w:t>-</w:t>
      </w:r>
      <w:r w:rsidRPr="00E90F3F">
        <w:rPr>
          <w:rFonts w:ascii="GHEA Grapalat" w:hAnsi="GHEA Grapalat" w:cs="Sylfaen"/>
          <w:b/>
          <w:sz w:val="20"/>
          <w:highlight w:val="yellow"/>
        </w:rPr>
        <w:t>րդ</w:t>
      </w:r>
      <w:r w:rsidRPr="00E90F3F">
        <w:rPr>
          <w:rFonts w:ascii="GHEA Grapalat" w:hAnsi="GHEA Grapalat" w:cs="Sylfaen"/>
          <w:b/>
          <w:sz w:val="20"/>
          <w:highlight w:val="yellow"/>
          <w:lang w:val="af-ZA"/>
        </w:rPr>
        <w:t xml:space="preserve"> </w:t>
      </w:r>
      <w:r w:rsidRPr="00E90F3F">
        <w:rPr>
          <w:rFonts w:ascii="GHEA Grapalat" w:hAnsi="GHEA Grapalat" w:cs="Sylfaen"/>
          <w:b/>
          <w:sz w:val="20"/>
          <w:highlight w:val="yellow"/>
        </w:rPr>
        <w:t>չափաբաժնի</w:t>
      </w:r>
      <w:r w:rsidRPr="00E90F3F">
        <w:rPr>
          <w:rFonts w:ascii="GHEA Grapalat" w:hAnsi="GHEA Grapalat" w:cs="Sylfaen"/>
          <w:b/>
          <w:sz w:val="20"/>
          <w:highlight w:val="yellow"/>
          <w:lang w:val="af-ZA"/>
        </w:rPr>
        <w:t xml:space="preserve"> </w:t>
      </w:r>
      <w:r w:rsidRPr="00E90F3F">
        <w:rPr>
          <w:rFonts w:ascii="GHEA Grapalat" w:hAnsi="GHEA Grapalat" w:cs="Sylfaen"/>
          <w:b/>
          <w:sz w:val="20"/>
          <w:highlight w:val="yellow"/>
        </w:rPr>
        <w:t>մասով</w:t>
      </w:r>
      <w:r w:rsidRPr="002A18E2">
        <w:rPr>
          <w:rFonts w:ascii="GHEA Grapalat" w:hAnsi="GHEA Grapalat" w:cs="Sylfaen"/>
          <w:b/>
          <w:sz w:val="20"/>
          <w:lang w:val="af-ZA"/>
        </w:rPr>
        <w:t xml:space="preserve"> </w:t>
      </w:r>
      <w:r w:rsidRPr="005B02BB">
        <w:rPr>
          <w:rFonts w:ascii="GHEA Grapalat" w:hAnsi="GHEA Grapalat" w:cs="Sylfaen"/>
          <w:bCs/>
          <w:sz w:val="20"/>
          <w:szCs w:val="20"/>
        </w:rPr>
        <w:t>ներկայացնում</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է</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հայտի</w:t>
      </w:r>
      <w:r w:rsidRPr="005B02BB">
        <w:rPr>
          <w:rFonts w:ascii="GHEA Grapalat" w:hAnsi="GHEA Grapalat" w:cs="Sylfaen"/>
          <w:bCs/>
          <w:sz w:val="20"/>
          <w:szCs w:val="20"/>
          <w:lang w:val="af-ZA"/>
        </w:rPr>
        <w:t xml:space="preserve"> </w:t>
      </w:r>
      <w:r w:rsidRPr="005B02BB">
        <w:rPr>
          <w:rFonts w:ascii="GHEA Grapalat" w:hAnsi="GHEA Grapalat" w:cs="Sylfaen"/>
          <w:bCs/>
          <w:sz w:val="20"/>
          <w:szCs w:val="20"/>
        </w:rPr>
        <w:t>ապահովում</w:t>
      </w:r>
      <w:r w:rsidRPr="005B02BB">
        <w:rPr>
          <w:rFonts w:ascii="GHEA Grapalat" w:hAnsi="GHEA Grapalat" w:cs="Sylfaen"/>
          <w:bCs/>
          <w:sz w:val="20"/>
          <w:szCs w:val="20"/>
          <w:lang w:val="af-ZA"/>
        </w:rPr>
        <w:t>:</w:t>
      </w:r>
      <w:r w:rsidRPr="005B02BB">
        <w:rPr>
          <w:rFonts w:ascii="GHEA Grapalat" w:hAnsi="GHEA Grapalat"/>
          <w:sz w:val="20"/>
          <w:szCs w:val="20"/>
          <w:lang w:val="af-ZA"/>
        </w:rPr>
        <w:t xml:space="preserve"> </w:t>
      </w:r>
    </w:p>
    <w:p w14:paraId="5AB310BA" w14:textId="77777777" w:rsidR="005F19E6" w:rsidRPr="005B02BB" w:rsidRDefault="005F19E6" w:rsidP="005F19E6">
      <w:pPr>
        <w:ind w:firstLine="567"/>
        <w:jc w:val="both"/>
        <w:rPr>
          <w:rFonts w:ascii="GHEA Grapalat" w:hAnsi="GHEA Grapalat" w:cs="Sylfaen"/>
          <w:sz w:val="20"/>
          <w:szCs w:val="20"/>
          <w:lang w:val="af-ZA"/>
        </w:rPr>
      </w:pPr>
      <w:r w:rsidRPr="00FF46A7">
        <w:rPr>
          <w:rFonts w:ascii="GHEA Grapalat" w:hAnsi="GHEA Grapalat" w:cs="Sylfaen"/>
          <w:b/>
          <w:sz w:val="20"/>
          <w:szCs w:val="20"/>
        </w:rPr>
        <w:t>Հայտի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ապահովումը</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ներկայացվում</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է</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բանկային</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երաշխիքի</w:t>
      </w:r>
      <w:r w:rsidRPr="00FF46A7">
        <w:rPr>
          <w:rFonts w:ascii="GHEA Grapalat" w:hAnsi="GHEA Grapalat" w:cs="Sylfaen"/>
          <w:b/>
          <w:sz w:val="20"/>
          <w:szCs w:val="20"/>
          <w:lang w:val="af-ZA"/>
        </w:rPr>
        <w:t xml:space="preserve"> (հավելված 3) </w:t>
      </w:r>
      <w:r w:rsidRPr="00FF46A7">
        <w:rPr>
          <w:rFonts w:ascii="GHEA Grapalat" w:hAnsi="GHEA Grapalat" w:cs="Sylfaen"/>
          <w:b/>
          <w:sz w:val="20"/>
          <w:szCs w:val="20"/>
        </w:rPr>
        <w:t>կամ</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կանխիկ</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փողի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ձևով</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որի</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չափը</w:t>
      </w:r>
      <w:r w:rsidRPr="00FF46A7">
        <w:rPr>
          <w:rFonts w:ascii="GHEA Grapalat" w:hAnsi="GHEA Grapalat" w:cs="Sylfaen"/>
          <w:b/>
          <w:sz w:val="20"/>
          <w:szCs w:val="20"/>
          <w:lang w:val="af-ZA"/>
        </w:rPr>
        <w:t xml:space="preserve"> </w:t>
      </w:r>
      <w:r w:rsidRPr="00FF46A7">
        <w:rPr>
          <w:rFonts w:ascii="GHEA Grapalat" w:hAnsi="GHEA Grapalat" w:cs="Sylfaen"/>
          <w:b/>
          <w:sz w:val="20"/>
          <w:szCs w:val="20"/>
        </w:rPr>
        <w:t>հավասար</w:t>
      </w:r>
      <w:r w:rsidRPr="00FF46A7">
        <w:rPr>
          <w:rFonts w:ascii="GHEA Grapalat" w:hAnsi="GHEA Grapalat" w:cs="Sylfaen"/>
          <w:b/>
          <w:sz w:val="20"/>
          <w:szCs w:val="20"/>
          <w:lang w:val="af-ZA"/>
        </w:rPr>
        <w:t xml:space="preserve"> </w:t>
      </w:r>
      <w:r w:rsidRPr="00FF46A7">
        <w:rPr>
          <w:rFonts w:ascii="GHEA Grapalat" w:hAnsi="GHEA Grapalat" w:cs="Sylfaen"/>
          <w:b/>
          <w:szCs w:val="20"/>
        </w:rPr>
        <w:t>է</w:t>
      </w:r>
      <w:r w:rsidRPr="00FF46A7">
        <w:rPr>
          <w:rFonts w:ascii="GHEA Grapalat" w:hAnsi="GHEA Grapalat" w:cs="Sylfaen"/>
          <w:b/>
          <w:szCs w:val="20"/>
          <w:lang w:val="af-ZA"/>
        </w:rPr>
        <w:t xml:space="preserve"> </w:t>
      </w:r>
      <w:r w:rsidRPr="00FF46A7">
        <w:rPr>
          <w:rFonts w:ascii="GHEA Grapalat" w:hAnsi="GHEA Grapalat" w:cs="Sylfaen"/>
          <w:b/>
          <w:szCs w:val="20"/>
          <w:lang w:val="hy-AM"/>
        </w:rPr>
        <w:t>գնման գնի</w:t>
      </w:r>
      <w:r w:rsidRPr="00FF46A7" w:rsidDel="00074278">
        <w:rPr>
          <w:rFonts w:ascii="GHEA Grapalat" w:hAnsi="GHEA Grapalat" w:cs="Sylfaen"/>
          <w:b/>
          <w:szCs w:val="20"/>
          <w:lang w:val="af-ZA"/>
        </w:rPr>
        <w:t xml:space="preserve"> </w:t>
      </w:r>
      <w:r w:rsidRPr="00FF46A7">
        <w:rPr>
          <w:rFonts w:ascii="GHEA Grapalat" w:hAnsi="GHEA Grapalat" w:cs="Sylfaen"/>
          <w:b/>
          <w:szCs w:val="20"/>
        </w:rPr>
        <w:t>հինգ</w:t>
      </w:r>
      <w:r w:rsidRPr="00FF46A7">
        <w:rPr>
          <w:rFonts w:ascii="GHEA Grapalat" w:hAnsi="GHEA Grapalat" w:cs="Sylfaen"/>
          <w:b/>
          <w:szCs w:val="20"/>
          <w:lang w:val="af-ZA"/>
        </w:rPr>
        <w:t xml:space="preserve"> </w:t>
      </w:r>
      <w:r w:rsidRPr="00FF46A7">
        <w:rPr>
          <w:rFonts w:ascii="GHEA Grapalat" w:hAnsi="GHEA Grapalat" w:cs="Sylfaen"/>
          <w:b/>
          <w:sz w:val="20"/>
          <w:szCs w:val="20"/>
        </w:rPr>
        <w:t>տոկոսին</w:t>
      </w:r>
      <w:r w:rsidRPr="005B02BB">
        <w:rPr>
          <w:rFonts w:ascii="GHEA Grapalat" w:hAnsi="GHEA Grapalat" w:cs="Sylfaen"/>
          <w:sz w:val="20"/>
          <w:szCs w:val="20"/>
          <w:lang w:val="af-ZA"/>
        </w:rPr>
        <w:t xml:space="preserve">: </w:t>
      </w:r>
      <w:r w:rsidRPr="00FF46A7">
        <w:rPr>
          <w:rFonts w:ascii="GHEA Grapalat" w:hAnsi="GHEA Grapalat" w:cs="Sylfaen"/>
          <w:b/>
          <w:bCs/>
          <w:sz w:val="20"/>
          <w:szCs w:val="20"/>
        </w:rPr>
        <w:t>Եթե</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մասնակցի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գնային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առաջարկը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գերազանցում</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է</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գնման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գինը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ապա</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հայտի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ապահովման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չափը</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հավասար</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է</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գնային</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առաջարկի</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հինգ</w:t>
      </w:r>
      <w:r w:rsidRPr="00FF46A7">
        <w:rPr>
          <w:rFonts w:ascii="GHEA Grapalat" w:hAnsi="GHEA Grapalat" w:cs="Sylfaen"/>
          <w:b/>
          <w:bCs/>
          <w:sz w:val="20"/>
          <w:szCs w:val="20"/>
          <w:lang w:val="af-ZA"/>
        </w:rPr>
        <w:t xml:space="preserve"> </w:t>
      </w:r>
      <w:r w:rsidRPr="00FF46A7">
        <w:rPr>
          <w:rFonts w:ascii="GHEA Grapalat" w:hAnsi="GHEA Grapalat" w:cs="Sylfaen"/>
          <w:b/>
          <w:bCs/>
          <w:sz w:val="20"/>
          <w:szCs w:val="20"/>
        </w:rPr>
        <w:t>տոկոսին</w:t>
      </w:r>
      <w:r w:rsidRPr="00FF46A7">
        <w:rPr>
          <w:rFonts w:ascii="GHEA Grapalat" w:hAnsi="GHEA Grapalat" w:cs="Sylfaen"/>
          <w:b/>
          <w:sz w:val="20"/>
          <w:szCs w:val="20"/>
          <w:lang w:val="af-ZA"/>
        </w:rPr>
        <w:t>:</w:t>
      </w:r>
      <w:r w:rsidRPr="005B02BB">
        <w:rPr>
          <w:rFonts w:ascii="GHEA Grapalat" w:hAnsi="GHEA Grapalat" w:cs="Sylfaen"/>
          <w:sz w:val="20"/>
          <w:szCs w:val="20"/>
          <w:lang w:val="af-ZA"/>
        </w:rPr>
        <w:t xml:space="preserve"> </w:t>
      </w:r>
      <w:r w:rsidRPr="005B02BB">
        <w:rPr>
          <w:rFonts w:ascii="GHEA Grapalat" w:hAnsi="GHEA Grapalat" w:cs="Sylfaen"/>
          <w:sz w:val="20"/>
          <w:szCs w:val="20"/>
        </w:rPr>
        <w:t>Ընդ</w:t>
      </w:r>
      <w:r w:rsidRPr="005B02BB">
        <w:rPr>
          <w:rFonts w:ascii="GHEA Grapalat" w:hAnsi="GHEA Grapalat" w:cs="Sylfaen"/>
          <w:sz w:val="20"/>
          <w:szCs w:val="20"/>
          <w:lang w:val="af-ZA"/>
        </w:rPr>
        <w:t xml:space="preserve"> </w:t>
      </w:r>
      <w:r w:rsidRPr="005B02BB">
        <w:rPr>
          <w:rFonts w:ascii="GHEA Grapalat" w:hAnsi="GHEA Grapalat" w:cs="Sylfaen"/>
          <w:sz w:val="20"/>
          <w:szCs w:val="20"/>
        </w:rPr>
        <w:t>որում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եթե</w:t>
      </w:r>
      <w:r w:rsidRPr="005B02BB">
        <w:rPr>
          <w:rFonts w:ascii="GHEA Grapalat" w:hAnsi="GHEA Grapalat" w:cs="Sylfaen"/>
          <w:sz w:val="20"/>
          <w:szCs w:val="20"/>
          <w:lang w:val="af-ZA"/>
        </w:rPr>
        <w:t xml:space="preserve"> </w:t>
      </w:r>
      <w:r w:rsidRPr="005B02BB">
        <w:rPr>
          <w:rFonts w:ascii="GHEA Grapalat" w:hAnsi="GHEA Grapalat" w:cs="Sylfaen"/>
          <w:sz w:val="20"/>
          <w:szCs w:val="20"/>
        </w:rPr>
        <w:t>մասնակիցը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հայտի</w:t>
      </w:r>
      <w:r w:rsidRPr="005B02BB">
        <w:rPr>
          <w:rFonts w:ascii="GHEA Grapalat" w:hAnsi="GHEA Grapalat" w:cs="Sylfaen"/>
          <w:sz w:val="20"/>
          <w:szCs w:val="20"/>
          <w:lang w:val="af-ZA"/>
        </w:rPr>
        <w:t xml:space="preserve"> </w:t>
      </w:r>
      <w:r w:rsidRPr="005B02BB">
        <w:rPr>
          <w:rFonts w:ascii="GHEA Grapalat" w:hAnsi="GHEA Grapalat" w:cs="Sylfaen"/>
          <w:sz w:val="20"/>
          <w:szCs w:val="20"/>
        </w:rPr>
        <w:t>ապահովումը</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ներկայացրել</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կետով</w:t>
      </w:r>
      <w:r w:rsidRPr="005B02BB">
        <w:rPr>
          <w:rFonts w:ascii="GHEA Grapalat" w:hAnsi="GHEA Grapalat" w:cs="Sylfaen"/>
          <w:sz w:val="20"/>
          <w:szCs w:val="20"/>
          <w:lang w:val="af-ZA"/>
        </w:rPr>
        <w:t xml:space="preserve"> </w:t>
      </w:r>
      <w:r w:rsidRPr="005B02BB">
        <w:rPr>
          <w:rFonts w:ascii="GHEA Grapalat" w:hAnsi="GHEA Grapalat" w:cs="Sylfaen"/>
          <w:sz w:val="20"/>
          <w:szCs w:val="20"/>
        </w:rPr>
        <w:t>սահմանված</w:t>
      </w:r>
      <w:r w:rsidRPr="005B02BB">
        <w:rPr>
          <w:rFonts w:ascii="GHEA Grapalat" w:hAnsi="GHEA Grapalat" w:cs="Sylfaen"/>
          <w:sz w:val="20"/>
          <w:szCs w:val="20"/>
          <w:lang w:val="af-ZA"/>
        </w:rPr>
        <w:t xml:space="preserve"> </w:t>
      </w:r>
      <w:r w:rsidRPr="005B02BB">
        <w:rPr>
          <w:rFonts w:ascii="GHEA Grapalat" w:hAnsi="GHEA Grapalat" w:cs="Sylfaen"/>
          <w:sz w:val="20"/>
          <w:szCs w:val="20"/>
        </w:rPr>
        <w:t>չափից</w:t>
      </w:r>
      <w:r w:rsidRPr="005B02BB">
        <w:rPr>
          <w:rFonts w:ascii="GHEA Grapalat" w:hAnsi="GHEA Grapalat" w:cs="Sylfaen"/>
          <w:sz w:val="20"/>
          <w:szCs w:val="20"/>
          <w:lang w:val="af-ZA"/>
        </w:rPr>
        <w:t xml:space="preserve"> </w:t>
      </w:r>
      <w:r w:rsidRPr="005B02BB">
        <w:rPr>
          <w:rFonts w:ascii="GHEA Grapalat" w:hAnsi="GHEA Grapalat" w:cs="Sylfaen"/>
          <w:sz w:val="20"/>
          <w:szCs w:val="20"/>
        </w:rPr>
        <w:t>ավելի</w:t>
      </w:r>
      <w:r w:rsidRPr="005B02BB">
        <w:rPr>
          <w:rFonts w:ascii="GHEA Grapalat" w:hAnsi="GHEA Grapalat" w:cs="Sylfaen"/>
          <w:sz w:val="20"/>
          <w:szCs w:val="20"/>
          <w:lang w:val="af-ZA"/>
        </w:rPr>
        <w:t xml:space="preserve">, </w:t>
      </w:r>
      <w:r w:rsidRPr="005B02BB">
        <w:rPr>
          <w:rFonts w:ascii="GHEA Grapalat" w:hAnsi="GHEA Grapalat" w:cs="Sylfaen"/>
          <w:sz w:val="20"/>
          <w:szCs w:val="20"/>
        </w:rPr>
        <w:t>ապա</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համարվում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հրավերի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բավարարող</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ենթակա</w:t>
      </w:r>
      <w:r w:rsidRPr="005B02BB">
        <w:rPr>
          <w:rFonts w:ascii="GHEA Grapalat" w:hAnsi="GHEA Grapalat" w:cs="Sylfaen"/>
          <w:sz w:val="20"/>
          <w:szCs w:val="20"/>
          <w:lang w:val="af-ZA"/>
        </w:rPr>
        <w:t xml:space="preserve"> </w:t>
      </w:r>
      <w:r w:rsidRPr="005B02BB">
        <w:rPr>
          <w:rFonts w:ascii="GHEA Grapalat" w:hAnsi="GHEA Grapalat" w:cs="Sylfaen"/>
          <w:sz w:val="20"/>
          <w:szCs w:val="20"/>
        </w:rPr>
        <w:t>չէ</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մերժման</w:t>
      </w:r>
      <w:r w:rsidRPr="005B02BB">
        <w:rPr>
          <w:rFonts w:ascii="GHEA Grapalat" w:hAnsi="GHEA Grapalat" w:cs="Sylfaen"/>
          <w:sz w:val="20"/>
          <w:szCs w:val="20"/>
          <w:lang w:val="af-ZA"/>
        </w:rPr>
        <w:t>:</w:t>
      </w:r>
    </w:p>
    <w:p w14:paraId="22958EF5" w14:textId="355D0954" w:rsidR="005F19E6" w:rsidRPr="005B02BB" w:rsidRDefault="005F19E6" w:rsidP="00F461B0">
      <w:pPr>
        <w:ind w:firstLine="567"/>
        <w:jc w:val="both"/>
        <w:rPr>
          <w:rFonts w:ascii="GHEA Grapalat" w:hAnsi="GHEA Grapalat"/>
          <w:sz w:val="20"/>
          <w:szCs w:val="20"/>
          <w:lang w:val="af-ZA"/>
        </w:rPr>
      </w:pPr>
      <w:r w:rsidRPr="00FF46A7">
        <w:rPr>
          <w:rFonts w:ascii="GHEA Grapalat" w:hAnsi="GHEA Grapalat"/>
          <w:b/>
          <w:sz w:val="20"/>
          <w:szCs w:val="20"/>
        </w:rPr>
        <w:t>Կանխիկ</w:t>
      </w:r>
      <w:r w:rsidRPr="00FF46A7">
        <w:rPr>
          <w:rFonts w:ascii="GHEA Grapalat" w:hAnsi="GHEA Grapalat"/>
          <w:b/>
          <w:sz w:val="20"/>
          <w:szCs w:val="20"/>
          <w:lang w:val="af-ZA"/>
        </w:rPr>
        <w:t xml:space="preserve"> </w:t>
      </w:r>
      <w:r w:rsidRPr="00FF46A7">
        <w:rPr>
          <w:rFonts w:ascii="GHEA Grapalat" w:hAnsi="GHEA Grapalat"/>
          <w:b/>
          <w:sz w:val="20"/>
          <w:szCs w:val="20"/>
        </w:rPr>
        <w:t>փողի</w:t>
      </w:r>
      <w:r w:rsidRPr="00FF46A7">
        <w:rPr>
          <w:rFonts w:ascii="GHEA Grapalat" w:hAnsi="GHEA Grapalat"/>
          <w:b/>
          <w:sz w:val="20"/>
          <w:szCs w:val="20"/>
          <w:lang w:val="af-ZA"/>
        </w:rPr>
        <w:t xml:space="preserve"> </w:t>
      </w:r>
      <w:r w:rsidRPr="00FF46A7">
        <w:rPr>
          <w:rFonts w:ascii="GHEA Grapalat" w:hAnsi="GHEA Grapalat"/>
          <w:b/>
          <w:sz w:val="20"/>
          <w:szCs w:val="20"/>
        </w:rPr>
        <w:t>ձևով</w:t>
      </w:r>
      <w:r w:rsidRPr="00FF46A7">
        <w:rPr>
          <w:rFonts w:ascii="GHEA Grapalat" w:hAnsi="GHEA Grapalat"/>
          <w:b/>
          <w:sz w:val="20"/>
          <w:szCs w:val="20"/>
          <w:lang w:val="af-ZA"/>
        </w:rPr>
        <w:t xml:space="preserve"> </w:t>
      </w:r>
      <w:r w:rsidRPr="00FF46A7">
        <w:rPr>
          <w:rFonts w:ascii="GHEA Grapalat" w:hAnsi="GHEA Grapalat"/>
          <w:b/>
          <w:sz w:val="20"/>
          <w:szCs w:val="20"/>
        </w:rPr>
        <w:t>ներկայացված</w:t>
      </w:r>
      <w:r w:rsidRPr="00FF46A7">
        <w:rPr>
          <w:rFonts w:ascii="GHEA Grapalat" w:hAnsi="GHEA Grapalat"/>
          <w:b/>
          <w:sz w:val="20"/>
          <w:szCs w:val="20"/>
          <w:lang w:val="af-ZA"/>
        </w:rPr>
        <w:t xml:space="preserve"> </w:t>
      </w:r>
      <w:r w:rsidRPr="00FF46A7">
        <w:rPr>
          <w:rFonts w:ascii="GHEA Grapalat" w:hAnsi="GHEA Grapalat"/>
          <w:b/>
          <w:sz w:val="20"/>
          <w:szCs w:val="20"/>
        </w:rPr>
        <w:t>հայտի</w:t>
      </w:r>
      <w:r w:rsidRPr="00FF46A7">
        <w:rPr>
          <w:rFonts w:ascii="GHEA Grapalat" w:hAnsi="GHEA Grapalat"/>
          <w:b/>
          <w:sz w:val="20"/>
          <w:szCs w:val="20"/>
          <w:lang w:val="af-ZA"/>
        </w:rPr>
        <w:t xml:space="preserve"> </w:t>
      </w:r>
      <w:r w:rsidRPr="00FF46A7">
        <w:rPr>
          <w:rFonts w:ascii="GHEA Grapalat" w:hAnsi="GHEA Grapalat"/>
          <w:b/>
          <w:sz w:val="20"/>
          <w:szCs w:val="20"/>
        </w:rPr>
        <w:t>ապահովումը</w:t>
      </w:r>
      <w:r w:rsidRPr="00FF46A7">
        <w:rPr>
          <w:rFonts w:ascii="GHEA Grapalat" w:hAnsi="GHEA Grapalat"/>
          <w:b/>
          <w:sz w:val="20"/>
          <w:szCs w:val="20"/>
          <w:lang w:val="af-ZA"/>
        </w:rPr>
        <w:t xml:space="preserve"> </w:t>
      </w:r>
      <w:r w:rsidRPr="00FF46A7">
        <w:rPr>
          <w:rFonts w:ascii="GHEA Grapalat" w:hAnsi="GHEA Grapalat"/>
          <w:b/>
          <w:sz w:val="20"/>
          <w:szCs w:val="20"/>
        </w:rPr>
        <w:t>պետք</w:t>
      </w:r>
      <w:r w:rsidRPr="00FF46A7">
        <w:rPr>
          <w:rFonts w:ascii="GHEA Grapalat" w:hAnsi="GHEA Grapalat"/>
          <w:b/>
          <w:sz w:val="20"/>
          <w:szCs w:val="20"/>
          <w:lang w:val="af-ZA"/>
        </w:rPr>
        <w:t xml:space="preserve"> </w:t>
      </w:r>
      <w:r w:rsidRPr="00FF46A7">
        <w:rPr>
          <w:rFonts w:ascii="GHEA Grapalat" w:hAnsi="GHEA Grapalat"/>
          <w:b/>
          <w:sz w:val="20"/>
          <w:szCs w:val="20"/>
        </w:rPr>
        <w:t>է</w:t>
      </w:r>
      <w:r w:rsidRPr="00FF46A7">
        <w:rPr>
          <w:rFonts w:ascii="GHEA Grapalat" w:hAnsi="GHEA Grapalat"/>
          <w:b/>
          <w:sz w:val="20"/>
          <w:szCs w:val="20"/>
          <w:lang w:val="af-ZA"/>
        </w:rPr>
        <w:t xml:space="preserve"> </w:t>
      </w:r>
      <w:r w:rsidRPr="00FF46A7">
        <w:rPr>
          <w:rFonts w:ascii="GHEA Grapalat" w:hAnsi="GHEA Grapalat"/>
          <w:b/>
          <w:sz w:val="20"/>
          <w:szCs w:val="20"/>
        </w:rPr>
        <w:t>փոխանցվի</w:t>
      </w:r>
      <w:r w:rsidRPr="00FF46A7">
        <w:rPr>
          <w:rFonts w:ascii="GHEA Grapalat" w:hAnsi="GHEA Grapalat"/>
          <w:b/>
          <w:sz w:val="20"/>
          <w:szCs w:val="20"/>
          <w:lang w:val="af-ZA"/>
        </w:rPr>
        <w:t xml:space="preserve"> </w:t>
      </w:r>
      <w:r w:rsidRPr="00FF46A7">
        <w:rPr>
          <w:rFonts w:ascii="GHEA Grapalat" w:hAnsi="GHEA Grapalat"/>
          <w:b/>
          <w:sz w:val="20"/>
          <w:szCs w:val="20"/>
        </w:rPr>
        <w:t>Կենտրոնական</w:t>
      </w:r>
      <w:r w:rsidR="00F461B0">
        <w:rPr>
          <w:rFonts w:ascii="GHEA Grapalat" w:hAnsi="GHEA Grapalat"/>
          <w:b/>
          <w:sz w:val="20"/>
          <w:szCs w:val="20"/>
          <w:lang w:val="af-ZA"/>
        </w:rPr>
        <w:t xml:space="preserve"> </w:t>
      </w:r>
      <w:r w:rsidRPr="00FF46A7">
        <w:rPr>
          <w:rFonts w:ascii="GHEA Grapalat" w:hAnsi="GHEA Grapalat"/>
          <w:b/>
          <w:sz w:val="20"/>
          <w:szCs w:val="20"/>
        </w:rPr>
        <w:t>գանձապետարանում</w:t>
      </w:r>
      <w:r w:rsidRPr="00FF46A7">
        <w:rPr>
          <w:rFonts w:ascii="GHEA Grapalat" w:hAnsi="GHEA Grapalat"/>
          <w:b/>
          <w:sz w:val="20"/>
          <w:szCs w:val="20"/>
          <w:lang w:val="af-ZA"/>
        </w:rPr>
        <w:t xml:space="preserve"> </w:t>
      </w:r>
      <w:r w:rsidRPr="00FF46A7">
        <w:rPr>
          <w:rFonts w:ascii="GHEA Grapalat" w:hAnsi="GHEA Grapalat"/>
          <w:b/>
          <w:sz w:val="20"/>
          <w:szCs w:val="20"/>
        </w:rPr>
        <w:t>լիազորված</w:t>
      </w:r>
      <w:r w:rsidRPr="00FF46A7">
        <w:rPr>
          <w:rFonts w:ascii="GHEA Grapalat" w:hAnsi="GHEA Grapalat"/>
          <w:b/>
          <w:sz w:val="20"/>
          <w:szCs w:val="20"/>
          <w:lang w:val="af-ZA"/>
        </w:rPr>
        <w:t xml:space="preserve"> </w:t>
      </w:r>
      <w:r w:rsidRPr="00FF46A7">
        <w:rPr>
          <w:rFonts w:ascii="GHEA Grapalat" w:hAnsi="GHEA Grapalat"/>
          <w:b/>
          <w:sz w:val="20"/>
          <w:szCs w:val="20"/>
        </w:rPr>
        <w:t>մարմնի</w:t>
      </w:r>
      <w:r w:rsidRPr="00FF46A7">
        <w:rPr>
          <w:rFonts w:ascii="GHEA Grapalat" w:hAnsi="GHEA Grapalat"/>
          <w:b/>
          <w:sz w:val="20"/>
          <w:szCs w:val="20"/>
          <w:lang w:val="af-ZA"/>
        </w:rPr>
        <w:t xml:space="preserve"> </w:t>
      </w:r>
      <w:r w:rsidRPr="00FF46A7">
        <w:rPr>
          <w:rFonts w:ascii="GHEA Grapalat" w:hAnsi="GHEA Grapalat"/>
          <w:b/>
          <w:sz w:val="20"/>
          <w:szCs w:val="20"/>
        </w:rPr>
        <w:t>անվամբ</w:t>
      </w:r>
      <w:r w:rsidRPr="00FF46A7">
        <w:rPr>
          <w:rFonts w:ascii="GHEA Grapalat" w:hAnsi="GHEA Grapalat"/>
          <w:b/>
          <w:sz w:val="20"/>
          <w:szCs w:val="20"/>
          <w:lang w:val="af-ZA"/>
        </w:rPr>
        <w:t xml:space="preserve"> </w:t>
      </w:r>
      <w:r w:rsidRPr="00FF46A7">
        <w:rPr>
          <w:rFonts w:ascii="GHEA Grapalat" w:hAnsi="GHEA Grapalat"/>
          <w:b/>
          <w:sz w:val="20"/>
          <w:szCs w:val="20"/>
        </w:rPr>
        <w:t>բացված</w:t>
      </w:r>
      <w:r w:rsidRPr="00FF46A7">
        <w:rPr>
          <w:rFonts w:ascii="GHEA Grapalat" w:hAnsi="GHEA Grapalat"/>
          <w:b/>
          <w:sz w:val="20"/>
          <w:szCs w:val="20"/>
          <w:lang w:val="af-ZA"/>
        </w:rPr>
        <w:t xml:space="preserve"> </w:t>
      </w:r>
      <w:r w:rsidRPr="00932B5A">
        <w:rPr>
          <w:rFonts w:ascii="GHEA Grapalat" w:hAnsi="GHEA Grapalat"/>
          <w:b/>
          <w:sz w:val="32"/>
          <w:lang w:val="af-ZA"/>
        </w:rPr>
        <w:t>«</w:t>
      </w:r>
      <w:r w:rsidRPr="00932B5A">
        <w:rPr>
          <w:rFonts w:ascii="GHEA Grapalat" w:hAnsi="GHEA Grapalat"/>
          <w:b/>
          <w:szCs w:val="20"/>
          <w:lang w:val="af-ZA"/>
        </w:rPr>
        <w:t>900008000466</w:t>
      </w:r>
      <w:r w:rsidRPr="00932B5A">
        <w:rPr>
          <w:rFonts w:ascii="GHEA Grapalat" w:hAnsi="GHEA Grapalat"/>
          <w:b/>
          <w:sz w:val="32"/>
          <w:lang w:val="af-ZA"/>
        </w:rPr>
        <w:t>»</w:t>
      </w:r>
      <w:r w:rsidRPr="00932B5A">
        <w:rPr>
          <w:rFonts w:ascii="GHEA Grapalat" w:hAnsi="GHEA Grapalat"/>
          <w:b/>
          <w:szCs w:val="20"/>
          <w:lang w:val="af-ZA"/>
        </w:rPr>
        <w:t xml:space="preserve"> </w:t>
      </w:r>
      <w:r w:rsidRPr="00FF46A7">
        <w:rPr>
          <w:rFonts w:ascii="GHEA Grapalat" w:hAnsi="GHEA Grapalat"/>
          <w:b/>
          <w:sz w:val="20"/>
          <w:szCs w:val="20"/>
        </w:rPr>
        <w:t>գանձապետական</w:t>
      </w:r>
      <w:r w:rsidRPr="00FF46A7">
        <w:rPr>
          <w:rFonts w:ascii="GHEA Grapalat" w:hAnsi="GHEA Grapalat"/>
          <w:b/>
          <w:sz w:val="20"/>
          <w:szCs w:val="20"/>
          <w:lang w:val="af-ZA"/>
        </w:rPr>
        <w:t xml:space="preserve"> </w:t>
      </w:r>
      <w:r w:rsidRPr="00FF46A7">
        <w:rPr>
          <w:rFonts w:ascii="GHEA Grapalat" w:hAnsi="GHEA Grapalat"/>
          <w:b/>
          <w:sz w:val="20"/>
          <w:szCs w:val="20"/>
        </w:rPr>
        <w:t>հաշվին</w:t>
      </w:r>
      <w:r w:rsidRPr="00FF46A7">
        <w:rPr>
          <w:rFonts w:ascii="GHEA Grapalat" w:hAnsi="GHEA Grapalat"/>
          <w:b/>
          <w:sz w:val="20"/>
          <w:szCs w:val="20"/>
          <w:lang w:val="af-ZA"/>
        </w:rPr>
        <w:t>,</w:t>
      </w:r>
      <w:r w:rsidRPr="005B02BB">
        <w:rPr>
          <w:rFonts w:ascii="GHEA Grapalat" w:hAnsi="GHEA Grapalat"/>
          <w:sz w:val="20"/>
          <w:szCs w:val="20"/>
          <w:lang w:val="af-ZA"/>
        </w:rPr>
        <w:t xml:space="preserve"> </w:t>
      </w:r>
      <w:r w:rsidRPr="005B02BB">
        <w:rPr>
          <w:rFonts w:ascii="GHEA Grapalat" w:hAnsi="GHEA Grapalat"/>
          <w:sz w:val="20"/>
          <w:szCs w:val="20"/>
        </w:rPr>
        <w:t>որը</w:t>
      </w:r>
      <w:r w:rsidRPr="005B02BB">
        <w:rPr>
          <w:rFonts w:ascii="GHEA Grapalat" w:hAnsi="GHEA Grapalat"/>
          <w:sz w:val="20"/>
          <w:szCs w:val="20"/>
          <w:lang w:val="af-ZA"/>
        </w:rPr>
        <w:t xml:space="preserve"> </w:t>
      </w:r>
      <w:r w:rsidRPr="005B02BB">
        <w:rPr>
          <w:rFonts w:ascii="GHEA Grapalat" w:hAnsi="GHEA Grapalat"/>
          <w:sz w:val="20"/>
          <w:szCs w:val="20"/>
        </w:rPr>
        <w:t>ենթակա</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վերադարձման</w:t>
      </w:r>
      <w:r w:rsidRPr="005B02BB">
        <w:rPr>
          <w:rFonts w:ascii="GHEA Grapalat" w:hAnsi="GHEA Grapalat"/>
          <w:sz w:val="20"/>
          <w:szCs w:val="20"/>
          <w:lang w:val="af-ZA"/>
        </w:rPr>
        <w:t xml:space="preserve"> </w:t>
      </w:r>
      <w:r w:rsidRPr="005B02BB">
        <w:rPr>
          <w:rFonts w:ascii="GHEA Grapalat" w:hAnsi="GHEA Grapalat"/>
          <w:sz w:val="20"/>
          <w:szCs w:val="20"/>
        </w:rPr>
        <w:t>այն</w:t>
      </w:r>
      <w:r w:rsidRPr="005B02BB">
        <w:rPr>
          <w:rFonts w:ascii="GHEA Grapalat" w:hAnsi="GHEA Grapalat"/>
          <w:sz w:val="20"/>
          <w:szCs w:val="20"/>
          <w:lang w:val="af-ZA"/>
        </w:rPr>
        <w:t xml:space="preserve"> </w:t>
      </w:r>
      <w:r w:rsidRPr="005B02BB">
        <w:rPr>
          <w:rFonts w:ascii="GHEA Grapalat" w:hAnsi="GHEA Grapalat"/>
          <w:sz w:val="20"/>
          <w:szCs w:val="20"/>
        </w:rPr>
        <w:t>ներկայացրած</w:t>
      </w:r>
      <w:r w:rsidRPr="005B02BB">
        <w:rPr>
          <w:rFonts w:ascii="GHEA Grapalat" w:hAnsi="GHEA Grapalat"/>
          <w:sz w:val="20"/>
          <w:szCs w:val="20"/>
          <w:lang w:val="af-ZA"/>
        </w:rPr>
        <w:t xml:space="preserve"> </w:t>
      </w:r>
      <w:r w:rsidRPr="005B02BB">
        <w:rPr>
          <w:rFonts w:ascii="GHEA Grapalat" w:hAnsi="GHEA Grapalat"/>
          <w:sz w:val="20"/>
          <w:szCs w:val="20"/>
        </w:rPr>
        <w:t>մասնակցին</w:t>
      </w:r>
      <w:r w:rsidRPr="005B02BB">
        <w:rPr>
          <w:rFonts w:ascii="GHEA Grapalat" w:hAnsi="GHEA Grapalat"/>
          <w:sz w:val="20"/>
          <w:szCs w:val="20"/>
          <w:lang w:val="af-ZA"/>
        </w:rPr>
        <w:t xml:space="preserve">` </w:t>
      </w:r>
      <w:r w:rsidRPr="005B02BB">
        <w:rPr>
          <w:rFonts w:ascii="GHEA Grapalat" w:hAnsi="GHEA Grapalat"/>
          <w:sz w:val="20"/>
          <w:szCs w:val="20"/>
        </w:rPr>
        <w:t>բացառությամբ</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1-</w:t>
      </w:r>
      <w:r w:rsidRPr="005B02BB">
        <w:rPr>
          <w:rFonts w:ascii="GHEA Grapalat" w:hAnsi="GHEA Grapalat"/>
          <w:sz w:val="20"/>
          <w:szCs w:val="20"/>
        </w:rPr>
        <w:t>ին</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7.3 </w:t>
      </w:r>
      <w:r w:rsidRPr="005B02BB">
        <w:rPr>
          <w:rFonts w:ascii="GHEA Grapalat" w:hAnsi="GHEA Grapalat"/>
          <w:sz w:val="20"/>
          <w:szCs w:val="20"/>
        </w:rPr>
        <w:t>կետով</w:t>
      </w:r>
      <w:r w:rsidRPr="005B02BB">
        <w:rPr>
          <w:rFonts w:ascii="GHEA Grapalat" w:hAnsi="GHEA Grapalat"/>
          <w:sz w:val="20"/>
          <w:szCs w:val="20"/>
          <w:lang w:val="af-ZA"/>
        </w:rPr>
        <w:t xml:space="preserve"> </w:t>
      </w:r>
      <w:r w:rsidRPr="005B02BB">
        <w:rPr>
          <w:rFonts w:ascii="GHEA Grapalat" w:hAnsi="GHEA Grapalat"/>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դեպքերի</w:t>
      </w:r>
      <w:r w:rsidRPr="005B02BB">
        <w:rPr>
          <w:rFonts w:ascii="GHEA Grapalat" w:hAnsi="GHEA Grapalat"/>
          <w:sz w:val="20"/>
          <w:szCs w:val="20"/>
          <w:lang w:val="af-ZA"/>
        </w:rPr>
        <w:t xml:space="preserve">: </w:t>
      </w:r>
      <w:r w:rsidRPr="005B02BB">
        <w:rPr>
          <w:rFonts w:ascii="GHEA Grapalat" w:hAnsi="GHEA Grapalat"/>
          <w:sz w:val="20"/>
          <w:szCs w:val="20"/>
        </w:rPr>
        <w:t>Ընդ</w:t>
      </w:r>
      <w:r w:rsidRPr="005B02BB">
        <w:rPr>
          <w:rFonts w:ascii="GHEA Grapalat" w:hAnsi="GHEA Grapalat"/>
          <w:sz w:val="20"/>
          <w:szCs w:val="20"/>
          <w:lang w:val="af-ZA"/>
        </w:rPr>
        <w:t xml:space="preserve"> </w:t>
      </w:r>
      <w:r w:rsidRPr="005B02BB">
        <w:rPr>
          <w:rFonts w:ascii="GHEA Grapalat" w:hAnsi="GHEA Grapalat"/>
          <w:sz w:val="20"/>
          <w:szCs w:val="20"/>
        </w:rPr>
        <w:t>որում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կնքվելու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ընթացակարգը</w:t>
      </w:r>
      <w:r w:rsidRPr="005B02BB">
        <w:rPr>
          <w:rFonts w:ascii="GHEA Grapalat" w:hAnsi="GHEA Grapalat"/>
          <w:sz w:val="20"/>
          <w:szCs w:val="20"/>
          <w:lang w:val="af-ZA"/>
        </w:rPr>
        <w:t xml:space="preserve"> </w:t>
      </w:r>
      <w:r w:rsidRPr="005B02BB">
        <w:rPr>
          <w:rFonts w:ascii="GHEA Grapalat" w:hAnsi="GHEA Grapalat"/>
          <w:sz w:val="20"/>
          <w:szCs w:val="20"/>
        </w:rPr>
        <w:t>չկայացած</w:t>
      </w:r>
      <w:r w:rsidRPr="005B02BB">
        <w:rPr>
          <w:rFonts w:ascii="GHEA Grapalat" w:hAnsi="GHEA Grapalat"/>
          <w:sz w:val="20"/>
          <w:szCs w:val="20"/>
          <w:lang w:val="af-ZA"/>
        </w:rPr>
        <w:t xml:space="preserve"> </w:t>
      </w:r>
      <w:r w:rsidRPr="005B02BB">
        <w:rPr>
          <w:rFonts w:ascii="GHEA Grapalat" w:hAnsi="GHEA Grapalat"/>
          <w:sz w:val="20"/>
          <w:szCs w:val="20"/>
        </w:rPr>
        <w:t>հայտարարվելու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անգործության</w:t>
      </w:r>
      <w:r w:rsidRPr="005B02BB">
        <w:rPr>
          <w:rFonts w:ascii="GHEA Grapalat" w:hAnsi="GHEA Grapalat"/>
          <w:sz w:val="20"/>
          <w:szCs w:val="20"/>
          <w:lang w:val="af-ZA"/>
        </w:rPr>
        <w:t xml:space="preserve"> </w:t>
      </w:r>
      <w:r w:rsidRPr="005B02BB">
        <w:rPr>
          <w:rFonts w:ascii="GHEA Grapalat" w:hAnsi="GHEA Grapalat"/>
          <w:sz w:val="20"/>
          <w:szCs w:val="20"/>
        </w:rPr>
        <w:t>ժամկետն</w:t>
      </w:r>
      <w:r w:rsidRPr="005B02BB">
        <w:rPr>
          <w:rFonts w:ascii="GHEA Grapalat" w:hAnsi="GHEA Grapalat"/>
          <w:sz w:val="20"/>
          <w:szCs w:val="20"/>
          <w:lang w:val="af-ZA"/>
        </w:rPr>
        <w:t xml:space="preserve"> </w:t>
      </w:r>
      <w:r w:rsidRPr="005B02BB">
        <w:rPr>
          <w:rFonts w:ascii="GHEA Grapalat" w:hAnsi="GHEA Grapalat"/>
          <w:sz w:val="20"/>
          <w:szCs w:val="20"/>
        </w:rPr>
        <w:t>ավարտվելուն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ընթացակարգի</w:t>
      </w:r>
      <w:r w:rsidRPr="005B02BB">
        <w:rPr>
          <w:rFonts w:ascii="GHEA Grapalat" w:hAnsi="GHEA Grapalat"/>
          <w:sz w:val="20"/>
          <w:szCs w:val="20"/>
          <w:lang w:val="af-ZA"/>
        </w:rPr>
        <w:t xml:space="preserve"> </w:t>
      </w:r>
      <w:r w:rsidRPr="005B02BB">
        <w:rPr>
          <w:rFonts w:ascii="GHEA Grapalat" w:hAnsi="GHEA Grapalat"/>
          <w:sz w:val="20"/>
          <w:szCs w:val="20"/>
        </w:rPr>
        <w:t>արդյունքները</w:t>
      </w:r>
      <w:r w:rsidRPr="005B02BB">
        <w:rPr>
          <w:rFonts w:ascii="GHEA Grapalat" w:hAnsi="GHEA Grapalat"/>
          <w:sz w:val="20"/>
          <w:szCs w:val="20"/>
          <w:lang w:val="af-ZA"/>
        </w:rPr>
        <w:t xml:space="preserve"> </w:t>
      </w:r>
      <w:r w:rsidRPr="005B02BB">
        <w:rPr>
          <w:rFonts w:ascii="GHEA Grapalat" w:hAnsi="GHEA Grapalat"/>
          <w:sz w:val="20"/>
          <w:szCs w:val="20"/>
        </w:rPr>
        <w:t>բողոքարկված</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Բողոքի</w:t>
      </w:r>
      <w:r w:rsidRPr="005B02BB">
        <w:rPr>
          <w:rFonts w:ascii="GHEA Grapalat" w:hAnsi="GHEA Grapalat"/>
          <w:sz w:val="20"/>
          <w:szCs w:val="20"/>
          <w:lang w:val="af-ZA"/>
        </w:rPr>
        <w:t xml:space="preserve"> </w:t>
      </w:r>
      <w:r w:rsidRPr="005B02BB">
        <w:rPr>
          <w:rFonts w:ascii="GHEA Grapalat" w:hAnsi="GHEA Grapalat"/>
          <w:sz w:val="20"/>
          <w:szCs w:val="20"/>
        </w:rPr>
        <w:t>առկայության</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գնման</w:t>
      </w:r>
      <w:r w:rsidRPr="005B02BB">
        <w:rPr>
          <w:rFonts w:ascii="GHEA Grapalat" w:hAnsi="GHEA Grapalat"/>
          <w:sz w:val="20"/>
          <w:szCs w:val="20"/>
          <w:lang w:val="af-ZA"/>
        </w:rPr>
        <w:t xml:space="preserve"> </w:t>
      </w:r>
      <w:r w:rsidRPr="005B02BB">
        <w:rPr>
          <w:rFonts w:ascii="GHEA Grapalat" w:hAnsi="GHEA Grapalat"/>
          <w:sz w:val="20"/>
          <w:szCs w:val="20"/>
        </w:rPr>
        <w:t>ընթացակարգը</w:t>
      </w:r>
      <w:r w:rsidRPr="005B02BB">
        <w:rPr>
          <w:rFonts w:ascii="GHEA Grapalat" w:hAnsi="GHEA Grapalat"/>
          <w:sz w:val="20"/>
          <w:szCs w:val="20"/>
          <w:lang w:val="af-ZA"/>
        </w:rPr>
        <w:t xml:space="preserve"> </w:t>
      </w:r>
      <w:r w:rsidRPr="005B02BB">
        <w:rPr>
          <w:rFonts w:ascii="GHEA Grapalat" w:hAnsi="GHEA Grapalat"/>
          <w:sz w:val="20"/>
          <w:szCs w:val="20"/>
        </w:rPr>
        <w:t>չկայացած</w:t>
      </w:r>
      <w:r w:rsidRPr="005B02BB">
        <w:rPr>
          <w:rFonts w:ascii="GHEA Grapalat" w:hAnsi="GHEA Grapalat"/>
          <w:sz w:val="20"/>
          <w:szCs w:val="20"/>
          <w:lang w:val="af-ZA"/>
        </w:rPr>
        <w:t xml:space="preserve"> </w:t>
      </w:r>
      <w:r w:rsidRPr="005B02BB">
        <w:rPr>
          <w:rFonts w:ascii="GHEA Grapalat" w:hAnsi="GHEA Grapalat"/>
          <w:sz w:val="20"/>
          <w:szCs w:val="20"/>
        </w:rPr>
        <w:t>հայտարարելու</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sz w:val="20"/>
          <w:szCs w:val="20"/>
        </w:rPr>
        <w:t>գնահատող</w:t>
      </w:r>
      <w:r w:rsidRPr="005B02BB">
        <w:rPr>
          <w:rFonts w:ascii="GHEA Grapalat" w:hAnsi="GHEA Grapalat"/>
          <w:sz w:val="20"/>
          <w:szCs w:val="20"/>
          <w:lang w:val="af-ZA"/>
        </w:rPr>
        <w:t xml:space="preserve"> </w:t>
      </w:r>
      <w:r w:rsidRPr="005B02BB">
        <w:rPr>
          <w:rFonts w:ascii="GHEA Grapalat" w:hAnsi="GHEA Grapalat"/>
          <w:sz w:val="20"/>
          <w:szCs w:val="20"/>
        </w:rPr>
        <w:t>հանձնաժողովի</w:t>
      </w:r>
      <w:r w:rsidRPr="005B02BB">
        <w:rPr>
          <w:rFonts w:ascii="GHEA Grapalat" w:hAnsi="GHEA Grapalat"/>
          <w:sz w:val="20"/>
          <w:szCs w:val="20"/>
          <w:lang w:val="af-ZA"/>
        </w:rPr>
        <w:t xml:space="preserve"> </w:t>
      </w:r>
      <w:r w:rsidRPr="005B02BB">
        <w:rPr>
          <w:rFonts w:ascii="GHEA Grapalat" w:hAnsi="GHEA Grapalat"/>
          <w:sz w:val="20"/>
          <w:szCs w:val="20"/>
        </w:rPr>
        <w:t>որոշումն</w:t>
      </w:r>
      <w:r w:rsidRPr="005B02BB">
        <w:rPr>
          <w:rFonts w:ascii="GHEA Grapalat" w:hAnsi="GHEA Grapalat"/>
          <w:sz w:val="20"/>
          <w:szCs w:val="20"/>
          <w:lang w:val="af-ZA"/>
        </w:rPr>
        <w:t xml:space="preserve"> </w:t>
      </w:r>
      <w:r w:rsidRPr="005B02BB">
        <w:rPr>
          <w:rFonts w:ascii="GHEA Grapalat" w:hAnsi="GHEA Grapalat"/>
          <w:sz w:val="20"/>
          <w:szCs w:val="20"/>
        </w:rPr>
        <w:t>անփոփոխ</w:t>
      </w:r>
      <w:r w:rsidRPr="005B02BB">
        <w:rPr>
          <w:rFonts w:ascii="GHEA Grapalat" w:hAnsi="GHEA Grapalat"/>
          <w:sz w:val="20"/>
          <w:szCs w:val="20"/>
          <w:lang w:val="af-ZA"/>
        </w:rPr>
        <w:t xml:space="preserve"> </w:t>
      </w:r>
      <w:r w:rsidRPr="005B02BB">
        <w:rPr>
          <w:rFonts w:ascii="GHEA Grapalat" w:hAnsi="GHEA Grapalat"/>
          <w:sz w:val="20"/>
          <w:szCs w:val="20"/>
        </w:rPr>
        <w:t>թողնելու</w:t>
      </w:r>
      <w:r w:rsidRPr="005B02BB">
        <w:rPr>
          <w:rFonts w:ascii="GHEA Grapalat" w:hAnsi="GHEA Grapalat"/>
          <w:sz w:val="20"/>
          <w:szCs w:val="20"/>
          <w:lang w:val="af-ZA"/>
        </w:rPr>
        <w:t xml:space="preserve"> </w:t>
      </w:r>
      <w:r w:rsidRPr="005B02BB">
        <w:rPr>
          <w:rFonts w:ascii="GHEA Grapalat" w:hAnsi="GHEA Grapalat"/>
          <w:sz w:val="20"/>
          <w:szCs w:val="20"/>
        </w:rPr>
        <w:t>մասին</w:t>
      </w:r>
      <w:r w:rsidRPr="005B02BB">
        <w:rPr>
          <w:rFonts w:ascii="GHEA Grapalat" w:hAnsi="GHEA Grapalat"/>
          <w:sz w:val="20"/>
          <w:szCs w:val="20"/>
          <w:lang w:val="af-ZA"/>
        </w:rPr>
        <w:t xml:space="preserve"> </w:t>
      </w:r>
      <w:r w:rsidRPr="005B02BB">
        <w:rPr>
          <w:rFonts w:ascii="GHEA Grapalat" w:hAnsi="GHEA Grapalat"/>
          <w:sz w:val="20"/>
          <w:szCs w:val="20"/>
        </w:rPr>
        <w:t>դատարանի</w:t>
      </w:r>
      <w:r w:rsidRPr="005B02BB">
        <w:rPr>
          <w:rFonts w:ascii="GHEA Grapalat" w:hAnsi="GHEA Grapalat"/>
          <w:sz w:val="20"/>
          <w:szCs w:val="20"/>
          <w:lang w:val="af-ZA"/>
        </w:rPr>
        <w:t xml:space="preserve"> </w:t>
      </w:r>
      <w:r w:rsidRPr="005B02BB">
        <w:rPr>
          <w:rFonts w:ascii="GHEA Grapalat" w:hAnsi="GHEA Grapalat"/>
          <w:sz w:val="20"/>
          <w:szCs w:val="20"/>
        </w:rPr>
        <w:t>եզրափակիչ</w:t>
      </w:r>
      <w:r w:rsidRPr="005B02BB">
        <w:rPr>
          <w:rFonts w:ascii="GHEA Grapalat" w:hAnsi="GHEA Grapalat"/>
          <w:sz w:val="20"/>
          <w:szCs w:val="20"/>
          <w:lang w:val="af-ZA"/>
        </w:rPr>
        <w:t xml:space="preserve"> </w:t>
      </w:r>
      <w:r w:rsidRPr="005B02BB">
        <w:rPr>
          <w:rFonts w:ascii="GHEA Grapalat" w:hAnsi="GHEA Grapalat"/>
          <w:sz w:val="20"/>
          <w:szCs w:val="20"/>
        </w:rPr>
        <w:t>դատական</w:t>
      </w:r>
      <w:r w:rsidRPr="005B02BB">
        <w:rPr>
          <w:rFonts w:ascii="GHEA Grapalat" w:hAnsi="GHEA Grapalat"/>
          <w:sz w:val="20"/>
          <w:szCs w:val="20"/>
          <w:lang w:val="af-ZA"/>
        </w:rPr>
        <w:t xml:space="preserve"> </w:t>
      </w:r>
      <w:r w:rsidRPr="005B02BB">
        <w:rPr>
          <w:rFonts w:ascii="GHEA Grapalat" w:hAnsi="GHEA Grapalat"/>
          <w:sz w:val="20"/>
          <w:szCs w:val="20"/>
        </w:rPr>
        <w:t>ակտն</w:t>
      </w:r>
      <w:r w:rsidRPr="005B02BB">
        <w:rPr>
          <w:rFonts w:ascii="GHEA Grapalat" w:hAnsi="GHEA Grapalat"/>
          <w:sz w:val="20"/>
          <w:szCs w:val="20"/>
          <w:lang w:val="af-ZA"/>
        </w:rPr>
        <w:t xml:space="preserve"> </w:t>
      </w:r>
      <w:r w:rsidRPr="005B02BB">
        <w:rPr>
          <w:rFonts w:ascii="GHEA Grapalat" w:hAnsi="GHEA Grapalat"/>
          <w:sz w:val="20"/>
          <w:szCs w:val="20"/>
        </w:rPr>
        <w:t>օրինական</w:t>
      </w:r>
      <w:r w:rsidRPr="005B02BB">
        <w:rPr>
          <w:rFonts w:ascii="GHEA Grapalat" w:hAnsi="GHEA Grapalat"/>
          <w:sz w:val="20"/>
          <w:szCs w:val="20"/>
          <w:lang w:val="af-ZA"/>
        </w:rPr>
        <w:t xml:space="preserve"> </w:t>
      </w:r>
      <w:r w:rsidRPr="005B02BB">
        <w:rPr>
          <w:rFonts w:ascii="GHEA Grapalat" w:hAnsi="GHEA Grapalat"/>
          <w:sz w:val="20"/>
          <w:szCs w:val="20"/>
        </w:rPr>
        <w:t>ուժի</w:t>
      </w:r>
      <w:r w:rsidRPr="005B02BB">
        <w:rPr>
          <w:rFonts w:ascii="GHEA Grapalat" w:hAnsi="GHEA Grapalat"/>
          <w:sz w:val="20"/>
          <w:szCs w:val="20"/>
          <w:lang w:val="af-ZA"/>
        </w:rPr>
        <w:t xml:space="preserve"> </w:t>
      </w:r>
      <w:r w:rsidRPr="005B02BB">
        <w:rPr>
          <w:rFonts w:ascii="GHEA Grapalat" w:hAnsi="GHEA Grapalat"/>
          <w:sz w:val="20"/>
          <w:szCs w:val="20"/>
        </w:rPr>
        <w:t>մեջ</w:t>
      </w:r>
      <w:r w:rsidRPr="005B02BB">
        <w:rPr>
          <w:rFonts w:ascii="GHEA Grapalat" w:hAnsi="GHEA Grapalat"/>
          <w:sz w:val="20"/>
          <w:szCs w:val="20"/>
          <w:lang w:val="af-ZA"/>
        </w:rPr>
        <w:t xml:space="preserve"> </w:t>
      </w:r>
      <w:r w:rsidRPr="005B02BB">
        <w:rPr>
          <w:rFonts w:ascii="GHEA Grapalat" w:hAnsi="GHEA Grapalat"/>
          <w:sz w:val="20"/>
          <w:szCs w:val="20"/>
        </w:rPr>
        <w:t>մտնելու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w:t>
      </w:r>
    </w:p>
    <w:p w14:paraId="5E9A093F" w14:textId="77777777" w:rsidR="005F19E6" w:rsidRPr="005B02BB" w:rsidRDefault="005F19E6" w:rsidP="005F19E6">
      <w:pPr>
        <w:shd w:val="clear" w:color="auto" w:fill="FFFFFF"/>
        <w:ind w:firstLine="375"/>
        <w:jc w:val="both"/>
        <w:rPr>
          <w:rFonts w:ascii="GHEA Grapalat" w:hAnsi="GHEA Grapalat"/>
          <w:sz w:val="20"/>
          <w:szCs w:val="20"/>
          <w:lang w:val="hy-AM"/>
        </w:rPr>
      </w:pPr>
      <w:r w:rsidRPr="007F0169">
        <w:rPr>
          <w:rFonts w:ascii="GHEA Grapalat" w:hAnsi="GHEA Grapalat"/>
          <w:b/>
          <w:sz w:val="20"/>
          <w:szCs w:val="20"/>
        </w:rPr>
        <w:t>Եթե</w:t>
      </w:r>
      <w:r w:rsidRPr="007F0169">
        <w:rPr>
          <w:rFonts w:ascii="GHEA Grapalat" w:hAnsi="GHEA Grapalat"/>
          <w:b/>
          <w:sz w:val="20"/>
          <w:szCs w:val="20"/>
          <w:lang w:val="af-ZA"/>
        </w:rPr>
        <w:t xml:space="preserve"> </w:t>
      </w:r>
      <w:r w:rsidRPr="007F0169">
        <w:rPr>
          <w:rFonts w:ascii="GHEA Grapalat" w:hAnsi="GHEA Grapalat"/>
          <w:b/>
          <w:sz w:val="20"/>
          <w:szCs w:val="20"/>
        </w:rPr>
        <w:t>գնման</w:t>
      </w:r>
      <w:r w:rsidRPr="007F0169">
        <w:rPr>
          <w:rFonts w:ascii="GHEA Grapalat" w:hAnsi="GHEA Grapalat"/>
          <w:b/>
          <w:sz w:val="20"/>
          <w:szCs w:val="20"/>
          <w:lang w:val="af-ZA"/>
        </w:rPr>
        <w:t xml:space="preserve"> </w:t>
      </w:r>
      <w:r w:rsidRPr="007F0169">
        <w:rPr>
          <w:rFonts w:ascii="GHEA Grapalat" w:hAnsi="GHEA Grapalat"/>
          <w:b/>
          <w:sz w:val="20"/>
          <w:szCs w:val="20"/>
        </w:rPr>
        <w:t>ընթացակարգը</w:t>
      </w:r>
      <w:r w:rsidRPr="007F0169">
        <w:rPr>
          <w:rFonts w:ascii="GHEA Grapalat" w:hAnsi="GHEA Grapalat"/>
          <w:b/>
          <w:sz w:val="20"/>
          <w:szCs w:val="20"/>
          <w:lang w:val="af-ZA"/>
        </w:rPr>
        <w:t xml:space="preserve"> </w:t>
      </w:r>
      <w:r w:rsidRPr="007F0169">
        <w:rPr>
          <w:rFonts w:ascii="GHEA Grapalat" w:hAnsi="GHEA Grapalat"/>
          <w:b/>
          <w:sz w:val="20"/>
          <w:szCs w:val="20"/>
        </w:rPr>
        <w:t>կազմակերպվում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lang w:val="hy-AM"/>
        </w:rPr>
        <w:t>Օ</w:t>
      </w:r>
      <w:r w:rsidRPr="007F0169">
        <w:rPr>
          <w:rFonts w:ascii="GHEA Grapalat" w:hAnsi="GHEA Grapalat"/>
          <w:b/>
          <w:sz w:val="20"/>
          <w:szCs w:val="20"/>
        </w:rPr>
        <w:t>րենքի</w:t>
      </w:r>
      <w:r w:rsidRPr="007F0169">
        <w:rPr>
          <w:rFonts w:ascii="GHEA Grapalat" w:hAnsi="GHEA Grapalat"/>
          <w:b/>
          <w:sz w:val="20"/>
          <w:szCs w:val="20"/>
          <w:lang w:val="af-ZA"/>
        </w:rPr>
        <w:t xml:space="preserve"> 15-</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հոդվածի</w:t>
      </w:r>
      <w:r w:rsidRPr="007F0169">
        <w:rPr>
          <w:rFonts w:ascii="GHEA Grapalat" w:hAnsi="GHEA Grapalat"/>
          <w:b/>
          <w:sz w:val="20"/>
          <w:szCs w:val="20"/>
          <w:lang w:val="af-ZA"/>
        </w:rPr>
        <w:t xml:space="preserve"> 6-</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մասի</w:t>
      </w:r>
      <w:r w:rsidRPr="007F0169">
        <w:rPr>
          <w:rFonts w:ascii="GHEA Grapalat" w:hAnsi="GHEA Grapalat"/>
          <w:b/>
          <w:sz w:val="20"/>
          <w:szCs w:val="20"/>
          <w:lang w:val="af-ZA"/>
        </w:rPr>
        <w:t xml:space="preserve"> 2-</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կետի</w:t>
      </w:r>
      <w:r w:rsidRPr="007F0169">
        <w:rPr>
          <w:rFonts w:ascii="GHEA Grapalat" w:hAnsi="GHEA Grapalat"/>
          <w:b/>
          <w:sz w:val="20"/>
          <w:szCs w:val="20"/>
          <w:lang w:val="af-ZA"/>
        </w:rPr>
        <w:t xml:space="preserve"> </w:t>
      </w:r>
      <w:r w:rsidRPr="007F0169">
        <w:rPr>
          <w:rFonts w:ascii="GHEA Grapalat" w:hAnsi="GHEA Grapalat"/>
          <w:b/>
          <w:sz w:val="20"/>
          <w:szCs w:val="20"/>
        </w:rPr>
        <w:t>հիման</w:t>
      </w:r>
      <w:r w:rsidRPr="007F0169">
        <w:rPr>
          <w:rFonts w:ascii="GHEA Grapalat" w:hAnsi="GHEA Grapalat"/>
          <w:b/>
          <w:sz w:val="20"/>
          <w:szCs w:val="20"/>
          <w:lang w:val="af-ZA"/>
        </w:rPr>
        <w:t xml:space="preserve"> </w:t>
      </w:r>
      <w:r w:rsidRPr="007F0169">
        <w:rPr>
          <w:rFonts w:ascii="GHEA Grapalat" w:hAnsi="GHEA Grapalat"/>
          <w:b/>
          <w:sz w:val="20"/>
          <w:szCs w:val="20"/>
        </w:rPr>
        <w:t>վրա</w:t>
      </w:r>
      <w:r w:rsidRPr="007F0169">
        <w:rPr>
          <w:rFonts w:ascii="GHEA Grapalat" w:hAnsi="GHEA Grapalat"/>
          <w:b/>
          <w:sz w:val="20"/>
          <w:szCs w:val="20"/>
          <w:lang w:val="af-ZA"/>
        </w:rPr>
        <w:t xml:space="preserve">, </w:t>
      </w:r>
      <w:r w:rsidRPr="007F0169">
        <w:rPr>
          <w:rFonts w:ascii="GHEA Grapalat" w:hAnsi="GHEA Grapalat"/>
          <w:b/>
          <w:sz w:val="20"/>
          <w:szCs w:val="20"/>
        </w:rPr>
        <w:t>հայտի</w:t>
      </w:r>
      <w:r w:rsidRPr="007F0169">
        <w:rPr>
          <w:rFonts w:ascii="GHEA Grapalat" w:hAnsi="GHEA Grapalat"/>
          <w:b/>
          <w:sz w:val="20"/>
          <w:szCs w:val="20"/>
          <w:lang w:val="af-ZA"/>
        </w:rPr>
        <w:t xml:space="preserve"> </w:t>
      </w:r>
      <w:r w:rsidRPr="007F0169">
        <w:rPr>
          <w:rFonts w:ascii="GHEA Grapalat" w:hAnsi="GHEA Grapalat"/>
          <w:b/>
          <w:sz w:val="20"/>
          <w:szCs w:val="20"/>
        </w:rPr>
        <w:t>ապահովումը</w:t>
      </w:r>
      <w:r w:rsidRPr="007F0169">
        <w:rPr>
          <w:rFonts w:ascii="GHEA Grapalat" w:hAnsi="GHEA Grapalat"/>
          <w:b/>
          <w:sz w:val="20"/>
          <w:szCs w:val="20"/>
          <w:lang w:val="af-ZA"/>
        </w:rPr>
        <w:t xml:space="preserve"> </w:t>
      </w:r>
      <w:r w:rsidRPr="007F0169">
        <w:rPr>
          <w:rFonts w:ascii="GHEA Grapalat" w:hAnsi="GHEA Grapalat"/>
          <w:b/>
          <w:sz w:val="20"/>
          <w:szCs w:val="20"/>
        </w:rPr>
        <w:t>պայմանագիրը</w:t>
      </w:r>
      <w:r w:rsidRPr="007F0169">
        <w:rPr>
          <w:rFonts w:ascii="GHEA Grapalat" w:hAnsi="GHEA Grapalat"/>
          <w:b/>
          <w:sz w:val="20"/>
          <w:szCs w:val="20"/>
          <w:lang w:val="af-ZA"/>
        </w:rPr>
        <w:t xml:space="preserve"> </w:t>
      </w:r>
      <w:r w:rsidRPr="007F0169">
        <w:rPr>
          <w:rFonts w:ascii="GHEA Grapalat" w:hAnsi="GHEA Grapalat"/>
          <w:b/>
          <w:sz w:val="20"/>
          <w:szCs w:val="20"/>
        </w:rPr>
        <w:t>կնքած</w:t>
      </w:r>
      <w:r w:rsidRPr="007F0169">
        <w:rPr>
          <w:rFonts w:ascii="GHEA Grapalat" w:hAnsi="GHEA Grapalat"/>
          <w:b/>
          <w:sz w:val="20"/>
          <w:szCs w:val="20"/>
          <w:lang w:val="af-ZA"/>
        </w:rPr>
        <w:t xml:space="preserve"> </w:t>
      </w:r>
      <w:r w:rsidRPr="007F0169">
        <w:rPr>
          <w:rFonts w:ascii="GHEA Grapalat" w:hAnsi="GHEA Grapalat"/>
          <w:b/>
          <w:sz w:val="20"/>
          <w:szCs w:val="20"/>
        </w:rPr>
        <w:t>անձին</w:t>
      </w:r>
      <w:r w:rsidRPr="007F0169">
        <w:rPr>
          <w:rFonts w:ascii="GHEA Grapalat" w:hAnsi="GHEA Grapalat"/>
          <w:b/>
          <w:sz w:val="20"/>
          <w:szCs w:val="20"/>
          <w:lang w:val="af-ZA"/>
        </w:rPr>
        <w:t xml:space="preserve"> </w:t>
      </w:r>
      <w:r w:rsidRPr="007F0169">
        <w:rPr>
          <w:rFonts w:ascii="GHEA Grapalat" w:hAnsi="GHEA Grapalat"/>
          <w:b/>
          <w:sz w:val="20"/>
          <w:szCs w:val="20"/>
        </w:rPr>
        <w:t>վերադարձվում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rPr>
        <w:t>ֆինանսական</w:t>
      </w:r>
      <w:r w:rsidRPr="007F0169">
        <w:rPr>
          <w:rFonts w:ascii="GHEA Grapalat" w:hAnsi="GHEA Grapalat"/>
          <w:b/>
          <w:sz w:val="20"/>
          <w:szCs w:val="20"/>
          <w:lang w:val="af-ZA"/>
        </w:rPr>
        <w:t xml:space="preserve"> </w:t>
      </w:r>
      <w:r w:rsidRPr="007F0169">
        <w:rPr>
          <w:rFonts w:ascii="GHEA Grapalat" w:hAnsi="GHEA Grapalat"/>
          <w:b/>
          <w:sz w:val="20"/>
          <w:szCs w:val="20"/>
        </w:rPr>
        <w:t>միջոցներ</w:t>
      </w:r>
      <w:r w:rsidRPr="007F0169">
        <w:rPr>
          <w:rFonts w:ascii="GHEA Grapalat" w:hAnsi="GHEA Grapalat"/>
          <w:b/>
          <w:sz w:val="20"/>
          <w:szCs w:val="20"/>
          <w:lang w:val="af-ZA"/>
        </w:rPr>
        <w:t xml:space="preserve"> </w:t>
      </w:r>
      <w:r w:rsidRPr="007F0169">
        <w:rPr>
          <w:rFonts w:ascii="GHEA Grapalat" w:hAnsi="GHEA Grapalat"/>
          <w:b/>
          <w:sz w:val="20"/>
          <w:szCs w:val="20"/>
        </w:rPr>
        <w:t>նախատեսված</w:t>
      </w:r>
      <w:r w:rsidRPr="007F0169">
        <w:rPr>
          <w:rFonts w:ascii="GHEA Grapalat" w:hAnsi="GHEA Grapalat"/>
          <w:b/>
          <w:sz w:val="20"/>
          <w:szCs w:val="20"/>
          <w:lang w:val="af-ZA"/>
        </w:rPr>
        <w:t xml:space="preserve"> </w:t>
      </w:r>
      <w:r w:rsidRPr="007F0169">
        <w:rPr>
          <w:rFonts w:ascii="GHEA Grapalat" w:hAnsi="GHEA Grapalat"/>
          <w:b/>
          <w:sz w:val="20"/>
          <w:szCs w:val="20"/>
        </w:rPr>
        <w:t>լինելու</w:t>
      </w:r>
      <w:r w:rsidRPr="007F0169">
        <w:rPr>
          <w:rFonts w:ascii="GHEA Grapalat" w:hAnsi="GHEA Grapalat"/>
          <w:b/>
          <w:sz w:val="20"/>
          <w:szCs w:val="20"/>
          <w:lang w:val="af-ZA"/>
        </w:rPr>
        <w:t xml:space="preserve"> </w:t>
      </w:r>
      <w:r w:rsidRPr="007F0169">
        <w:rPr>
          <w:rFonts w:ascii="GHEA Grapalat" w:hAnsi="GHEA Grapalat"/>
          <w:b/>
          <w:sz w:val="20"/>
          <w:szCs w:val="20"/>
        </w:rPr>
        <w:t>վերաբերյալ</w:t>
      </w:r>
      <w:r w:rsidRPr="007F0169">
        <w:rPr>
          <w:rFonts w:ascii="GHEA Grapalat" w:hAnsi="GHEA Grapalat"/>
          <w:b/>
          <w:sz w:val="20"/>
          <w:szCs w:val="20"/>
          <w:lang w:val="af-ZA"/>
        </w:rPr>
        <w:t xml:space="preserve"> </w:t>
      </w:r>
      <w:r w:rsidRPr="007F0169">
        <w:rPr>
          <w:rFonts w:ascii="GHEA Grapalat" w:hAnsi="GHEA Grapalat"/>
          <w:b/>
          <w:sz w:val="20"/>
          <w:szCs w:val="20"/>
        </w:rPr>
        <w:t>կողմերի</w:t>
      </w:r>
      <w:r w:rsidRPr="007F0169">
        <w:rPr>
          <w:rFonts w:ascii="GHEA Grapalat" w:hAnsi="GHEA Grapalat"/>
          <w:b/>
          <w:sz w:val="20"/>
          <w:szCs w:val="20"/>
          <w:lang w:val="af-ZA"/>
        </w:rPr>
        <w:t xml:space="preserve"> </w:t>
      </w:r>
      <w:r w:rsidRPr="007F0169">
        <w:rPr>
          <w:rFonts w:ascii="GHEA Grapalat" w:hAnsi="GHEA Grapalat"/>
          <w:b/>
          <w:sz w:val="20"/>
          <w:szCs w:val="20"/>
        </w:rPr>
        <w:t>միջև</w:t>
      </w:r>
      <w:r w:rsidRPr="007F0169">
        <w:rPr>
          <w:rFonts w:ascii="GHEA Grapalat" w:hAnsi="GHEA Grapalat"/>
          <w:b/>
          <w:sz w:val="20"/>
          <w:szCs w:val="20"/>
          <w:lang w:val="af-ZA"/>
        </w:rPr>
        <w:t xml:space="preserve"> </w:t>
      </w:r>
      <w:r w:rsidRPr="007F0169">
        <w:rPr>
          <w:rFonts w:ascii="GHEA Grapalat" w:hAnsi="GHEA Grapalat"/>
          <w:b/>
          <w:sz w:val="20"/>
          <w:szCs w:val="20"/>
        </w:rPr>
        <w:t>համաձայնագիրը</w:t>
      </w:r>
      <w:r w:rsidRPr="007F0169">
        <w:rPr>
          <w:rFonts w:ascii="GHEA Grapalat" w:hAnsi="GHEA Grapalat"/>
          <w:b/>
          <w:sz w:val="20"/>
          <w:szCs w:val="20"/>
          <w:lang w:val="af-ZA"/>
        </w:rPr>
        <w:t xml:space="preserve"> </w:t>
      </w:r>
      <w:r w:rsidRPr="007F0169">
        <w:rPr>
          <w:rFonts w:ascii="GHEA Grapalat" w:hAnsi="GHEA Grapalat"/>
          <w:b/>
          <w:sz w:val="20"/>
          <w:szCs w:val="20"/>
        </w:rPr>
        <w:t>կնքվելու</w:t>
      </w:r>
      <w:r w:rsidRPr="007F0169">
        <w:rPr>
          <w:rFonts w:ascii="GHEA Grapalat" w:hAnsi="GHEA Grapalat"/>
          <w:b/>
          <w:sz w:val="20"/>
          <w:szCs w:val="20"/>
          <w:lang w:val="af-ZA"/>
        </w:rPr>
        <w:t xml:space="preserve"> </w:t>
      </w:r>
      <w:r w:rsidRPr="007F0169">
        <w:rPr>
          <w:rFonts w:ascii="GHEA Grapalat" w:hAnsi="GHEA Grapalat"/>
          <w:b/>
          <w:sz w:val="20"/>
          <w:szCs w:val="20"/>
        </w:rPr>
        <w:t>օրվան</w:t>
      </w:r>
      <w:r w:rsidRPr="007F0169">
        <w:rPr>
          <w:rFonts w:ascii="GHEA Grapalat" w:hAnsi="GHEA Grapalat"/>
          <w:b/>
          <w:sz w:val="20"/>
          <w:szCs w:val="20"/>
          <w:lang w:val="af-ZA"/>
        </w:rPr>
        <w:t xml:space="preserve"> </w:t>
      </w:r>
      <w:r w:rsidRPr="007F0169">
        <w:rPr>
          <w:rFonts w:ascii="GHEA Grapalat" w:hAnsi="GHEA Grapalat"/>
          <w:b/>
          <w:sz w:val="20"/>
          <w:szCs w:val="20"/>
        </w:rPr>
        <w:t>հաջորդող</w:t>
      </w:r>
      <w:r w:rsidRPr="007F0169">
        <w:rPr>
          <w:rFonts w:ascii="GHEA Grapalat" w:hAnsi="GHEA Grapalat"/>
          <w:b/>
          <w:sz w:val="20"/>
          <w:szCs w:val="20"/>
          <w:lang w:val="af-ZA"/>
        </w:rPr>
        <w:t xml:space="preserve">  </w:t>
      </w:r>
      <w:r w:rsidRPr="007F0169">
        <w:rPr>
          <w:rFonts w:ascii="GHEA Grapalat" w:hAnsi="GHEA Grapalat"/>
          <w:b/>
          <w:sz w:val="20"/>
          <w:szCs w:val="20"/>
        </w:rPr>
        <w:t>հինգ</w:t>
      </w:r>
      <w:r w:rsidRPr="007F0169">
        <w:rPr>
          <w:rFonts w:ascii="GHEA Grapalat" w:hAnsi="GHEA Grapalat"/>
          <w:b/>
          <w:sz w:val="20"/>
          <w:szCs w:val="20"/>
          <w:lang w:val="af-ZA"/>
        </w:rPr>
        <w:t xml:space="preserve"> </w:t>
      </w:r>
      <w:r w:rsidRPr="007F0169">
        <w:rPr>
          <w:rFonts w:ascii="GHEA Grapalat" w:hAnsi="GHEA Grapalat"/>
          <w:b/>
          <w:sz w:val="20"/>
          <w:szCs w:val="20"/>
        </w:rPr>
        <w:t>աշխատանքային</w:t>
      </w:r>
      <w:r w:rsidRPr="007F0169">
        <w:rPr>
          <w:rFonts w:ascii="GHEA Grapalat" w:hAnsi="GHEA Grapalat"/>
          <w:b/>
          <w:sz w:val="20"/>
          <w:szCs w:val="20"/>
          <w:lang w:val="af-ZA"/>
        </w:rPr>
        <w:t xml:space="preserve"> </w:t>
      </w:r>
      <w:r w:rsidRPr="007F0169">
        <w:rPr>
          <w:rFonts w:ascii="GHEA Grapalat" w:hAnsi="GHEA Grapalat"/>
          <w:b/>
          <w:sz w:val="20"/>
          <w:szCs w:val="20"/>
        </w:rPr>
        <w:t>օրվա</w:t>
      </w:r>
      <w:r w:rsidRPr="007F0169">
        <w:rPr>
          <w:rFonts w:ascii="GHEA Grapalat" w:hAnsi="GHEA Grapalat"/>
          <w:b/>
          <w:sz w:val="20"/>
          <w:szCs w:val="20"/>
          <w:lang w:val="af-ZA"/>
        </w:rPr>
        <w:t xml:space="preserve"> </w:t>
      </w:r>
      <w:r w:rsidRPr="007F0169">
        <w:rPr>
          <w:rFonts w:ascii="GHEA Grapalat" w:hAnsi="GHEA Grapalat"/>
          <w:b/>
          <w:sz w:val="20"/>
          <w:szCs w:val="20"/>
        </w:rPr>
        <w:t>ընթացքում</w:t>
      </w:r>
      <w:r w:rsidRPr="007F0169">
        <w:rPr>
          <w:rFonts w:ascii="GHEA Grapalat" w:hAnsi="GHEA Grapalat"/>
          <w:b/>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պայմանագիր</w:t>
      </w:r>
      <w:r w:rsidRPr="005B02BB">
        <w:rPr>
          <w:rFonts w:ascii="GHEA Grapalat" w:hAnsi="GHEA Grapalat"/>
          <w:sz w:val="20"/>
          <w:szCs w:val="20"/>
          <w:lang w:val="af-ZA"/>
        </w:rPr>
        <w:t xml:space="preserve"> </w:t>
      </w:r>
      <w:r w:rsidRPr="005B02BB">
        <w:rPr>
          <w:rFonts w:ascii="GHEA Grapalat" w:hAnsi="GHEA Grapalat"/>
          <w:sz w:val="20"/>
          <w:szCs w:val="20"/>
        </w:rPr>
        <w:t>կնքելու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վեց</w:t>
      </w:r>
      <w:r w:rsidRPr="005B02BB">
        <w:rPr>
          <w:rFonts w:ascii="GHEA Grapalat" w:hAnsi="GHEA Grapalat"/>
          <w:sz w:val="20"/>
          <w:szCs w:val="20"/>
          <w:lang w:val="af-ZA"/>
        </w:rPr>
        <w:t xml:space="preserve"> </w:t>
      </w:r>
      <w:r w:rsidRPr="005B02BB">
        <w:rPr>
          <w:rFonts w:ascii="GHEA Grapalat" w:hAnsi="GHEA Grapalat"/>
          <w:sz w:val="20"/>
          <w:szCs w:val="20"/>
        </w:rPr>
        <w:t>ամսվա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պայմանագրի</w:t>
      </w:r>
      <w:r w:rsidRPr="005B02BB">
        <w:rPr>
          <w:rFonts w:ascii="GHEA Grapalat" w:hAnsi="GHEA Grapalat"/>
          <w:sz w:val="20"/>
          <w:szCs w:val="20"/>
          <w:lang w:val="af-ZA"/>
        </w:rPr>
        <w:t xml:space="preserve"> </w:t>
      </w:r>
      <w:r w:rsidRPr="005B02BB">
        <w:rPr>
          <w:rFonts w:ascii="GHEA Grapalat" w:hAnsi="GHEA Grapalat"/>
          <w:sz w:val="20"/>
          <w:szCs w:val="20"/>
        </w:rPr>
        <w:t>կատարման</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ֆինանսական</w:t>
      </w:r>
      <w:r w:rsidRPr="005B02BB">
        <w:rPr>
          <w:rFonts w:ascii="GHEA Grapalat" w:hAnsi="GHEA Grapalat"/>
          <w:sz w:val="20"/>
          <w:szCs w:val="20"/>
          <w:lang w:val="af-ZA"/>
        </w:rPr>
        <w:t xml:space="preserve"> </w:t>
      </w:r>
      <w:r w:rsidRPr="005B02BB">
        <w:rPr>
          <w:rFonts w:ascii="GHEA Grapalat" w:hAnsi="GHEA Grapalat"/>
          <w:sz w:val="20"/>
          <w:szCs w:val="20"/>
        </w:rPr>
        <w:t>միջոցներ</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նախատեսվում</w:t>
      </w:r>
      <w:r w:rsidRPr="005B02BB">
        <w:rPr>
          <w:rFonts w:ascii="GHEA Grapalat" w:hAnsi="GHEA Grapalat"/>
          <w:sz w:val="20"/>
          <w:szCs w:val="20"/>
          <w:lang w:val="af-ZA"/>
        </w:rPr>
        <w:t xml:space="preserve"> </w:t>
      </w:r>
      <w:r w:rsidRPr="005B02BB">
        <w:rPr>
          <w:rFonts w:ascii="GHEA Grapalat" w:hAnsi="GHEA Grapalat"/>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լուծվում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hy-AM"/>
        </w:rPr>
        <w:t xml:space="preserve"> պայմանագիրը լուծվելու օրվան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hy-AM"/>
        </w:rPr>
        <w:t>:</w:t>
      </w:r>
      <w:r w:rsidRPr="005B02BB">
        <w:rPr>
          <w:rStyle w:val="FootnoteReference"/>
          <w:rFonts w:ascii="GHEA Grapalat" w:hAnsi="GHEA Grapalat"/>
          <w:sz w:val="20"/>
          <w:szCs w:val="20"/>
          <w:lang w:val="hy-AM"/>
        </w:rPr>
        <w:footnoteReference w:id="6"/>
      </w:r>
    </w:p>
    <w:p w14:paraId="56619139"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af-ZA"/>
        </w:rPr>
        <w:t xml:space="preserve">Պատվիրատուի ղեկավարը հայտի ապահովման </w:t>
      </w:r>
      <w:r w:rsidRPr="005B02BB">
        <w:rPr>
          <w:rFonts w:ascii="GHEA Grapalat" w:hAnsi="GHEA Grapalat" w:cs="Sylfaen"/>
          <w:sz w:val="20"/>
          <w:lang w:val="hy-AM"/>
        </w:rPr>
        <w:t>վերադարձման մասին սույն կետով նախատեսված ժամկետներում գրավոր տեղեկացնում է՝</w:t>
      </w:r>
    </w:p>
    <w:p w14:paraId="780D21A7"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AD0FDBA"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t>- բանկային երաշխիքի ձևով ներկայացված ապահովման դեպքում՝ երաշխիքը թողարկած բանկին:</w:t>
      </w:r>
    </w:p>
    <w:p w14:paraId="2EA29E5D" w14:textId="77777777" w:rsidR="005F19E6" w:rsidRPr="005B02BB" w:rsidRDefault="005F19E6" w:rsidP="005F19E6">
      <w:pPr>
        <w:shd w:val="clear" w:color="auto" w:fill="FFFFFF"/>
        <w:ind w:firstLine="375"/>
        <w:jc w:val="both"/>
        <w:rPr>
          <w:rFonts w:asciiTheme="minorHAnsi" w:hAnsiTheme="minorHAnsi"/>
          <w:sz w:val="20"/>
          <w:szCs w:val="20"/>
          <w:lang w:val="hy-AM"/>
        </w:rPr>
      </w:pPr>
    </w:p>
    <w:p w14:paraId="2FA22ECD" w14:textId="77777777" w:rsidR="005F19E6" w:rsidRPr="005B02BB" w:rsidRDefault="005F19E6" w:rsidP="005F19E6">
      <w:pPr>
        <w:ind w:firstLine="567"/>
        <w:jc w:val="both"/>
        <w:rPr>
          <w:rFonts w:ascii="GHEA Grapalat" w:hAnsi="GHEA Grapalat"/>
          <w:sz w:val="20"/>
          <w:szCs w:val="20"/>
          <w:lang w:val="af-ZA"/>
        </w:rPr>
      </w:pPr>
      <w:r w:rsidRPr="005B02BB">
        <w:rPr>
          <w:rFonts w:ascii="GHEA Grapalat" w:hAnsi="GHEA Grapalat" w:cs="Sylfaen"/>
          <w:sz w:val="20"/>
          <w:szCs w:val="20"/>
          <w:lang w:val="af-ZA"/>
        </w:rPr>
        <w:t xml:space="preserve">7.2 </w:t>
      </w:r>
      <w:r w:rsidRPr="005B02BB">
        <w:rPr>
          <w:rFonts w:ascii="GHEA Grapalat" w:hAnsi="GHEA Grapalat"/>
          <w:sz w:val="20"/>
          <w:szCs w:val="20"/>
          <w:lang w:val="hy-AM"/>
        </w:rPr>
        <w:t>Գնման</w:t>
      </w:r>
      <w:r w:rsidRPr="005B02BB">
        <w:rPr>
          <w:rFonts w:ascii="GHEA Grapalat" w:hAnsi="GHEA Grapalat"/>
          <w:sz w:val="20"/>
          <w:szCs w:val="20"/>
          <w:lang w:val="af-ZA"/>
        </w:rPr>
        <w:t xml:space="preserve"> </w:t>
      </w:r>
      <w:r w:rsidRPr="005B02BB">
        <w:rPr>
          <w:rFonts w:ascii="GHEA Grapalat" w:hAnsi="GHEA Grapalat"/>
          <w:sz w:val="20"/>
          <w:szCs w:val="20"/>
          <w:lang w:val="hy-AM"/>
        </w:rPr>
        <w:t>ընթացակարգը</w:t>
      </w:r>
      <w:r w:rsidRPr="005B02BB">
        <w:rPr>
          <w:rFonts w:ascii="GHEA Grapalat" w:hAnsi="GHEA Grapalat"/>
          <w:sz w:val="20"/>
          <w:szCs w:val="20"/>
          <w:lang w:val="af-ZA"/>
        </w:rPr>
        <w:t xml:space="preserve"> </w:t>
      </w:r>
      <w:r w:rsidRPr="005B02BB">
        <w:rPr>
          <w:rFonts w:ascii="GHEA Grapalat" w:hAnsi="GHEA Grapalat"/>
          <w:sz w:val="20"/>
          <w:szCs w:val="20"/>
          <w:lang w:val="hy-AM"/>
        </w:rPr>
        <w:t>չափաբաժիններով</w:t>
      </w:r>
      <w:r w:rsidRPr="005B02BB">
        <w:rPr>
          <w:rFonts w:ascii="GHEA Grapalat" w:hAnsi="GHEA Grapalat"/>
          <w:sz w:val="20"/>
          <w:szCs w:val="20"/>
          <w:lang w:val="af-ZA"/>
        </w:rPr>
        <w:t xml:space="preserve"> </w:t>
      </w:r>
      <w:r w:rsidRPr="005B02BB">
        <w:rPr>
          <w:rFonts w:ascii="GHEA Grapalat" w:hAnsi="GHEA Grapalat"/>
          <w:sz w:val="20"/>
          <w:szCs w:val="20"/>
          <w:lang w:val="hy-AM"/>
        </w:rPr>
        <w:t>կազմակերպվելու</w:t>
      </w:r>
      <w:r w:rsidRPr="005B02BB">
        <w:rPr>
          <w:rFonts w:ascii="GHEA Grapalat" w:hAnsi="GHEA Grapalat"/>
          <w:sz w:val="20"/>
          <w:szCs w:val="20"/>
          <w:lang w:val="af-ZA"/>
        </w:rPr>
        <w:t xml:space="preserve"> </w:t>
      </w:r>
      <w:r w:rsidRPr="005B02BB">
        <w:rPr>
          <w:rFonts w:ascii="GHEA Grapalat" w:hAnsi="GHEA Grapalat"/>
          <w:sz w:val="20"/>
          <w:szCs w:val="20"/>
          <w:lang w:val="hy-AM"/>
        </w:rPr>
        <w:t>դեպքում</w:t>
      </w:r>
      <w:r w:rsidRPr="005B02BB">
        <w:rPr>
          <w:rFonts w:ascii="GHEA Grapalat" w:hAnsi="GHEA Grapalat"/>
          <w:sz w:val="20"/>
          <w:szCs w:val="20"/>
          <w:lang w:val="af-ZA"/>
        </w:rPr>
        <w:t xml:space="preserve">, </w:t>
      </w:r>
      <w:r w:rsidRPr="005B02BB">
        <w:rPr>
          <w:rFonts w:ascii="GHEA Grapalat" w:hAnsi="GHEA Grapalat"/>
          <w:sz w:val="20"/>
          <w:szCs w:val="20"/>
          <w:lang w:val="hy-AM"/>
        </w:rPr>
        <w:t>եթե</w:t>
      </w:r>
      <w:r w:rsidRPr="005B02BB">
        <w:rPr>
          <w:rFonts w:ascii="GHEA Grapalat" w:hAnsi="GHEA Grapalat"/>
          <w:sz w:val="20"/>
          <w:szCs w:val="20"/>
          <w:lang w:val="af-ZA"/>
        </w:rPr>
        <w:t>`</w:t>
      </w:r>
      <w:r w:rsidRPr="005B02BB" w:rsidDel="00712311">
        <w:rPr>
          <w:rFonts w:ascii="GHEA Grapalat" w:hAnsi="GHEA Grapalat"/>
          <w:sz w:val="20"/>
          <w:szCs w:val="20"/>
          <w:lang w:val="af-ZA"/>
        </w:rPr>
        <w:t xml:space="preserve"> </w:t>
      </w:r>
      <w:r w:rsidRPr="005B02BB">
        <w:rPr>
          <w:rFonts w:ascii="GHEA Grapalat" w:hAnsi="GHEA Grapalat"/>
          <w:sz w:val="20"/>
          <w:szCs w:val="20"/>
          <w:lang w:val="af-ZA"/>
        </w:rPr>
        <w:t xml:space="preserve"> </w:t>
      </w:r>
    </w:p>
    <w:p w14:paraId="7BEA4037" w14:textId="77777777" w:rsidR="005F19E6" w:rsidRPr="005B02BB" w:rsidRDefault="005F19E6" w:rsidP="005F19E6">
      <w:pPr>
        <w:shd w:val="clear" w:color="auto" w:fill="FFFFFF"/>
        <w:ind w:firstLine="375"/>
        <w:jc w:val="both"/>
        <w:rPr>
          <w:rFonts w:ascii="GHEA Grapalat" w:hAnsi="GHEA Grapalat"/>
          <w:sz w:val="20"/>
          <w:szCs w:val="20"/>
          <w:lang w:val="hy-AM"/>
        </w:rPr>
      </w:pPr>
      <w:r w:rsidRPr="005B02BB">
        <w:rPr>
          <w:rFonts w:ascii="GHEA Grapalat" w:hAnsi="GHEA Grapalat"/>
          <w:sz w:val="20"/>
          <w:szCs w:val="20"/>
          <w:lang w:val="hy-AM"/>
        </w:rPr>
        <w:t>ա.</w:t>
      </w:r>
      <w:r w:rsidRPr="005B02BB">
        <w:rPr>
          <w:rFonts w:ascii="GHEA Grapalat" w:hAnsi="GHEA Grapalat"/>
          <w:sz w:val="20"/>
          <w:szCs w:val="20"/>
          <w:lang w:val="af-ZA"/>
        </w:rPr>
        <w:t xml:space="preserve"> </w:t>
      </w:r>
      <w:r w:rsidRPr="005B02BB">
        <w:rPr>
          <w:rFonts w:ascii="GHEA Grapalat" w:hAnsi="GHEA Grapalat"/>
          <w:sz w:val="20"/>
          <w:szCs w:val="20"/>
        </w:rPr>
        <w:t>մասնակիցը</w:t>
      </w:r>
      <w:r w:rsidRPr="005B02BB">
        <w:rPr>
          <w:rFonts w:ascii="GHEA Grapalat" w:hAnsi="GHEA Grapalat"/>
          <w:sz w:val="20"/>
          <w:szCs w:val="20"/>
          <w:lang w:val="af-ZA"/>
        </w:rPr>
        <w:t xml:space="preserve"> </w:t>
      </w:r>
      <w:r w:rsidRPr="005B02BB">
        <w:rPr>
          <w:rFonts w:ascii="GHEA Grapalat" w:hAnsi="GHEA Grapalat"/>
          <w:sz w:val="20"/>
          <w:szCs w:val="20"/>
        </w:rPr>
        <w:t>հայտ</w:t>
      </w:r>
      <w:r w:rsidRPr="005B02BB">
        <w:rPr>
          <w:rFonts w:ascii="GHEA Grapalat" w:hAnsi="GHEA Grapalat"/>
          <w:sz w:val="20"/>
          <w:szCs w:val="20"/>
          <w:lang w:val="af-ZA"/>
        </w:rPr>
        <w:t xml:space="preserve"> </w:t>
      </w:r>
      <w:r w:rsidRPr="005B02BB">
        <w:rPr>
          <w:rFonts w:ascii="GHEA Grapalat" w:hAnsi="GHEA Grapalat"/>
          <w:sz w:val="20"/>
          <w:szCs w:val="20"/>
        </w:rPr>
        <w:t>ներկայացնում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մեկից</w:t>
      </w:r>
      <w:r w:rsidRPr="005B02BB">
        <w:rPr>
          <w:rFonts w:ascii="GHEA Grapalat" w:hAnsi="GHEA Grapalat"/>
          <w:sz w:val="20"/>
          <w:szCs w:val="20"/>
          <w:lang w:val="af-ZA"/>
        </w:rPr>
        <w:t xml:space="preserve"> </w:t>
      </w:r>
      <w:r w:rsidRPr="005B02BB">
        <w:rPr>
          <w:rFonts w:ascii="GHEA Grapalat" w:hAnsi="GHEA Grapalat"/>
          <w:sz w:val="20"/>
          <w:szCs w:val="20"/>
        </w:rPr>
        <w:t>ավել</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կարող</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ներկայացնել</w:t>
      </w:r>
      <w:r w:rsidRPr="005B02BB">
        <w:rPr>
          <w:rFonts w:ascii="GHEA Grapalat" w:hAnsi="GHEA Grapalat"/>
          <w:sz w:val="20"/>
          <w:szCs w:val="20"/>
          <w:lang w:val="af-ZA"/>
        </w:rPr>
        <w:t xml:space="preserve"> </w:t>
      </w:r>
      <w:r w:rsidRPr="005B02BB">
        <w:rPr>
          <w:rFonts w:ascii="GHEA Grapalat" w:hAnsi="GHEA Grapalat"/>
          <w:sz w:val="20"/>
          <w:szCs w:val="20"/>
        </w:rPr>
        <w:t>ինչպես</w:t>
      </w:r>
      <w:r w:rsidRPr="005B02BB">
        <w:rPr>
          <w:rFonts w:ascii="GHEA Grapalat" w:hAnsi="GHEA Grapalat"/>
          <w:sz w:val="20"/>
          <w:szCs w:val="20"/>
          <w:lang w:val="af-ZA"/>
        </w:rPr>
        <w:t xml:space="preserve"> </w:t>
      </w:r>
      <w:r w:rsidRPr="005B02BB">
        <w:rPr>
          <w:rFonts w:ascii="GHEA Grapalat" w:hAnsi="GHEA Grapalat"/>
          <w:sz w:val="20"/>
          <w:szCs w:val="20"/>
        </w:rPr>
        <w:t>յուրաքանչյուր</w:t>
      </w:r>
      <w:r w:rsidRPr="005B02BB">
        <w:rPr>
          <w:rFonts w:ascii="GHEA Grapalat" w:hAnsi="GHEA Grapalat"/>
          <w:sz w:val="20"/>
          <w:szCs w:val="20"/>
          <w:lang w:val="af-ZA"/>
        </w:rPr>
        <w:t xml:space="preserve"> </w:t>
      </w:r>
      <w:r w:rsidRPr="005B02BB">
        <w:rPr>
          <w:rFonts w:ascii="GHEA Grapalat" w:hAnsi="GHEA Grapalat"/>
          <w:sz w:val="20"/>
          <w:szCs w:val="20"/>
        </w:rPr>
        <w:t>չափաբաժնի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առանձին</w:t>
      </w:r>
      <w:r w:rsidRPr="005B02BB">
        <w:rPr>
          <w:rFonts w:ascii="GHEA Grapalat" w:hAnsi="GHEA Grapalat"/>
          <w:sz w:val="20"/>
          <w:szCs w:val="20"/>
          <w:lang w:val="af-ZA"/>
        </w:rPr>
        <w:t xml:space="preserve">, </w:t>
      </w:r>
      <w:r w:rsidRPr="005B02BB">
        <w:rPr>
          <w:rFonts w:ascii="GHEA Grapalat" w:hAnsi="GHEA Grapalat"/>
          <w:sz w:val="20"/>
          <w:szCs w:val="20"/>
        </w:rPr>
        <w:t>այնպես</w:t>
      </w:r>
      <w:r w:rsidRPr="005B02BB">
        <w:rPr>
          <w:rFonts w:ascii="GHEA Grapalat" w:hAnsi="GHEA Grapalat"/>
          <w:sz w:val="20"/>
          <w:szCs w:val="20"/>
          <w:lang w:val="af-ZA"/>
        </w:rPr>
        <w:t xml:space="preserve"> </w:t>
      </w:r>
      <w:r w:rsidRPr="005B02BB">
        <w:rPr>
          <w:rFonts w:ascii="GHEA Grapalat" w:hAnsi="GHEA Grapalat"/>
          <w:sz w:val="20"/>
          <w:szCs w:val="20"/>
        </w:rPr>
        <w:t>էլ</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բոլոր</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ներկայացվելու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դրա</w:t>
      </w:r>
      <w:r w:rsidRPr="005B02BB">
        <w:rPr>
          <w:rFonts w:ascii="GHEA Grapalat" w:hAnsi="GHEA Grapalat"/>
          <w:sz w:val="20"/>
          <w:szCs w:val="20"/>
          <w:lang w:val="af-ZA"/>
        </w:rPr>
        <w:t xml:space="preserve"> </w:t>
      </w:r>
      <w:r w:rsidRPr="005B02BB">
        <w:rPr>
          <w:rFonts w:ascii="GHEA Grapalat" w:hAnsi="GHEA Grapalat"/>
          <w:sz w:val="20"/>
          <w:szCs w:val="20"/>
        </w:rPr>
        <w:t>գումարը</w:t>
      </w:r>
      <w:r w:rsidRPr="005B02BB">
        <w:rPr>
          <w:rFonts w:ascii="GHEA Grapalat" w:hAnsi="GHEA Grapalat"/>
          <w:sz w:val="20"/>
          <w:szCs w:val="20"/>
          <w:lang w:val="af-ZA"/>
        </w:rPr>
        <w:t xml:space="preserve"> </w:t>
      </w:r>
      <w:r w:rsidRPr="005B02BB">
        <w:rPr>
          <w:rFonts w:ascii="GHEA Grapalat" w:hAnsi="GHEA Grapalat"/>
          <w:sz w:val="20"/>
          <w:szCs w:val="20"/>
        </w:rPr>
        <w:t>հաշվարկվում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ներկայացված</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lang w:val="hy-AM"/>
        </w:rPr>
        <w:t>գնման գների</w:t>
      </w:r>
      <w:r w:rsidRPr="005B02BB">
        <w:rPr>
          <w:rFonts w:ascii="GHEA Grapalat" w:hAnsi="GHEA Grapalat"/>
          <w:sz w:val="20"/>
          <w:szCs w:val="20"/>
          <w:lang w:val="af-ZA"/>
        </w:rPr>
        <w:t xml:space="preserve"> </w:t>
      </w:r>
      <w:r w:rsidRPr="005B02BB">
        <w:rPr>
          <w:rFonts w:ascii="GHEA Grapalat" w:hAnsi="GHEA Grapalat"/>
          <w:sz w:val="20"/>
          <w:szCs w:val="20"/>
          <w:lang w:val="hy-AM"/>
        </w:rPr>
        <w:t>իսկ</w:t>
      </w:r>
      <w:r w:rsidRPr="005B02BB">
        <w:rPr>
          <w:rFonts w:ascii="GHEA Grapalat" w:hAnsi="GHEA Grapalat"/>
          <w:sz w:val="20"/>
          <w:szCs w:val="20"/>
          <w:lang w:val="af-ZA"/>
        </w:rPr>
        <w:t xml:space="preserve"> </w:t>
      </w:r>
      <w:r w:rsidRPr="005B02BB">
        <w:rPr>
          <w:rFonts w:ascii="GHEA Grapalat" w:hAnsi="GHEA Grapalat"/>
          <w:sz w:val="20"/>
          <w:szCs w:val="20"/>
          <w:lang w:val="hy-AM"/>
        </w:rPr>
        <w:t>գնային</w:t>
      </w:r>
      <w:r w:rsidRPr="005B02BB">
        <w:rPr>
          <w:rFonts w:ascii="GHEA Grapalat" w:hAnsi="GHEA Grapalat"/>
          <w:sz w:val="20"/>
          <w:szCs w:val="20"/>
          <w:lang w:val="af-ZA"/>
        </w:rPr>
        <w:t xml:space="preserve"> </w:t>
      </w:r>
      <w:r w:rsidRPr="005B02BB">
        <w:rPr>
          <w:rFonts w:ascii="GHEA Grapalat" w:hAnsi="GHEA Grapalat"/>
          <w:sz w:val="20"/>
          <w:szCs w:val="20"/>
          <w:lang w:val="hy-AM"/>
        </w:rPr>
        <w:t>առաջարկները</w:t>
      </w:r>
      <w:r w:rsidRPr="005B02BB">
        <w:rPr>
          <w:rFonts w:ascii="GHEA Grapalat" w:hAnsi="GHEA Grapalat"/>
          <w:sz w:val="20"/>
          <w:szCs w:val="20"/>
          <w:lang w:val="af-ZA"/>
        </w:rPr>
        <w:t xml:space="preserve"> </w:t>
      </w:r>
      <w:r w:rsidRPr="005B02BB">
        <w:rPr>
          <w:rFonts w:ascii="GHEA Grapalat" w:hAnsi="GHEA Grapalat"/>
          <w:sz w:val="20"/>
          <w:szCs w:val="20"/>
          <w:lang w:val="hy-AM"/>
        </w:rPr>
        <w:t>գնման</w:t>
      </w:r>
      <w:r w:rsidRPr="005B02BB">
        <w:rPr>
          <w:rFonts w:ascii="GHEA Grapalat" w:hAnsi="GHEA Grapalat"/>
          <w:sz w:val="20"/>
          <w:szCs w:val="20"/>
          <w:lang w:val="af-ZA"/>
        </w:rPr>
        <w:t xml:space="preserve"> </w:t>
      </w:r>
      <w:r w:rsidRPr="005B02BB">
        <w:rPr>
          <w:rFonts w:ascii="GHEA Grapalat" w:hAnsi="GHEA Grapalat"/>
          <w:sz w:val="20"/>
          <w:szCs w:val="20"/>
          <w:lang w:val="hy-AM"/>
        </w:rPr>
        <w:t>գները</w:t>
      </w:r>
      <w:r w:rsidRPr="005B02BB">
        <w:rPr>
          <w:rFonts w:ascii="GHEA Grapalat" w:hAnsi="GHEA Grapalat"/>
          <w:sz w:val="20"/>
          <w:szCs w:val="20"/>
          <w:lang w:val="af-ZA"/>
        </w:rPr>
        <w:t xml:space="preserve"> </w:t>
      </w:r>
      <w:r w:rsidRPr="005B02BB">
        <w:rPr>
          <w:rFonts w:ascii="GHEA Grapalat" w:hAnsi="GHEA Grapalat"/>
          <w:sz w:val="20"/>
          <w:szCs w:val="20"/>
          <w:lang w:val="hy-AM"/>
        </w:rPr>
        <w:t>գերազանցելու</w:t>
      </w:r>
      <w:r w:rsidRPr="005B02BB">
        <w:rPr>
          <w:rFonts w:ascii="GHEA Grapalat" w:hAnsi="GHEA Grapalat"/>
          <w:sz w:val="20"/>
          <w:szCs w:val="20"/>
          <w:lang w:val="af-ZA"/>
        </w:rPr>
        <w:t xml:space="preserve"> </w:t>
      </w:r>
      <w:r w:rsidRPr="005B02BB">
        <w:rPr>
          <w:rFonts w:ascii="GHEA Grapalat" w:hAnsi="GHEA Grapalat"/>
          <w:sz w:val="20"/>
          <w:szCs w:val="20"/>
          <w:lang w:val="hy-AM"/>
        </w:rPr>
        <w:t>դեպքում՝</w:t>
      </w:r>
      <w:r w:rsidRPr="005B02BB">
        <w:rPr>
          <w:rFonts w:ascii="GHEA Grapalat" w:hAnsi="GHEA Grapalat"/>
          <w:sz w:val="20"/>
          <w:szCs w:val="20"/>
          <w:lang w:val="af-ZA"/>
        </w:rPr>
        <w:t xml:space="preserve"> </w:t>
      </w:r>
      <w:r w:rsidRPr="005B02BB">
        <w:rPr>
          <w:rFonts w:ascii="GHEA Grapalat" w:hAnsi="GHEA Grapalat"/>
          <w:sz w:val="20"/>
          <w:szCs w:val="20"/>
          <w:lang w:val="hy-AM"/>
        </w:rPr>
        <w:t>գնային</w:t>
      </w:r>
      <w:r w:rsidRPr="005B02BB">
        <w:rPr>
          <w:rFonts w:ascii="GHEA Grapalat" w:hAnsi="GHEA Grapalat"/>
          <w:sz w:val="20"/>
          <w:szCs w:val="20"/>
          <w:lang w:val="af-ZA"/>
        </w:rPr>
        <w:t xml:space="preserve"> </w:t>
      </w:r>
      <w:r w:rsidRPr="005B02BB">
        <w:rPr>
          <w:rFonts w:ascii="GHEA Grapalat" w:hAnsi="GHEA Grapalat"/>
          <w:sz w:val="20"/>
          <w:szCs w:val="20"/>
          <w:lang w:val="hy-AM"/>
        </w:rPr>
        <w:t>առաջարկների</w:t>
      </w:r>
      <w:r w:rsidRPr="005B02BB">
        <w:rPr>
          <w:rFonts w:ascii="GHEA Grapalat" w:hAnsi="GHEA Grapalat"/>
          <w:sz w:val="20"/>
          <w:szCs w:val="20"/>
          <w:lang w:val="af-ZA"/>
        </w:rPr>
        <w:t xml:space="preserve"> </w:t>
      </w:r>
      <w:r w:rsidRPr="005B02BB">
        <w:rPr>
          <w:rFonts w:ascii="GHEA Grapalat" w:hAnsi="GHEA Grapalat"/>
          <w:sz w:val="20"/>
          <w:szCs w:val="20"/>
          <w:lang w:val="hy-AM"/>
        </w:rPr>
        <w:t>հանրագումարի</w:t>
      </w:r>
      <w:r w:rsidRPr="005B02BB">
        <w:rPr>
          <w:rFonts w:ascii="GHEA Grapalat" w:hAnsi="GHEA Grapalat"/>
          <w:sz w:val="20"/>
          <w:szCs w:val="20"/>
          <w:lang w:val="af-ZA"/>
        </w:rPr>
        <w:t xml:space="preserve"> </w:t>
      </w:r>
      <w:r w:rsidRPr="005B02BB">
        <w:rPr>
          <w:rFonts w:ascii="GHEA Grapalat" w:hAnsi="GHEA Grapalat"/>
          <w:sz w:val="20"/>
          <w:szCs w:val="20"/>
          <w:lang w:val="hy-AM"/>
        </w:rPr>
        <w:t>նկատմամբ՝</w:t>
      </w:r>
      <w:r w:rsidRPr="005B02BB">
        <w:rPr>
          <w:rFonts w:ascii="GHEA Grapalat" w:hAnsi="GHEA Grapalat"/>
          <w:sz w:val="20"/>
          <w:szCs w:val="20"/>
          <w:lang w:val="af-ZA"/>
        </w:rPr>
        <w:t xml:space="preserve"> </w:t>
      </w:r>
      <w:r w:rsidRPr="005B02BB">
        <w:rPr>
          <w:rFonts w:ascii="GHEA Grapalat" w:hAnsi="GHEA Grapalat"/>
          <w:sz w:val="20"/>
          <w:szCs w:val="20"/>
          <w:lang w:val="hy-AM"/>
        </w:rPr>
        <w:t>հաշվի</w:t>
      </w:r>
      <w:r w:rsidRPr="005B02BB">
        <w:rPr>
          <w:rFonts w:ascii="GHEA Grapalat" w:hAnsi="GHEA Grapalat"/>
          <w:sz w:val="20"/>
          <w:szCs w:val="20"/>
          <w:lang w:val="af-ZA"/>
        </w:rPr>
        <w:t xml:space="preserve"> </w:t>
      </w:r>
      <w:r w:rsidRPr="005B02BB">
        <w:rPr>
          <w:rFonts w:ascii="GHEA Grapalat" w:hAnsi="GHEA Grapalat"/>
          <w:sz w:val="20"/>
          <w:szCs w:val="20"/>
          <w:lang w:val="hy-AM"/>
        </w:rPr>
        <w:t>առնելով</w:t>
      </w:r>
      <w:r w:rsidRPr="005B02BB">
        <w:rPr>
          <w:rFonts w:ascii="GHEA Grapalat" w:hAnsi="GHEA Grapalat"/>
          <w:sz w:val="20"/>
          <w:szCs w:val="20"/>
          <w:lang w:val="af-ZA"/>
        </w:rPr>
        <w:t xml:space="preserve"> </w:t>
      </w:r>
      <w:r w:rsidRPr="005B02BB">
        <w:rPr>
          <w:rFonts w:ascii="GHEA Grapalat" w:hAnsi="GHEA Grapalat"/>
          <w:sz w:val="20"/>
          <w:szCs w:val="20"/>
          <w:lang w:val="hy-AM"/>
        </w:rPr>
        <w:t>Կարգի</w:t>
      </w:r>
      <w:r w:rsidRPr="005B02BB">
        <w:rPr>
          <w:rFonts w:ascii="GHEA Grapalat" w:hAnsi="GHEA Grapalat"/>
          <w:sz w:val="20"/>
          <w:szCs w:val="20"/>
          <w:lang w:val="af-ZA"/>
        </w:rPr>
        <w:t xml:space="preserve"> 32-</w:t>
      </w:r>
      <w:r w:rsidRPr="005B02BB">
        <w:rPr>
          <w:rFonts w:ascii="GHEA Grapalat" w:hAnsi="GHEA Grapalat"/>
          <w:sz w:val="20"/>
          <w:szCs w:val="20"/>
          <w:lang w:val="hy-AM"/>
        </w:rPr>
        <w:t>րդ</w:t>
      </w:r>
      <w:r w:rsidRPr="005B02BB">
        <w:rPr>
          <w:rFonts w:ascii="GHEA Grapalat" w:hAnsi="GHEA Grapalat"/>
          <w:sz w:val="20"/>
          <w:szCs w:val="20"/>
          <w:lang w:val="af-ZA"/>
        </w:rPr>
        <w:t xml:space="preserve"> </w:t>
      </w:r>
      <w:r w:rsidRPr="005B02BB">
        <w:rPr>
          <w:rFonts w:ascii="GHEA Grapalat" w:hAnsi="GHEA Grapalat"/>
          <w:sz w:val="20"/>
          <w:szCs w:val="20"/>
          <w:lang w:val="hy-AM"/>
        </w:rPr>
        <w:t>կետի</w:t>
      </w:r>
      <w:r w:rsidRPr="005B02BB">
        <w:rPr>
          <w:rFonts w:ascii="GHEA Grapalat" w:hAnsi="GHEA Grapalat"/>
          <w:sz w:val="20"/>
          <w:szCs w:val="20"/>
          <w:lang w:val="af-ZA"/>
        </w:rPr>
        <w:t xml:space="preserve"> 1-</w:t>
      </w:r>
      <w:r w:rsidRPr="005B02BB">
        <w:rPr>
          <w:rFonts w:ascii="GHEA Grapalat" w:hAnsi="GHEA Grapalat"/>
          <w:sz w:val="20"/>
          <w:szCs w:val="20"/>
          <w:lang w:val="hy-AM"/>
        </w:rPr>
        <w:t>ին</w:t>
      </w:r>
      <w:r w:rsidRPr="005B02BB">
        <w:rPr>
          <w:rFonts w:ascii="GHEA Grapalat" w:hAnsi="GHEA Grapalat"/>
          <w:sz w:val="20"/>
          <w:szCs w:val="20"/>
          <w:lang w:val="af-ZA"/>
        </w:rPr>
        <w:t xml:space="preserve"> </w:t>
      </w:r>
      <w:r w:rsidRPr="005B02BB">
        <w:rPr>
          <w:rFonts w:ascii="GHEA Grapalat" w:hAnsi="GHEA Grapalat"/>
          <w:sz w:val="20"/>
          <w:szCs w:val="20"/>
          <w:lang w:val="hy-AM"/>
        </w:rPr>
        <w:t>ենթակետի</w:t>
      </w:r>
      <w:r w:rsidRPr="005B02BB">
        <w:rPr>
          <w:rFonts w:ascii="GHEA Grapalat" w:hAnsi="GHEA Grapalat"/>
          <w:sz w:val="20"/>
          <w:szCs w:val="20"/>
          <w:lang w:val="af-ZA"/>
        </w:rPr>
        <w:t xml:space="preserve"> «</w:t>
      </w:r>
      <w:r w:rsidRPr="005B02BB">
        <w:rPr>
          <w:rFonts w:ascii="GHEA Grapalat" w:hAnsi="GHEA Grapalat"/>
          <w:sz w:val="20"/>
          <w:szCs w:val="20"/>
          <w:lang w:val="hy-AM"/>
        </w:rPr>
        <w:t>ե</w:t>
      </w:r>
      <w:r w:rsidRPr="005B02BB">
        <w:rPr>
          <w:rFonts w:ascii="GHEA Grapalat" w:hAnsi="GHEA Grapalat"/>
          <w:sz w:val="20"/>
          <w:szCs w:val="20"/>
          <w:lang w:val="af-ZA"/>
        </w:rPr>
        <w:t xml:space="preserve">» </w:t>
      </w:r>
      <w:r w:rsidRPr="005B02BB">
        <w:rPr>
          <w:rFonts w:ascii="GHEA Grapalat" w:hAnsi="GHEA Grapalat"/>
          <w:sz w:val="20"/>
          <w:szCs w:val="20"/>
          <w:lang w:val="hy-AM"/>
        </w:rPr>
        <w:t>պարբերության</w:t>
      </w:r>
      <w:r w:rsidRPr="005B02BB">
        <w:rPr>
          <w:rFonts w:ascii="GHEA Grapalat" w:hAnsi="GHEA Grapalat"/>
          <w:sz w:val="20"/>
          <w:szCs w:val="20"/>
          <w:lang w:val="af-ZA"/>
        </w:rPr>
        <w:t xml:space="preserve"> </w:t>
      </w:r>
      <w:r w:rsidRPr="005B02BB">
        <w:rPr>
          <w:rFonts w:ascii="GHEA Grapalat" w:hAnsi="GHEA Grapalat"/>
          <w:sz w:val="20"/>
          <w:szCs w:val="20"/>
          <w:lang w:val="hy-AM"/>
        </w:rPr>
        <w:t>պահանջները</w:t>
      </w:r>
      <w:r w:rsidRPr="005B02BB">
        <w:rPr>
          <w:rFonts w:ascii="GHEA Grapalat" w:hAnsi="GHEA Grapalat"/>
          <w:sz w:val="20"/>
          <w:szCs w:val="20"/>
          <w:lang w:val="af-ZA"/>
        </w:rPr>
        <w:t>,</w:t>
      </w:r>
      <w:r w:rsidRPr="005B02BB">
        <w:rPr>
          <w:rFonts w:ascii="GHEA Grapalat" w:hAnsi="GHEA Grapalat"/>
          <w:color w:val="000000"/>
          <w:lang w:val="hy-AM"/>
        </w:rPr>
        <w:t xml:space="preserve"> </w:t>
      </w:r>
    </w:p>
    <w:p w14:paraId="64AE84B3" w14:textId="77777777" w:rsidR="005F19E6" w:rsidRPr="005B02BB" w:rsidRDefault="005F19E6" w:rsidP="005F19E6">
      <w:pPr>
        <w:ind w:firstLine="567"/>
        <w:jc w:val="both"/>
        <w:rPr>
          <w:rFonts w:ascii="GHEA Grapalat" w:hAnsi="GHEA Grapalat"/>
          <w:color w:val="FFFFFF"/>
          <w:sz w:val="20"/>
          <w:szCs w:val="20"/>
          <w:lang w:val="af-ZA"/>
        </w:rPr>
      </w:pPr>
      <w:r w:rsidRPr="005B02BB">
        <w:rPr>
          <w:rFonts w:ascii="GHEA Grapalat" w:hAnsi="GHEA Grapalat"/>
          <w:sz w:val="20"/>
          <w:szCs w:val="20"/>
          <w:lang w:val="hy-AM"/>
        </w:rPr>
        <w:t>բ.</w:t>
      </w:r>
      <w:r w:rsidRPr="005B02BB">
        <w:rPr>
          <w:rFonts w:ascii="GHEA Grapalat" w:hAnsi="GHEA Grapalat"/>
          <w:color w:val="000000"/>
          <w:lang w:val="hy-AM"/>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w:t>
      </w:r>
      <w:r w:rsidRPr="005B02BB">
        <w:rPr>
          <w:rFonts w:ascii="GHEA Grapalat" w:hAnsi="GHEA Grapalat" w:cs="Sylfaen"/>
          <w:sz w:val="20"/>
          <w:lang w:val="hy-AM"/>
        </w:rPr>
        <w:t>զրկվում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կնքելու</w:t>
      </w:r>
      <w:r w:rsidRPr="005B02BB">
        <w:rPr>
          <w:rFonts w:ascii="GHEA Grapalat" w:hAnsi="GHEA Grapalat" w:cs="Sylfaen"/>
          <w:sz w:val="20"/>
          <w:lang w:val="af-ZA"/>
        </w:rPr>
        <w:t xml:space="preserve"> </w:t>
      </w:r>
      <w:r w:rsidRPr="005B02BB">
        <w:rPr>
          <w:rFonts w:ascii="GHEA Grapalat" w:hAnsi="GHEA Grapalat" w:cs="Sylfaen"/>
          <w:sz w:val="20"/>
          <w:lang w:val="hy-AM"/>
        </w:rPr>
        <w:t>իրավունքից</w:t>
      </w:r>
      <w:r w:rsidRPr="005B02BB">
        <w:rPr>
          <w:rFonts w:ascii="GHEA Grapalat" w:hAnsi="GHEA Grapalat" w:cs="Sylfaen"/>
          <w:sz w:val="20"/>
          <w:lang w:val="af-ZA"/>
        </w:rPr>
        <w:t xml:space="preserve"> </w:t>
      </w:r>
      <w:r w:rsidRPr="005B02BB">
        <w:rPr>
          <w:rFonts w:ascii="GHEA Grapalat" w:hAnsi="GHEA Grapalat" w:cs="Sylfaen"/>
          <w:sz w:val="20"/>
          <w:lang w:val="hy-AM"/>
        </w:rPr>
        <w:t>որևէ</w:t>
      </w:r>
      <w:r w:rsidRPr="005B02BB">
        <w:rPr>
          <w:rFonts w:ascii="GHEA Grapalat" w:hAnsi="GHEA Grapalat" w:cs="Sylfaen"/>
          <w:sz w:val="20"/>
          <w:lang w:val="af-ZA"/>
        </w:rPr>
        <w:t xml:space="preserve"> </w:t>
      </w:r>
      <w:r w:rsidRPr="005B02BB">
        <w:rPr>
          <w:rFonts w:ascii="GHEA Grapalat" w:hAnsi="GHEA Grapalat" w:cs="Sylfaen"/>
          <w:sz w:val="20"/>
          <w:lang w:val="hy-AM"/>
        </w:rPr>
        <w:t>չափաբաժնի</w:t>
      </w:r>
      <w:r w:rsidRPr="005B02BB">
        <w:rPr>
          <w:rFonts w:ascii="GHEA Grapalat" w:hAnsi="GHEA Grapalat" w:cs="Sylfaen"/>
          <w:sz w:val="20"/>
          <w:lang w:val="af-ZA"/>
        </w:rPr>
        <w:t xml:space="preserve"> </w:t>
      </w:r>
      <w:r w:rsidRPr="005B02BB">
        <w:rPr>
          <w:rFonts w:ascii="GHEA Grapalat" w:hAnsi="GHEA Grapalat" w:cs="Sylfaen"/>
          <w:sz w:val="20"/>
          <w:lang w:val="hy-AM"/>
        </w:rPr>
        <w:t>մասով</w:t>
      </w:r>
      <w:r w:rsidRPr="005B02BB">
        <w:rPr>
          <w:rFonts w:ascii="GHEA Grapalat" w:hAnsi="GHEA Grapalat" w:cs="Sylfaen"/>
          <w:sz w:val="20"/>
          <w:lang w:val="af-ZA"/>
        </w:rPr>
        <w:t xml:space="preserve">, </w:t>
      </w:r>
      <w:r w:rsidRPr="005B02BB">
        <w:rPr>
          <w:rFonts w:ascii="GHEA Grapalat" w:hAnsi="GHEA Grapalat" w:cs="Sylfaen"/>
          <w:sz w:val="20"/>
          <w:lang w:val="hy-AM"/>
        </w:rPr>
        <w:t>ապա</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վճարվում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միայն</w:t>
      </w:r>
      <w:r w:rsidRPr="005B02BB">
        <w:rPr>
          <w:rFonts w:ascii="GHEA Grapalat" w:hAnsi="GHEA Grapalat" w:cs="Sylfaen"/>
          <w:sz w:val="20"/>
          <w:lang w:val="af-ZA"/>
        </w:rPr>
        <w:t xml:space="preserve"> </w:t>
      </w:r>
      <w:r w:rsidRPr="005B02BB">
        <w:rPr>
          <w:rFonts w:ascii="GHEA Grapalat" w:hAnsi="GHEA Grapalat" w:cs="Sylfaen"/>
          <w:sz w:val="20"/>
          <w:lang w:val="hy-AM"/>
        </w:rPr>
        <w:t>այդ</w:t>
      </w:r>
      <w:r w:rsidRPr="005B02BB">
        <w:rPr>
          <w:rFonts w:ascii="GHEA Grapalat" w:hAnsi="GHEA Grapalat" w:cs="Sylfaen"/>
          <w:sz w:val="20"/>
          <w:lang w:val="af-ZA"/>
        </w:rPr>
        <w:t xml:space="preserve"> </w:t>
      </w:r>
      <w:r w:rsidRPr="005B02BB">
        <w:rPr>
          <w:rFonts w:ascii="GHEA Grapalat" w:hAnsi="GHEA Grapalat" w:cs="Sylfaen"/>
          <w:sz w:val="20"/>
          <w:lang w:val="hy-AM"/>
        </w:rPr>
        <w:t>չափաբաժնի</w:t>
      </w:r>
      <w:r w:rsidRPr="005B02BB">
        <w:rPr>
          <w:rFonts w:ascii="GHEA Grapalat" w:hAnsi="GHEA Grapalat" w:cs="Sylfaen"/>
          <w:sz w:val="20"/>
          <w:lang w:val="af-ZA"/>
        </w:rPr>
        <w:t xml:space="preserve"> </w:t>
      </w:r>
      <w:r w:rsidRPr="005B02BB">
        <w:rPr>
          <w:rFonts w:ascii="GHEA Grapalat" w:hAnsi="GHEA Grapalat" w:cs="Sylfaen"/>
          <w:sz w:val="20"/>
          <w:lang w:val="hy-AM"/>
        </w:rPr>
        <w:t>նկատմամբ</w:t>
      </w:r>
      <w:r w:rsidRPr="005B02BB">
        <w:rPr>
          <w:rFonts w:ascii="GHEA Grapalat" w:hAnsi="GHEA Grapalat" w:cs="Sylfaen"/>
          <w:sz w:val="20"/>
          <w:lang w:val="af-ZA"/>
        </w:rPr>
        <w:t xml:space="preserve"> </w:t>
      </w:r>
      <w:r w:rsidRPr="005B02BB">
        <w:rPr>
          <w:rFonts w:ascii="GHEA Grapalat" w:hAnsi="GHEA Grapalat" w:cs="Sylfaen"/>
          <w:sz w:val="20"/>
          <w:lang w:val="hy-AM"/>
        </w:rPr>
        <w:t>հաշվարկված</w:t>
      </w:r>
      <w:r w:rsidRPr="005B02BB">
        <w:rPr>
          <w:rFonts w:ascii="GHEA Grapalat" w:hAnsi="GHEA Grapalat" w:cs="Sylfaen"/>
          <w:sz w:val="20"/>
          <w:lang w:val="af-ZA"/>
        </w:rPr>
        <w:t xml:space="preserve"> </w:t>
      </w:r>
      <w:r w:rsidRPr="005B02BB">
        <w:rPr>
          <w:rFonts w:ascii="GHEA Grapalat" w:hAnsi="GHEA Grapalat" w:cs="Sylfaen"/>
          <w:sz w:val="20"/>
          <w:lang w:val="hy-AM"/>
        </w:rPr>
        <w:t>ապահովման</w:t>
      </w:r>
      <w:r w:rsidRPr="005B02BB">
        <w:rPr>
          <w:rFonts w:ascii="GHEA Grapalat" w:hAnsi="GHEA Grapalat" w:cs="Sylfaen"/>
          <w:sz w:val="20"/>
          <w:lang w:val="af-ZA"/>
        </w:rPr>
        <w:t xml:space="preserve"> </w:t>
      </w:r>
      <w:r w:rsidRPr="005B02BB">
        <w:rPr>
          <w:rFonts w:ascii="GHEA Grapalat" w:hAnsi="GHEA Grapalat" w:cs="Sylfaen"/>
          <w:sz w:val="20"/>
          <w:lang w:val="hy-AM"/>
        </w:rPr>
        <w:t>չափով</w:t>
      </w:r>
      <w:r w:rsidRPr="005B02BB">
        <w:rPr>
          <w:rFonts w:ascii="GHEA Grapalat" w:hAnsi="GHEA Grapalat"/>
          <w:sz w:val="20"/>
          <w:szCs w:val="20"/>
          <w:lang w:val="af-ZA"/>
        </w:rPr>
        <w:t>:</w:t>
      </w:r>
      <w:r w:rsidRPr="005B02BB">
        <w:rPr>
          <w:rStyle w:val="FootnoteReference"/>
          <w:rFonts w:ascii="GHEA Grapalat" w:hAnsi="GHEA Grapalat"/>
          <w:sz w:val="20"/>
          <w:szCs w:val="20"/>
          <w:lang w:val="af-ZA"/>
        </w:rPr>
        <w:footnoteReference w:id="7"/>
      </w:r>
    </w:p>
    <w:p w14:paraId="1625B7A6"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7.3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վճարում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հայտի</w:t>
      </w:r>
      <w:r w:rsidRPr="005B02BB">
        <w:rPr>
          <w:rFonts w:ascii="GHEA Grapalat" w:hAnsi="GHEA Grapalat" w:cs="Sylfaen"/>
          <w:sz w:val="20"/>
          <w:lang w:val="af-ZA"/>
        </w:rPr>
        <w:t xml:space="preserve"> </w:t>
      </w:r>
      <w:r w:rsidRPr="005B02BB">
        <w:rPr>
          <w:rFonts w:ascii="GHEA Grapalat" w:hAnsi="GHEA Grapalat" w:cs="Sylfaen"/>
          <w:sz w:val="20"/>
          <w:lang w:val="ru-RU"/>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նա</w:t>
      </w:r>
      <w:r w:rsidRPr="005B02BB">
        <w:rPr>
          <w:rFonts w:ascii="GHEA Grapalat" w:hAnsi="GHEA Grapalat" w:cs="Sylfaen"/>
          <w:sz w:val="20"/>
          <w:lang w:val="af-ZA"/>
        </w:rPr>
        <w:t>`</w:t>
      </w:r>
    </w:p>
    <w:p w14:paraId="40030F01"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հայտարարվել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սակայն</w:t>
      </w:r>
      <w:r w:rsidRPr="005B02BB">
        <w:rPr>
          <w:rFonts w:ascii="GHEA Grapalat" w:hAnsi="GHEA Grapalat" w:cs="Sylfaen"/>
          <w:sz w:val="20"/>
          <w:lang w:val="af-ZA"/>
        </w:rPr>
        <w:t xml:space="preserve"> </w:t>
      </w:r>
      <w:r w:rsidRPr="005B02BB">
        <w:rPr>
          <w:rFonts w:ascii="GHEA Grapalat" w:hAnsi="GHEA Grapalat" w:cs="Sylfaen"/>
          <w:sz w:val="20"/>
          <w:lang w:val="ru-RU"/>
        </w:rPr>
        <w:t>հրաժարվում</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զրկվում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իրավունքից</w:t>
      </w:r>
      <w:r w:rsidRPr="005B02BB">
        <w:rPr>
          <w:rFonts w:ascii="GHEA Grapalat" w:hAnsi="GHEA Grapalat" w:cs="Sylfaen"/>
          <w:sz w:val="20"/>
          <w:lang w:val="af-ZA"/>
        </w:rPr>
        <w:t>.</w:t>
      </w:r>
    </w:p>
    <w:p w14:paraId="50637FF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2) </w:t>
      </w:r>
      <w:r w:rsidRPr="005B02BB">
        <w:rPr>
          <w:rFonts w:ascii="GHEA Grapalat" w:hAnsi="GHEA Grapalat" w:cs="Sylfaen"/>
          <w:sz w:val="20"/>
          <w:lang w:val="ru-RU"/>
        </w:rPr>
        <w:t>խախտել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w:t>
      </w:r>
      <w:r w:rsidRPr="005B02BB">
        <w:rPr>
          <w:rFonts w:ascii="GHEA Grapalat" w:hAnsi="GHEA Grapalat" w:cs="Sylfaen"/>
          <w:sz w:val="20"/>
          <w:lang w:val="af-ZA"/>
        </w:rPr>
        <w:t xml:space="preserve"> </w:t>
      </w:r>
      <w:r w:rsidRPr="005B02BB">
        <w:rPr>
          <w:rFonts w:ascii="GHEA Grapalat" w:hAnsi="GHEA Grapalat" w:cs="Sylfaen"/>
          <w:sz w:val="20"/>
          <w:lang w:val="ru-RU"/>
        </w:rPr>
        <w:t>շրջանակում</w:t>
      </w:r>
      <w:r w:rsidRPr="005B02BB">
        <w:rPr>
          <w:rFonts w:ascii="GHEA Grapalat" w:hAnsi="GHEA Grapalat" w:cs="Sylfaen"/>
          <w:sz w:val="20"/>
          <w:lang w:val="af-ZA"/>
        </w:rPr>
        <w:t xml:space="preserve"> </w:t>
      </w:r>
      <w:r w:rsidRPr="005B02BB">
        <w:rPr>
          <w:rFonts w:ascii="GHEA Grapalat" w:hAnsi="GHEA Grapalat" w:cs="Sylfaen"/>
          <w:sz w:val="20"/>
          <w:lang w:val="ru-RU"/>
        </w:rPr>
        <w:t>ստանձնած</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որը</w:t>
      </w:r>
      <w:r w:rsidRPr="005B02BB">
        <w:rPr>
          <w:rFonts w:ascii="GHEA Grapalat" w:hAnsi="GHEA Grapalat" w:cs="Sylfaen"/>
          <w:sz w:val="20"/>
          <w:lang w:val="af-ZA"/>
        </w:rPr>
        <w:t xml:space="preserve"> </w:t>
      </w:r>
      <w:r w:rsidRPr="005B02BB">
        <w:rPr>
          <w:rFonts w:ascii="GHEA Grapalat" w:hAnsi="GHEA Grapalat" w:cs="Sylfaen"/>
          <w:sz w:val="20"/>
          <w:lang w:val="ru-RU"/>
        </w:rPr>
        <w:t>հանգեցրել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հետագա</w:t>
      </w:r>
      <w:r w:rsidRPr="005B02BB">
        <w:rPr>
          <w:rFonts w:ascii="GHEA Grapalat" w:hAnsi="GHEA Grapalat" w:cs="Sylfaen"/>
          <w:sz w:val="20"/>
          <w:lang w:val="af-ZA"/>
        </w:rPr>
        <w:t xml:space="preserve"> </w:t>
      </w:r>
      <w:r w:rsidRPr="005B02BB">
        <w:rPr>
          <w:rFonts w:ascii="GHEA Grapalat" w:hAnsi="GHEA Grapalat" w:cs="Sylfaen"/>
          <w:sz w:val="20"/>
          <w:lang w:val="ru-RU"/>
        </w:rPr>
        <w:t>մասնակցության</w:t>
      </w:r>
      <w:r w:rsidRPr="005B02BB">
        <w:rPr>
          <w:rFonts w:ascii="GHEA Grapalat" w:hAnsi="GHEA Grapalat" w:cs="Sylfaen"/>
          <w:sz w:val="20"/>
          <w:lang w:val="af-ZA"/>
        </w:rPr>
        <w:t xml:space="preserve"> </w:t>
      </w:r>
      <w:r w:rsidRPr="005B02BB">
        <w:rPr>
          <w:rFonts w:ascii="GHEA Grapalat" w:hAnsi="GHEA Grapalat" w:cs="Sylfaen"/>
          <w:sz w:val="20"/>
          <w:lang w:val="ru-RU"/>
        </w:rPr>
        <w:t>դադարեցմանը</w:t>
      </w:r>
      <w:r w:rsidRPr="005B02BB">
        <w:rPr>
          <w:rFonts w:ascii="GHEA Grapalat" w:hAnsi="GHEA Grapalat" w:cs="Sylfaen"/>
          <w:sz w:val="20"/>
          <w:lang w:val="af-ZA"/>
        </w:rPr>
        <w:t>.</w:t>
      </w:r>
    </w:p>
    <w:p w14:paraId="14300D94" w14:textId="429ADC9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sz w:val="20"/>
          <w:lang w:val="af-ZA"/>
        </w:rPr>
        <w:t xml:space="preserve">7.4 </w:t>
      </w:r>
      <w:r w:rsidRPr="00233798">
        <w:rPr>
          <w:rFonts w:ascii="GHEA Grapalat" w:hAnsi="GHEA Grapalat" w:cs="Sylfaen"/>
          <w:b/>
          <w:sz w:val="20"/>
          <w:lang w:val="ru-RU"/>
        </w:rPr>
        <w:t>Հայտի</w:t>
      </w:r>
      <w:r w:rsidRPr="00233798">
        <w:rPr>
          <w:rFonts w:ascii="GHEA Grapalat" w:hAnsi="GHEA Grapalat" w:cs="Sylfaen"/>
          <w:b/>
          <w:sz w:val="20"/>
          <w:lang w:val="af-ZA"/>
        </w:rPr>
        <w:t xml:space="preserve"> </w:t>
      </w:r>
      <w:r w:rsidRPr="00233798">
        <w:rPr>
          <w:rFonts w:ascii="GHEA Grapalat" w:hAnsi="GHEA Grapalat" w:cs="Sylfaen"/>
          <w:b/>
          <w:sz w:val="20"/>
          <w:lang w:val="ru-RU"/>
        </w:rPr>
        <w:t>ապահով</w:t>
      </w:r>
      <w:r w:rsidRPr="00233798">
        <w:rPr>
          <w:rFonts w:ascii="GHEA Grapalat" w:hAnsi="GHEA Grapalat" w:cs="Sylfaen"/>
          <w:b/>
          <w:sz w:val="20"/>
        </w:rPr>
        <w:t>ումը</w:t>
      </w:r>
      <w:r w:rsidRPr="00233798">
        <w:rPr>
          <w:rFonts w:ascii="GHEA Grapalat" w:hAnsi="GHEA Grapalat" w:cs="Sylfaen"/>
          <w:b/>
          <w:sz w:val="20"/>
          <w:lang w:val="af-ZA"/>
        </w:rPr>
        <w:t xml:space="preserve"> </w:t>
      </w:r>
      <w:r w:rsidRPr="00233798">
        <w:rPr>
          <w:rFonts w:ascii="GHEA Grapalat" w:hAnsi="GHEA Grapalat" w:cs="Sylfaen"/>
          <w:b/>
          <w:sz w:val="20"/>
        </w:rPr>
        <w:t>պետք</w:t>
      </w:r>
      <w:r w:rsidRPr="00233798">
        <w:rPr>
          <w:rFonts w:ascii="GHEA Grapalat" w:hAnsi="GHEA Grapalat" w:cs="Sylfaen"/>
          <w:b/>
          <w:sz w:val="20"/>
          <w:lang w:val="af-ZA"/>
        </w:rPr>
        <w:t xml:space="preserve"> </w:t>
      </w:r>
      <w:r w:rsidRPr="00233798">
        <w:rPr>
          <w:rFonts w:ascii="GHEA Grapalat" w:hAnsi="GHEA Grapalat" w:cs="Sylfaen"/>
          <w:b/>
          <w:sz w:val="20"/>
        </w:rPr>
        <w:t>է</w:t>
      </w:r>
      <w:r w:rsidRPr="00233798">
        <w:rPr>
          <w:rFonts w:ascii="GHEA Grapalat" w:hAnsi="GHEA Grapalat" w:cs="Sylfaen"/>
          <w:b/>
          <w:sz w:val="20"/>
          <w:lang w:val="af-ZA"/>
        </w:rPr>
        <w:t xml:space="preserve"> </w:t>
      </w:r>
      <w:r w:rsidRPr="00233798">
        <w:rPr>
          <w:rFonts w:ascii="GHEA Grapalat" w:hAnsi="GHEA Grapalat" w:cs="Sylfaen"/>
          <w:b/>
          <w:sz w:val="20"/>
        </w:rPr>
        <w:t>վավեր</w:t>
      </w:r>
      <w:r w:rsidRPr="00233798">
        <w:rPr>
          <w:rFonts w:ascii="GHEA Grapalat" w:hAnsi="GHEA Grapalat" w:cs="Sylfaen"/>
          <w:b/>
          <w:sz w:val="20"/>
          <w:lang w:val="af-ZA"/>
        </w:rPr>
        <w:t xml:space="preserve"> </w:t>
      </w:r>
      <w:r w:rsidRPr="00233798">
        <w:rPr>
          <w:rFonts w:ascii="GHEA Grapalat" w:hAnsi="GHEA Grapalat" w:cs="Sylfaen"/>
          <w:b/>
          <w:sz w:val="20"/>
        </w:rPr>
        <w:t>լինի</w:t>
      </w:r>
      <w:r w:rsidRPr="00233798">
        <w:rPr>
          <w:rFonts w:ascii="GHEA Grapalat" w:hAnsi="GHEA Grapalat" w:cs="Sylfaen"/>
          <w:b/>
          <w:sz w:val="20"/>
          <w:lang w:val="af-ZA"/>
        </w:rPr>
        <w:t xml:space="preserve"> </w:t>
      </w:r>
      <w:r w:rsidR="00527EB0" w:rsidRPr="00527EB0">
        <w:rPr>
          <w:rFonts w:ascii="GHEA Grapalat" w:hAnsi="GHEA Grapalat" w:cs="Sylfaen"/>
          <w:b/>
          <w:sz w:val="20"/>
        </w:rPr>
        <w:t>հայտերի</w:t>
      </w:r>
      <w:r w:rsidR="00527EB0" w:rsidRPr="00527EB0">
        <w:rPr>
          <w:rFonts w:ascii="GHEA Grapalat" w:hAnsi="GHEA Grapalat" w:cs="Sylfaen"/>
          <w:b/>
          <w:sz w:val="20"/>
          <w:lang w:val="af-ZA"/>
        </w:rPr>
        <w:t xml:space="preserve"> </w:t>
      </w:r>
      <w:r w:rsidR="00527EB0" w:rsidRPr="00527EB0">
        <w:rPr>
          <w:rFonts w:ascii="GHEA Grapalat" w:hAnsi="GHEA Grapalat" w:cs="Sylfaen"/>
          <w:b/>
          <w:sz w:val="20"/>
        </w:rPr>
        <w:t>ներկայացման</w:t>
      </w:r>
      <w:r w:rsidR="00527EB0" w:rsidRPr="00527EB0">
        <w:rPr>
          <w:rFonts w:ascii="GHEA Grapalat" w:hAnsi="GHEA Grapalat" w:cs="Sylfaen"/>
          <w:b/>
          <w:sz w:val="20"/>
          <w:lang w:val="af-ZA"/>
        </w:rPr>
        <w:t xml:space="preserve"> </w:t>
      </w:r>
      <w:r w:rsidR="00527EB0" w:rsidRPr="00527EB0">
        <w:rPr>
          <w:rFonts w:ascii="GHEA Grapalat" w:hAnsi="GHEA Grapalat" w:cs="Sylfaen"/>
          <w:b/>
          <w:sz w:val="20"/>
        </w:rPr>
        <w:t>վերջնաժամկետը</w:t>
      </w:r>
      <w:r w:rsidR="00527EB0" w:rsidRPr="00527EB0">
        <w:rPr>
          <w:rFonts w:ascii="GHEA Grapalat" w:hAnsi="GHEA Grapalat" w:cs="Sylfaen"/>
          <w:b/>
          <w:sz w:val="20"/>
          <w:lang w:val="af-ZA"/>
        </w:rPr>
        <w:t xml:space="preserve"> </w:t>
      </w:r>
      <w:r w:rsidR="00527EB0" w:rsidRPr="00527EB0">
        <w:rPr>
          <w:rFonts w:ascii="GHEA Grapalat" w:hAnsi="GHEA Grapalat" w:cs="Sylfaen"/>
          <w:b/>
          <w:sz w:val="20"/>
        </w:rPr>
        <w:t>լրանալու</w:t>
      </w:r>
      <w:r w:rsidR="00527EB0" w:rsidRPr="00527EB0">
        <w:rPr>
          <w:rFonts w:ascii="GHEA Grapalat" w:hAnsi="GHEA Grapalat" w:cs="Sylfaen"/>
          <w:b/>
          <w:sz w:val="20"/>
          <w:lang w:val="af-ZA"/>
        </w:rPr>
        <w:t xml:space="preserve"> </w:t>
      </w:r>
      <w:r w:rsidR="00527EB0">
        <w:rPr>
          <w:rFonts w:ascii="GHEA Grapalat" w:hAnsi="GHEA Grapalat" w:cs="Sylfaen"/>
          <w:b/>
          <w:sz w:val="20"/>
          <w:lang w:val="hy-AM"/>
        </w:rPr>
        <w:t xml:space="preserve">օրվանից </w:t>
      </w:r>
      <w:r w:rsidRPr="00233798">
        <w:rPr>
          <w:rFonts w:ascii="GHEA Grapalat" w:hAnsi="GHEA Grapalat" w:cs="Sylfaen"/>
          <w:b/>
          <w:sz w:val="20"/>
        </w:rPr>
        <w:t>հաշված</w:t>
      </w:r>
      <w:r w:rsidRPr="00233798">
        <w:rPr>
          <w:rFonts w:ascii="GHEA Grapalat" w:hAnsi="GHEA Grapalat" w:cs="Sylfaen"/>
          <w:b/>
          <w:sz w:val="20"/>
          <w:lang w:val="af-ZA"/>
        </w:rPr>
        <w:t xml:space="preserve"> 120</w:t>
      </w:r>
      <w:r w:rsidRPr="00233798">
        <w:rPr>
          <w:rFonts w:ascii="GHEA Grapalat" w:hAnsi="GHEA Grapalat" w:cs="Sylfaen"/>
          <w:b/>
          <w:sz w:val="20"/>
          <w:lang w:val="hy-AM"/>
        </w:rPr>
        <w:t xml:space="preserve"> </w:t>
      </w:r>
      <w:r w:rsidRPr="00233798">
        <w:rPr>
          <w:rFonts w:ascii="GHEA Grapalat" w:hAnsi="GHEA Grapalat" w:cs="Sylfaen"/>
          <w:b/>
          <w:sz w:val="20"/>
          <w:lang w:val="af-ZA"/>
        </w:rPr>
        <w:t xml:space="preserve">(մեկ հարյուր քսան) </w:t>
      </w:r>
      <w:r w:rsidRPr="00233798">
        <w:rPr>
          <w:rFonts w:ascii="GHEA Grapalat" w:hAnsi="GHEA Grapalat" w:cs="Sylfaen"/>
          <w:b/>
          <w:sz w:val="20"/>
        </w:rPr>
        <w:t>աշխատանքային</w:t>
      </w:r>
      <w:r w:rsidRPr="00233798">
        <w:rPr>
          <w:rFonts w:ascii="GHEA Grapalat" w:hAnsi="GHEA Grapalat" w:cs="Sylfaen"/>
          <w:b/>
          <w:sz w:val="20"/>
          <w:lang w:val="af-ZA"/>
        </w:rPr>
        <w:t xml:space="preserve"> </w:t>
      </w:r>
      <w:r w:rsidRPr="005B02BB">
        <w:rPr>
          <w:rFonts w:ascii="GHEA Grapalat" w:hAnsi="GHEA Grapalat" w:cs="Sylfaen"/>
          <w:sz w:val="20"/>
        </w:rPr>
        <w:t>օր</w:t>
      </w:r>
      <w:r w:rsidRPr="005B02BB">
        <w:rPr>
          <w:rFonts w:ascii="GHEA Grapalat" w:hAnsi="GHEA Grapalat"/>
          <w:sz w:val="20"/>
          <w:szCs w:val="20"/>
          <w:lang w:val="af-ZA"/>
        </w:rPr>
        <w:t>:</w:t>
      </w:r>
      <w:r w:rsidRPr="005B02BB">
        <w:rPr>
          <w:rStyle w:val="FootnoteReference"/>
          <w:rFonts w:ascii="GHEA Grapalat" w:hAnsi="GHEA Grapalat"/>
          <w:sz w:val="20"/>
          <w:szCs w:val="20"/>
          <w:lang w:val="af-ZA"/>
        </w:rPr>
        <w:footnoteReference w:id="8"/>
      </w:r>
    </w:p>
    <w:p w14:paraId="1285B61E"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xml:space="preserve">, ներկայացնում է </w:t>
      </w:r>
      <w:r w:rsidRPr="005B02BB">
        <w:rPr>
          <w:rFonts w:ascii="GHEA Grapalat" w:hAnsi="GHEA Grapalat" w:cs="Sylfaen"/>
          <w:sz w:val="20"/>
          <w:lang w:val="hy-AM"/>
        </w:rPr>
        <w:t xml:space="preserve">գրավոր՝ </w:t>
      </w:r>
      <w:r w:rsidRPr="005B02BB">
        <w:rPr>
          <w:rFonts w:ascii="GHEA Grapalat" w:hAnsi="GHEA Grapalat" w:cs="Sylfaen"/>
          <w:sz w:val="20"/>
          <w:lang w:val="af-ZA"/>
        </w:rPr>
        <w:t xml:space="preserve">հայտի ապահովման վճարման հիմքը առաջանալու օրվան հաջորդող </w:t>
      </w:r>
      <w:r w:rsidRPr="005B02BB">
        <w:rPr>
          <w:rFonts w:ascii="GHEA Grapalat" w:hAnsi="GHEA Grapalat" w:cs="Sylfaen"/>
          <w:sz w:val="20"/>
          <w:lang w:val="hy-AM"/>
        </w:rPr>
        <w:t>հինգ</w:t>
      </w:r>
      <w:r w:rsidRPr="005B02BB">
        <w:rPr>
          <w:rFonts w:ascii="GHEA Grapalat" w:hAnsi="GHEA Grapalat" w:cs="Sylfaen"/>
          <w:sz w:val="20"/>
          <w:lang w:val="af-ZA"/>
        </w:rPr>
        <w:t xml:space="preserve"> աշխատանքային օրվա ընթացքում: Եթե ապահովման վճարման պահանջը բանկի </w:t>
      </w:r>
      <w:r w:rsidRPr="005B02BB">
        <w:rPr>
          <w:rFonts w:ascii="GHEA Grapalat" w:hAnsi="GHEA Grapalat" w:cs="Sylfaen"/>
          <w:sz w:val="20"/>
          <w:lang w:val="hy-AM"/>
        </w:rPr>
        <w:t xml:space="preserve">կամ ՀՀ ֆինանսների նախարության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2EA85E16"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7</w:t>
      </w:r>
      <w:r w:rsidRPr="005B02BB">
        <w:rPr>
          <w:rFonts w:ascii="Cambria Math" w:hAnsi="Cambria Math" w:cs="Cambria Math"/>
          <w:sz w:val="20"/>
          <w:lang w:val="af-ZA"/>
        </w:rPr>
        <w:t>․</w:t>
      </w:r>
      <w:r w:rsidRPr="005B02BB">
        <w:rPr>
          <w:rFonts w:ascii="GHEA Grapalat" w:hAnsi="GHEA Grapalat" w:cs="Sylfaen"/>
          <w:sz w:val="20"/>
          <w:lang w:val="hy-AM"/>
        </w:rPr>
        <w:t>6</w:t>
      </w:r>
      <w:r>
        <w:rPr>
          <w:rFonts w:ascii="GHEA Grapalat" w:hAnsi="GHEA Grapalat" w:cs="Sylfaen"/>
          <w:sz w:val="20"/>
          <w:lang w:val="hy-AM"/>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հայտը</w:t>
      </w:r>
      <w:r w:rsidRPr="005B02BB">
        <w:rPr>
          <w:rFonts w:ascii="GHEA Grapalat" w:hAnsi="GHEA Grapalat" w:cs="Sylfaen"/>
          <w:sz w:val="20"/>
          <w:lang w:val="af-ZA"/>
        </w:rPr>
        <w:t xml:space="preserve"> </w:t>
      </w:r>
      <w:r w:rsidRPr="005B02BB">
        <w:rPr>
          <w:rFonts w:ascii="GHEA Grapalat" w:hAnsi="GHEA Grapalat" w:cs="Sylfaen"/>
          <w:sz w:val="20"/>
          <w:lang w:val="hy-AM"/>
        </w:rPr>
        <w:t>ենթակա</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մերժման</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դրանում</w:t>
      </w:r>
      <w:r w:rsidRPr="005B02BB">
        <w:rPr>
          <w:rFonts w:ascii="GHEA Grapalat" w:hAnsi="GHEA Grapalat" w:cs="Sylfaen"/>
          <w:sz w:val="20"/>
          <w:lang w:val="af-ZA"/>
        </w:rPr>
        <w:t xml:space="preserve"> </w:t>
      </w:r>
      <w:r w:rsidRPr="005B02BB">
        <w:rPr>
          <w:rFonts w:ascii="GHEA Grapalat" w:hAnsi="GHEA Grapalat" w:cs="Sylfaen"/>
          <w:sz w:val="20"/>
          <w:lang w:val="hy-AM"/>
        </w:rPr>
        <w:t>բացակայում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այն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հրավերի</w:t>
      </w:r>
      <w:r w:rsidRPr="005B02BB">
        <w:rPr>
          <w:rFonts w:ascii="GHEA Grapalat" w:hAnsi="GHEA Grapalat" w:cs="Sylfaen"/>
          <w:sz w:val="20"/>
          <w:lang w:val="af-ZA"/>
        </w:rPr>
        <w:t xml:space="preserve"> </w:t>
      </w:r>
      <w:r w:rsidRPr="005B02BB">
        <w:rPr>
          <w:rFonts w:ascii="GHEA Grapalat" w:hAnsi="GHEA Grapalat" w:cs="Sylfaen"/>
          <w:sz w:val="20"/>
          <w:lang w:val="hy-AM"/>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hy-AM"/>
        </w:rPr>
        <w:t>անհամապատասխան</w:t>
      </w:r>
      <w:r w:rsidRPr="005B02BB">
        <w:rPr>
          <w:rFonts w:ascii="GHEA Grapalat" w:hAnsi="GHEA Grapalat" w:cs="Sylfaen"/>
          <w:sz w:val="20"/>
          <w:lang w:val="af-ZA"/>
        </w:rPr>
        <w:t>:</w:t>
      </w:r>
    </w:p>
    <w:p w14:paraId="0C2E4CE2" w14:textId="77777777" w:rsidR="005F19E6" w:rsidRPr="005B02BB" w:rsidRDefault="005F19E6" w:rsidP="005F19E6">
      <w:pPr>
        <w:jc w:val="both"/>
        <w:rPr>
          <w:rFonts w:ascii="GHEA Grapalat" w:hAnsi="GHEA Grapalat" w:cs="Sylfaen"/>
          <w:sz w:val="20"/>
          <w:lang w:val="af-ZA"/>
        </w:rPr>
      </w:pPr>
    </w:p>
    <w:p w14:paraId="67483A3D" w14:textId="77777777" w:rsidR="005F19E6" w:rsidRPr="005B02BB" w:rsidRDefault="005F19E6" w:rsidP="005F19E6">
      <w:pPr>
        <w:ind w:firstLine="567"/>
        <w:jc w:val="both"/>
        <w:rPr>
          <w:rFonts w:ascii="GHEA Grapalat" w:hAnsi="GHEA Grapalat" w:cs="Sylfaen"/>
          <w:sz w:val="20"/>
          <w:lang w:val="af-ZA"/>
        </w:rPr>
      </w:pPr>
    </w:p>
    <w:p w14:paraId="58EF2295" w14:textId="77777777" w:rsidR="005F19E6" w:rsidRPr="005B02BB" w:rsidRDefault="005F19E6" w:rsidP="005F19E6">
      <w:pPr>
        <w:ind w:firstLine="567"/>
        <w:jc w:val="center"/>
        <w:rPr>
          <w:rFonts w:ascii="GHEA Grapalat" w:hAnsi="GHEA Grapalat"/>
          <w:b/>
          <w:sz w:val="20"/>
          <w:lang w:val="hy-AM"/>
        </w:rPr>
      </w:pPr>
      <w:r w:rsidRPr="005B02BB">
        <w:rPr>
          <w:rFonts w:ascii="GHEA Grapalat" w:hAnsi="GHEA Grapalat"/>
          <w:b/>
          <w:sz w:val="20"/>
          <w:lang w:val="af-ZA"/>
        </w:rPr>
        <w:t>8.  ՀԱՅՏԵՐԻ ԲԱՑՈՒՄԸ</w:t>
      </w:r>
      <w:r w:rsidRPr="005B02BB">
        <w:rPr>
          <w:rFonts w:ascii="GHEA Grapalat" w:hAnsi="GHEA Grapalat"/>
          <w:b/>
          <w:sz w:val="20"/>
          <w:lang w:val="hy-AM"/>
        </w:rPr>
        <w:t xml:space="preserve">, </w:t>
      </w:r>
      <w:r w:rsidRPr="005B02BB">
        <w:rPr>
          <w:rFonts w:ascii="GHEA Grapalat" w:hAnsi="GHEA Grapalat"/>
          <w:b/>
          <w:sz w:val="20"/>
          <w:lang w:val="af-ZA"/>
        </w:rPr>
        <w:t xml:space="preserve">ԳՆԱՀԱՏՈՒՄԸ  ԵՎ  </w:t>
      </w:r>
    </w:p>
    <w:p w14:paraId="690E8199" w14:textId="77777777" w:rsidR="005F19E6" w:rsidRPr="005B02BB" w:rsidRDefault="005F19E6" w:rsidP="005F19E6">
      <w:pPr>
        <w:ind w:firstLine="567"/>
        <w:jc w:val="center"/>
        <w:rPr>
          <w:rFonts w:ascii="GHEA Grapalat" w:hAnsi="GHEA Grapalat"/>
          <w:b/>
          <w:sz w:val="20"/>
          <w:lang w:val="af-ZA"/>
        </w:rPr>
      </w:pPr>
      <w:r w:rsidRPr="005B02BB">
        <w:rPr>
          <w:rFonts w:ascii="GHEA Grapalat" w:hAnsi="GHEA Grapalat"/>
          <w:b/>
          <w:sz w:val="20"/>
          <w:lang w:val="af-ZA"/>
        </w:rPr>
        <w:t xml:space="preserve">ԱՐԴՅՈՒՆՔՆԵՐԻ ԱՄՓՈՓՈՒՄԸ </w:t>
      </w:r>
    </w:p>
    <w:p w14:paraId="6C8EB1C2" w14:textId="77777777" w:rsidR="005F19E6" w:rsidRPr="005B02BB" w:rsidRDefault="005F19E6" w:rsidP="005F19E6">
      <w:pPr>
        <w:ind w:firstLine="567"/>
        <w:jc w:val="both"/>
        <w:rPr>
          <w:rFonts w:ascii="GHEA Grapalat" w:hAnsi="GHEA Grapalat"/>
          <w:b/>
          <w:sz w:val="20"/>
          <w:lang w:val="af-ZA"/>
        </w:rPr>
      </w:pPr>
    </w:p>
    <w:p w14:paraId="39463DE3" w14:textId="0A978168" w:rsidR="005F19E6" w:rsidRPr="005B02BB" w:rsidRDefault="005F19E6" w:rsidP="005F19E6">
      <w:pPr>
        <w:pStyle w:val="BodyTextIndent2"/>
        <w:spacing w:line="240" w:lineRule="auto"/>
        <w:ind w:firstLine="567"/>
        <w:rPr>
          <w:rFonts w:ascii="GHEA Grapalat" w:hAnsi="GHEA Grapalat" w:cs="Tahoma"/>
        </w:rPr>
      </w:pPr>
      <w:r w:rsidRPr="005B02BB">
        <w:rPr>
          <w:rFonts w:ascii="GHEA Grapalat" w:hAnsi="GHEA Grapalat"/>
        </w:rPr>
        <w:t xml:space="preserve">8.1 </w:t>
      </w:r>
      <w:r w:rsidRPr="005B02BB">
        <w:rPr>
          <w:rFonts w:ascii="GHEA Grapalat" w:hAnsi="GHEA Grapalat" w:cs="Sylfaen"/>
          <w:lang w:val="ru-RU"/>
        </w:rPr>
        <w:t>Հայտերի</w:t>
      </w:r>
      <w:r w:rsidRPr="005B02BB">
        <w:rPr>
          <w:rFonts w:ascii="GHEA Grapalat" w:hAnsi="GHEA Grapalat" w:cs="Sylfaen"/>
        </w:rPr>
        <w:t xml:space="preserve"> </w:t>
      </w:r>
      <w:r w:rsidRPr="005B02BB">
        <w:rPr>
          <w:rFonts w:ascii="GHEA Grapalat" w:hAnsi="GHEA Grapalat" w:cs="Sylfaen"/>
          <w:lang w:val="ru-RU"/>
        </w:rPr>
        <w:t>բացումը</w:t>
      </w:r>
      <w:r w:rsidRPr="005B02BB">
        <w:rPr>
          <w:rFonts w:ascii="GHEA Grapalat" w:hAnsi="GHEA Grapalat" w:cs="Sylfaen"/>
        </w:rPr>
        <w:t xml:space="preserve"> </w:t>
      </w:r>
      <w:r w:rsidRPr="005B02BB">
        <w:rPr>
          <w:rFonts w:ascii="GHEA Grapalat" w:hAnsi="GHEA Grapalat" w:cs="Sylfaen"/>
          <w:lang w:val="ru-RU"/>
        </w:rPr>
        <w:t>կկատարվի</w:t>
      </w:r>
      <w:r w:rsidRPr="005B02BB">
        <w:rPr>
          <w:rFonts w:ascii="GHEA Grapalat" w:hAnsi="GHEA Grapalat" w:cs="Sylfaen"/>
        </w:rPr>
        <w:t xml:space="preserve"> հանձնաժողովի՝ հայտերի բացման և գնահատման նիստում՝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w:t>
      </w:r>
      <w:r w:rsidRPr="005B02BB">
        <w:rPr>
          <w:rFonts w:ascii="GHEA Grapalat" w:hAnsi="GHEA Grapalat" w:cs="Sylfaen"/>
          <w:szCs w:val="24"/>
        </w:rPr>
        <w:t xml:space="preserve"> </w:t>
      </w:r>
      <w:r w:rsidRPr="005B02BB">
        <w:rPr>
          <w:rFonts w:ascii="GHEA Grapalat" w:hAnsi="GHEA Grapalat" w:cs="Sylfaen"/>
          <w:szCs w:val="24"/>
          <w:lang w:val="ru-RU"/>
        </w:rPr>
        <w:t>հայտարարությունը</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հրավերը</w:t>
      </w:r>
      <w:r w:rsidRPr="005B02BB">
        <w:rPr>
          <w:rFonts w:ascii="GHEA Grapalat" w:hAnsi="GHEA Grapalat" w:cs="Sylfaen"/>
          <w:szCs w:val="24"/>
        </w:rPr>
        <w:t xml:space="preserve"> </w:t>
      </w:r>
      <w:r w:rsidRPr="005B02BB">
        <w:rPr>
          <w:rFonts w:ascii="GHEA Grapalat" w:hAnsi="GHEA Grapalat" w:cs="Sylfaen"/>
          <w:szCs w:val="24"/>
          <w:lang w:val="en-US"/>
        </w:rPr>
        <w:t>տեղեկագրում</w:t>
      </w:r>
      <w:r w:rsidRPr="005B02BB">
        <w:rPr>
          <w:rFonts w:ascii="GHEA Grapalat" w:hAnsi="GHEA Grapalat" w:cs="Sylfaen"/>
          <w:szCs w:val="24"/>
        </w:rPr>
        <w:t xml:space="preserve"> </w:t>
      </w:r>
      <w:r w:rsidRPr="005B02BB">
        <w:rPr>
          <w:rFonts w:ascii="GHEA Grapalat" w:hAnsi="GHEA Grapalat" w:cs="Sylfaen"/>
          <w:szCs w:val="24"/>
          <w:lang w:val="en-US"/>
        </w:rPr>
        <w:t>հ</w:t>
      </w:r>
      <w:r w:rsidRPr="005B02BB">
        <w:rPr>
          <w:rFonts w:ascii="GHEA Grapalat" w:hAnsi="GHEA Grapalat" w:cs="Sylfaen"/>
          <w:szCs w:val="24"/>
          <w:lang w:val="ru-RU"/>
        </w:rPr>
        <w:t>րապարակվելու</w:t>
      </w:r>
      <w:r w:rsidRPr="005B02BB">
        <w:rPr>
          <w:rFonts w:ascii="GHEA Grapalat" w:hAnsi="GHEA Grapalat" w:cs="Sylfaen"/>
          <w:szCs w:val="24"/>
        </w:rPr>
        <w:t xml:space="preserve"> </w:t>
      </w:r>
      <w:r w:rsidRPr="005B02BB">
        <w:rPr>
          <w:rFonts w:ascii="GHEA Grapalat" w:hAnsi="GHEA Grapalat" w:cs="Sylfaen"/>
          <w:szCs w:val="24"/>
          <w:lang w:val="en-US"/>
        </w:rPr>
        <w:t>օրվանից</w:t>
      </w:r>
      <w:r w:rsidRPr="005B02BB">
        <w:rPr>
          <w:rFonts w:ascii="GHEA Grapalat" w:hAnsi="GHEA Grapalat" w:cs="Sylfaen"/>
          <w:szCs w:val="24"/>
        </w:rPr>
        <w:t xml:space="preserve"> </w:t>
      </w:r>
      <w:r w:rsidRPr="005B02BB">
        <w:rPr>
          <w:rFonts w:ascii="GHEA Grapalat" w:hAnsi="GHEA Grapalat" w:cs="Sylfaen"/>
          <w:szCs w:val="24"/>
          <w:lang w:val="ru-RU"/>
        </w:rPr>
        <w:t>հաշված</w:t>
      </w:r>
      <w:r w:rsidRPr="005B02BB">
        <w:rPr>
          <w:rFonts w:ascii="GHEA Grapalat" w:hAnsi="GHEA Grapalat" w:cs="Sylfaen"/>
          <w:szCs w:val="24"/>
        </w:rPr>
        <w:t xml:space="preserve"> </w:t>
      </w:r>
      <w:r w:rsidRPr="00AF067B">
        <w:rPr>
          <w:rFonts w:ascii="GHEA Grapalat" w:hAnsi="GHEA Grapalat" w:cs="Sylfaen"/>
          <w:b/>
          <w:szCs w:val="24"/>
        </w:rPr>
        <w:t>«</w:t>
      </w:r>
      <w:r w:rsidR="005D2D0E">
        <w:rPr>
          <w:rFonts w:ascii="GHEA Grapalat" w:hAnsi="GHEA Grapalat" w:cs="Sylfaen"/>
          <w:b/>
          <w:szCs w:val="24"/>
        </w:rPr>
        <w:t>15</w:t>
      </w:r>
      <w:r w:rsidRPr="00AF067B">
        <w:rPr>
          <w:rFonts w:ascii="GHEA Grapalat" w:hAnsi="GHEA Grapalat" w:cs="Sylfaen"/>
          <w:b/>
          <w:szCs w:val="24"/>
        </w:rPr>
        <w:t>»</w:t>
      </w:r>
      <w:r w:rsidR="002C500B">
        <w:rPr>
          <w:rFonts w:ascii="GHEA Grapalat" w:hAnsi="GHEA Grapalat" w:cs="Sylfaen"/>
          <w:b/>
          <w:szCs w:val="24"/>
          <w:lang w:val="hy-AM"/>
        </w:rPr>
        <w:t>-</w:t>
      </w:r>
      <w:r w:rsidRPr="00AF067B">
        <w:rPr>
          <w:rFonts w:ascii="GHEA Grapalat" w:hAnsi="GHEA Grapalat" w:cs="Sylfaen"/>
          <w:b/>
          <w:szCs w:val="24"/>
          <w:lang w:val="ru-RU"/>
        </w:rPr>
        <w:t>րդ</w:t>
      </w:r>
      <w:r w:rsidRPr="00AF067B">
        <w:rPr>
          <w:rFonts w:ascii="GHEA Grapalat" w:hAnsi="GHEA Grapalat" w:cs="Sylfaen"/>
          <w:b/>
          <w:szCs w:val="24"/>
        </w:rPr>
        <w:t xml:space="preserve"> </w:t>
      </w:r>
      <w:r w:rsidRPr="00AF067B">
        <w:rPr>
          <w:rFonts w:ascii="GHEA Grapalat" w:hAnsi="GHEA Grapalat" w:cs="Sylfaen"/>
          <w:b/>
          <w:szCs w:val="24"/>
          <w:lang w:val="ru-RU"/>
        </w:rPr>
        <w:t>օրվա</w:t>
      </w:r>
      <w:r w:rsidRPr="00AF067B">
        <w:rPr>
          <w:rFonts w:ascii="GHEA Grapalat" w:hAnsi="GHEA Grapalat" w:cs="Sylfaen"/>
          <w:b/>
          <w:szCs w:val="24"/>
        </w:rPr>
        <w:t xml:space="preserve"> </w:t>
      </w:r>
      <w:r w:rsidRPr="00AF067B">
        <w:rPr>
          <w:rFonts w:ascii="GHEA Grapalat" w:hAnsi="GHEA Grapalat" w:cs="Sylfaen"/>
          <w:b/>
          <w:szCs w:val="24"/>
          <w:lang w:val="ru-RU"/>
        </w:rPr>
        <w:t>ժամը</w:t>
      </w:r>
      <w:r w:rsidRPr="00AF067B">
        <w:rPr>
          <w:rFonts w:ascii="GHEA Grapalat" w:hAnsi="GHEA Grapalat" w:cs="Sylfaen"/>
          <w:b/>
          <w:szCs w:val="24"/>
        </w:rPr>
        <w:t xml:space="preserve"> </w:t>
      </w:r>
      <w:r w:rsidRPr="00AF067B">
        <w:rPr>
          <w:rFonts w:ascii="GHEA Grapalat" w:hAnsi="GHEA Grapalat" w:cs="Sylfaen"/>
          <w:b/>
          <w:szCs w:val="24"/>
          <w:lang w:val="hy-AM"/>
        </w:rPr>
        <w:t>11։00</w:t>
      </w:r>
      <w:r w:rsidRPr="00AF067B">
        <w:rPr>
          <w:rFonts w:ascii="GHEA Grapalat" w:hAnsi="GHEA Grapalat" w:cs="Sylfaen"/>
          <w:b/>
          <w:szCs w:val="24"/>
        </w:rPr>
        <w:t>-</w:t>
      </w:r>
      <w:r w:rsidRPr="002A18E2">
        <w:rPr>
          <w:rFonts w:ascii="GHEA Grapalat" w:hAnsi="GHEA Grapalat" w:cs="Sylfaen"/>
          <w:b/>
          <w:szCs w:val="24"/>
          <w:lang w:val="hy-AM"/>
        </w:rPr>
        <w:t>ին։</w:t>
      </w:r>
      <w:r w:rsidRPr="005B02BB">
        <w:rPr>
          <w:rFonts w:ascii="GHEA Grapalat" w:hAnsi="GHEA Grapalat" w:cs="Sylfaen"/>
          <w:szCs w:val="24"/>
        </w:rPr>
        <w:t xml:space="preserve"> </w:t>
      </w:r>
    </w:p>
    <w:p w14:paraId="56C10235" w14:textId="77777777" w:rsidR="005F19E6" w:rsidRPr="005B02BB" w:rsidRDefault="005F19E6" w:rsidP="005F19E6">
      <w:pPr>
        <w:ind w:firstLine="567"/>
        <w:jc w:val="both"/>
        <w:rPr>
          <w:rFonts w:ascii="GHEA Grapalat" w:hAnsi="GHEA Grapalat" w:cs="Sylfaen"/>
          <w:sz w:val="20"/>
          <w:lang w:val="af-ZA"/>
        </w:rPr>
      </w:pPr>
      <w:r w:rsidRPr="002A18E2">
        <w:rPr>
          <w:rFonts w:ascii="GHEA Grapalat" w:hAnsi="GHEA Grapalat" w:cs="Sylfaen"/>
          <w:sz w:val="20"/>
          <w:lang w:val="hy-AM"/>
        </w:rPr>
        <w:t>Հայտերի</w:t>
      </w:r>
      <w:r w:rsidRPr="005B02BB">
        <w:rPr>
          <w:rFonts w:ascii="GHEA Grapalat" w:hAnsi="GHEA Grapalat" w:cs="Sylfaen"/>
          <w:sz w:val="20"/>
          <w:lang w:val="af-ZA"/>
        </w:rPr>
        <w:t xml:space="preserve"> </w:t>
      </w:r>
      <w:r w:rsidRPr="002A18E2">
        <w:rPr>
          <w:rFonts w:ascii="GHEA Grapalat" w:hAnsi="GHEA Grapalat" w:cs="Sylfaen"/>
          <w:sz w:val="20"/>
          <w:lang w:val="hy-AM"/>
        </w:rPr>
        <w:t>բացման</w:t>
      </w:r>
      <w:r w:rsidRPr="005B02BB">
        <w:rPr>
          <w:rFonts w:ascii="GHEA Grapalat" w:hAnsi="GHEA Grapalat" w:cs="Sylfaen"/>
          <w:sz w:val="20"/>
          <w:lang w:val="af-ZA"/>
        </w:rPr>
        <w:t xml:space="preserve"> </w:t>
      </w:r>
      <w:r w:rsidRPr="002A18E2">
        <w:rPr>
          <w:rFonts w:ascii="GHEA Grapalat" w:hAnsi="GHEA Grapalat" w:cs="Sylfaen"/>
          <w:sz w:val="20"/>
          <w:lang w:val="hy-AM"/>
        </w:rPr>
        <w:t>և</w:t>
      </w:r>
      <w:r w:rsidRPr="005B02BB">
        <w:rPr>
          <w:rFonts w:ascii="GHEA Grapalat" w:hAnsi="GHEA Grapalat" w:cs="Sylfaen"/>
          <w:sz w:val="20"/>
          <w:lang w:val="af-ZA"/>
        </w:rPr>
        <w:t xml:space="preserve"> </w:t>
      </w:r>
      <w:r w:rsidRPr="002A18E2">
        <w:rPr>
          <w:rFonts w:ascii="GHEA Grapalat" w:hAnsi="GHEA Grapalat" w:cs="Sylfaen"/>
          <w:sz w:val="20"/>
          <w:lang w:val="hy-AM"/>
        </w:rPr>
        <w:t>գնահատման</w:t>
      </w:r>
      <w:r w:rsidRPr="005B02BB">
        <w:rPr>
          <w:rFonts w:ascii="GHEA Grapalat" w:hAnsi="GHEA Grapalat" w:cs="Sylfaen"/>
          <w:sz w:val="20"/>
          <w:lang w:val="af-ZA"/>
        </w:rPr>
        <w:t xml:space="preserve"> </w:t>
      </w:r>
      <w:r w:rsidRPr="002A18E2">
        <w:rPr>
          <w:rFonts w:ascii="GHEA Grapalat" w:hAnsi="GHEA Grapalat" w:cs="Sylfaen"/>
          <w:sz w:val="20"/>
          <w:lang w:val="hy-AM"/>
        </w:rPr>
        <w:t>նիստում՝</w:t>
      </w:r>
    </w:p>
    <w:p w14:paraId="457E95C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2A18E2">
        <w:rPr>
          <w:rFonts w:ascii="GHEA Grapalat" w:hAnsi="GHEA Grapalat" w:cs="Sylfaen"/>
          <w:sz w:val="20"/>
          <w:lang w:val="hy-AM"/>
        </w:rPr>
        <w:t>հանձնաժողովի</w:t>
      </w:r>
      <w:r w:rsidRPr="005B02BB">
        <w:rPr>
          <w:rFonts w:ascii="GHEA Grapalat" w:hAnsi="GHEA Grapalat" w:cs="Sylfaen"/>
          <w:sz w:val="20"/>
          <w:lang w:val="af-ZA"/>
        </w:rPr>
        <w:t xml:space="preserve"> </w:t>
      </w:r>
      <w:r w:rsidRPr="002A18E2">
        <w:rPr>
          <w:rFonts w:ascii="GHEA Grapalat" w:hAnsi="GHEA Grapalat" w:cs="Sylfaen"/>
          <w:sz w:val="20"/>
          <w:lang w:val="hy-AM"/>
        </w:rPr>
        <w:t>նախագահը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նախագահողը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բացված</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հրապա</w:t>
      </w:r>
      <w:r w:rsidRPr="005B02BB">
        <w:rPr>
          <w:rFonts w:ascii="GHEA Grapalat" w:hAnsi="GHEA Grapalat" w:cs="Sylfaen"/>
          <w:sz w:val="20"/>
          <w:lang w:val="hy-AM"/>
        </w:rPr>
        <w:softHyphen/>
        <w:t>րակում է գնման հայտով սահմանված</w:t>
      </w:r>
      <w:r w:rsidRPr="005B02BB">
        <w:rPr>
          <w:rFonts w:ascii="GHEA Grapalat" w:hAnsi="GHEA Grapalat" w:cs="Sylfaen"/>
          <w:sz w:val="20"/>
          <w:lang w:val="af-ZA"/>
        </w:rPr>
        <w:t>`</w:t>
      </w:r>
      <w:r w:rsidRPr="005B02BB">
        <w:rPr>
          <w:rFonts w:ascii="GHEA Grapalat" w:hAnsi="GHEA Grapalat" w:cs="Sylfaen"/>
          <w:sz w:val="20"/>
          <w:lang w:val="hy-AM"/>
        </w:rPr>
        <w:t xml:space="preserve"> </w:t>
      </w:r>
      <w:r w:rsidRPr="002A18E2">
        <w:rPr>
          <w:rFonts w:ascii="GHEA Grapalat" w:hAnsi="GHEA Grapalat" w:cs="Sylfaen"/>
          <w:sz w:val="20"/>
          <w:lang w:val="hy-AM"/>
        </w:rPr>
        <w:t>սույն</w:t>
      </w:r>
      <w:r w:rsidRPr="005B02BB">
        <w:rPr>
          <w:rFonts w:ascii="GHEA Grapalat" w:hAnsi="GHEA Grapalat" w:cs="Sylfaen"/>
          <w:sz w:val="20"/>
          <w:lang w:val="af-ZA"/>
        </w:rPr>
        <w:t xml:space="preserve"> </w:t>
      </w:r>
      <w:r w:rsidRPr="002A18E2">
        <w:rPr>
          <w:rFonts w:ascii="GHEA Grapalat" w:hAnsi="GHEA Grapalat" w:cs="Sylfaen"/>
          <w:sz w:val="20"/>
          <w:lang w:val="hy-AM"/>
        </w:rPr>
        <w:t>ընթացակարգի</w:t>
      </w:r>
      <w:r w:rsidRPr="005B02BB">
        <w:rPr>
          <w:rFonts w:ascii="GHEA Grapalat" w:hAnsi="GHEA Grapalat" w:cs="Sylfaen"/>
          <w:sz w:val="20"/>
          <w:lang w:val="af-ZA"/>
        </w:rPr>
        <w:t xml:space="preserve"> </w:t>
      </w:r>
      <w:r w:rsidRPr="002A18E2">
        <w:rPr>
          <w:rFonts w:ascii="GHEA Grapalat" w:hAnsi="GHEA Grapalat" w:cs="Sylfaen"/>
          <w:sz w:val="20"/>
          <w:lang w:val="hy-AM"/>
        </w:rPr>
        <w:t>շրջանակում</w:t>
      </w:r>
      <w:r w:rsidRPr="005B02BB">
        <w:rPr>
          <w:rFonts w:ascii="GHEA Grapalat" w:hAnsi="GHEA Grapalat" w:cs="Sylfaen"/>
          <w:sz w:val="20"/>
          <w:lang w:val="af-ZA"/>
        </w:rPr>
        <w:t xml:space="preserve"> </w:t>
      </w:r>
      <w:r w:rsidRPr="002A18E2">
        <w:rPr>
          <w:rFonts w:ascii="GHEA Grapalat" w:hAnsi="GHEA Grapalat" w:cs="Sylfaen"/>
          <w:sz w:val="20"/>
          <w:lang w:val="hy-AM"/>
        </w:rPr>
        <w:t>գնվելիք</w:t>
      </w:r>
      <w:r w:rsidRPr="005B02BB">
        <w:rPr>
          <w:rFonts w:ascii="GHEA Grapalat" w:hAnsi="GHEA Grapalat" w:cs="Sylfaen"/>
          <w:sz w:val="20"/>
          <w:lang w:val="af-ZA"/>
        </w:rPr>
        <w:t xml:space="preserve"> </w:t>
      </w:r>
      <w:r w:rsidRPr="002A18E2">
        <w:rPr>
          <w:rFonts w:ascii="GHEA Grapalat" w:hAnsi="GHEA Grapalat" w:cs="Sylfaen"/>
          <w:sz w:val="20"/>
          <w:lang w:val="hy-AM"/>
        </w:rPr>
        <w:t>ապրանքների</w:t>
      </w:r>
      <w:r w:rsidRPr="005B02BB">
        <w:rPr>
          <w:rFonts w:ascii="GHEA Grapalat" w:hAnsi="GHEA Grapalat" w:cs="Sylfaen"/>
          <w:sz w:val="20"/>
          <w:lang w:val="hy-AM"/>
        </w:rPr>
        <w:t xml:space="preserve"> գնման</w:t>
      </w:r>
      <w:r w:rsidRPr="005B02BB">
        <w:rPr>
          <w:rFonts w:ascii="GHEA Grapalat" w:hAnsi="GHEA Grapalat" w:cs="Sylfaen"/>
          <w:sz w:val="20"/>
          <w:lang w:val="af-ZA"/>
        </w:rPr>
        <w:t xml:space="preserve"> </w:t>
      </w:r>
      <w:r w:rsidRPr="005B02BB">
        <w:rPr>
          <w:rFonts w:ascii="GHEA Grapalat" w:hAnsi="GHEA Grapalat" w:cs="Sylfaen"/>
          <w:sz w:val="20"/>
          <w:lang w:val="hy-AM"/>
        </w:rPr>
        <w:t>գինը՝</w:t>
      </w:r>
      <w:r w:rsidRPr="005B02BB">
        <w:rPr>
          <w:rFonts w:ascii="GHEA Grapalat" w:hAnsi="GHEA Grapalat" w:cs="Sylfaen"/>
          <w:sz w:val="20"/>
          <w:lang w:val="af-ZA"/>
        </w:rPr>
        <w:t xml:space="preserve"> </w:t>
      </w:r>
      <w:r w:rsidRPr="005B02BB">
        <w:rPr>
          <w:rFonts w:ascii="GHEA Grapalat" w:hAnsi="GHEA Grapalat" w:cs="Sylfaen"/>
          <w:sz w:val="20"/>
          <w:lang w:val="hy-AM"/>
        </w:rPr>
        <w:t>մեկ</w:t>
      </w:r>
      <w:r w:rsidRPr="005B02BB">
        <w:rPr>
          <w:rFonts w:ascii="GHEA Grapalat" w:hAnsi="GHEA Grapalat" w:cs="Sylfaen"/>
          <w:sz w:val="20"/>
          <w:lang w:val="af-ZA"/>
        </w:rPr>
        <w:t xml:space="preserve"> </w:t>
      </w:r>
      <w:r w:rsidRPr="005B02BB">
        <w:rPr>
          <w:rFonts w:ascii="GHEA Grapalat" w:hAnsi="GHEA Grapalat" w:cs="Sylfaen"/>
          <w:sz w:val="20"/>
          <w:lang w:val="hy-AM"/>
        </w:rPr>
        <w:t>թվով</w:t>
      </w:r>
      <w:r w:rsidRPr="005B02BB">
        <w:rPr>
          <w:rFonts w:ascii="GHEA Grapalat" w:hAnsi="GHEA Grapalat" w:cs="Sylfaen"/>
          <w:sz w:val="20"/>
          <w:lang w:val="af-ZA"/>
        </w:rPr>
        <w:t xml:space="preserve"> </w:t>
      </w:r>
      <w:r w:rsidRPr="005B02BB">
        <w:rPr>
          <w:rFonts w:ascii="GHEA Grapalat" w:hAnsi="GHEA Grapalat" w:cs="Sylfaen"/>
          <w:sz w:val="20"/>
          <w:lang w:val="hy-AM"/>
        </w:rPr>
        <w:t>արտահայտված</w:t>
      </w:r>
      <w:r w:rsidRPr="005B02BB">
        <w:rPr>
          <w:rFonts w:ascii="GHEA Grapalat" w:hAnsi="GHEA Grapalat" w:cs="Sylfaen"/>
          <w:sz w:val="20"/>
          <w:lang w:val="af-ZA"/>
        </w:rPr>
        <w:t xml:space="preserve">, </w:t>
      </w:r>
      <w:r w:rsidRPr="002A18E2">
        <w:rPr>
          <w:rFonts w:ascii="GHEA Grapalat" w:hAnsi="GHEA Grapalat" w:cs="Sylfaen"/>
          <w:sz w:val="20"/>
          <w:lang w:val="hy-AM"/>
        </w:rPr>
        <w:t>ինչպես</w:t>
      </w:r>
      <w:r w:rsidRPr="005B02BB">
        <w:rPr>
          <w:rFonts w:ascii="GHEA Grapalat" w:hAnsi="GHEA Grapalat" w:cs="Sylfaen"/>
          <w:sz w:val="20"/>
          <w:lang w:val="af-ZA"/>
        </w:rPr>
        <w:t xml:space="preserve"> </w:t>
      </w:r>
      <w:r w:rsidRPr="002A18E2">
        <w:rPr>
          <w:rFonts w:ascii="GHEA Grapalat" w:hAnsi="GHEA Grapalat" w:cs="Sylfaen"/>
          <w:sz w:val="20"/>
          <w:lang w:val="hy-AM"/>
        </w:rPr>
        <w:t>նաև</w:t>
      </w:r>
      <w:r w:rsidRPr="005B02BB">
        <w:rPr>
          <w:rFonts w:ascii="GHEA Grapalat" w:hAnsi="GHEA Grapalat" w:cs="Sylfaen"/>
          <w:sz w:val="20"/>
          <w:lang w:val="af-ZA"/>
        </w:rPr>
        <w:t xml:space="preserve"> </w:t>
      </w:r>
      <w:r w:rsidRPr="005B02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B02BB">
        <w:rPr>
          <w:rFonts w:ascii="GHEA Grapalat" w:hAnsi="GHEA Grapalat" w:cs="Sylfaen"/>
          <w:sz w:val="20"/>
          <w:lang w:val="af-ZA"/>
        </w:rPr>
        <w:t>.</w:t>
      </w:r>
    </w:p>
    <w:p w14:paraId="2445BE8E"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sz w:val="20"/>
          <w:szCs w:val="20"/>
          <w:lang w:val="hy-AM"/>
        </w:rPr>
        <w:t xml:space="preserve">2) </w:t>
      </w:r>
      <w:r w:rsidRPr="005B02BB">
        <w:rPr>
          <w:rFonts w:ascii="GHEA Grapalat" w:hAnsi="GHEA Grapalat" w:cs="Sylfaen"/>
          <w:sz w:val="20"/>
          <w:szCs w:val="20"/>
          <w:lang w:val="hy-AM"/>
        </w:rPr>
        <w:t>սույն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կետի</w:t>
      </w:r>
      <w:r w:rsidRPr="005B02BB">
        <w:rPr>
          <w:rFonts w:ascii="GHEA Grapalat" w:hAnsi="GHEA Grapalat"/>
          <w:sz w:val="20"/>
          <w:szCs w:val="20"/>
          <w:lang w:val="hy-AM"/>
        </w:rPr>
        <w:t xml:space="preserve"> 1-</w:t>
      </w:r>
      <w:r w:rsidRPr="005B02BB">
        <w:rPr>
          <w:rFonts w:ascii="GHEA Grapalat" w:hAnsi="GHEA Grapalat" w:cs="Sylfaen"/>
          <w:sz w:val="20"/>
          <w:szCs w:val="20"/>
          <w:lang w:val="hy-AM"/>
        </w:rPr>
        <w:t>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ենթակետում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նշված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նախագահին</w:t>
      </w:r>
      <w:r w:rsidRPr="005B02BB">
        <w:rPr>
          <w:rFonts w:ascii="GHEA Grapalat" w:hAnsi="GHEA Grapalat"/>
          <w:sz w:val="20"/>
          <w:szCs w:val="20"/>
          <w:lang w:val="hy-AM"/>
        </w:rPr>
        <w:t xml:space="preserve"> (նիստը նախագահողին) </w:t>
      </w:r>
      <w:r w:rsidRPr="005B02BB">
        <w:rPr>
          <w:rFonts w:ascii="GHEA Grapalat" w:hAnsi="GHEA Grapalat" w:cs="Sylfaen"/>
          <w:sz w:val="20"/>
          <w:szCs w:val="20"/>
          <w:lang w:val="hy-AM"/>
        </w:rPr>
        <w:t>փոխանցվելուց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հետո</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հանձնաժողովը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w:t>
      </w:r>
    </w:p>
    <w:p w14:paraId="22AC0256"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szCs w:val="20"/>
          <w:lang w:val="hy-AM"/>
        </w:rPr>
        <w:t>ա</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պարունակող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ներկայացնելու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կարգին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հայտերը</w:t>
      </w:r>
      <w:r w:rsidRPr="005B02BB">
        <w:rPr>
          <w:rFonts w:ascii="GHEA Grapalat" w:hAnsi="GHEA Grapalat"/>
          <w:sz w:val="20"/>
          <w:szCs w:val="20"/>
          <w:lang w:val="hy-AM"/>
        </w:rPr>
        <w:t>,</w:t>
      </w:r>
    </w:p>
    <w:p w14:paraId="3BE27249"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szCs w:val="20"/>
          <w:lang w:val="hy-AM"/>
        </w:rPr>
        <w:t>բ</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յուրաքանչյուր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պահանջվող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նախատեսված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առկայությունը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դրանց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կազմման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հրավերով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վավերապայմաններին</w:t>
      </w:r>
      <w:r w:rsidRPr="005B02BB">
        <w:rPr>
          <w:rFonts w:ascii="GHEA Grapalat" w:hAnsi="GHEA Grapalat"/>
          <w:sz w:val="20"/>
          <w:szCs w:val="20"/>
          <w:lang w:val="hy-AM"/>
        </w:rPr>
        <w:t>.</w:t>
      </w:r>
    </w:p>
    <w:p w14:paraId="79473A93" w14:textId="77777777" w:rsidR="005F19E6" w:rsidRPr="005B02BB" w:rsidRDefault="005F19E6" w:rsidP="005F19E6">
      <w:pPr>
        <w:ind w:firstLine="567"/>
        <w:jc w:val="both"/>
        <w:rPr>
          <w:rFonts w:ascii="GHEA Grapalat" w:hAnsi="GHEA Grapalat" w:cs="Sylfaen"/>
          <w:sz w:val="20"/>
          <w:lang w:val="hy-AM"/>
        </w:rPr>
      </w:pPr>
      <w:r w:rsidRPr="005B02BB">
        <w:rPr>
          <w:rFonts w:ascii="GHEA Grapalat" w:hAnsi="GHEA Grapalat"/>
          <w:sz w:val="20"/>
          <w:szCs w:val="20"/>
          <w:lang w:val="hy-AM"/>
        </w:rPr>
        <w:t xml:space="preserve">3) </w:t>
      </w:r>
      <w:r w:rsidRPr="005B02BB">
        <w:rPr>
          <w:rFonts w:ascii="GHEA Grapalat" w:hAnsi="GHEA Grapalat" w:cs="Sylfaen"/>
          <w:sz w:val="20"/>
          <w:szCs w:val="20"/>
          <w:lang w:val="hy-AM"/>
        </w:rPr>
        <w:t>հանձնաժողովի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հայտարարում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ներկայացրած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մասնակիցների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գնային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առաջարկները՝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մեկ</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թվով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արտահայտված,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հիմք</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ընդունելով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տառերով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գրվածը:</w:t>
      </w:r>
    </w:p>
    <w:p w14:paraId="3C9F145C"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8.2 </w:t>
      </w:r>
      <w:r w:rsidRPr="005B02BB">
        <w:rPr>
          <w:rFonts w:ascii="GHEA Grapalat" w:hAnsi="GHEA Grapalat" w:cs="Sylfaen"/>
          <w:sz w:val="20"/>
          <w:lang w:val="hy-AM"/>
        </w:rPr>
        <w:t>Հայտերը</w:t>
      </w:r>
      <w:r w:rsidRPr="005B02BB">
        <w:rPr>
          <w:rFonts w:ascii="GHEA Grapalat" w:hAnsi="GHEA Grapalat" w:cs="Sylfaen"/>
          <w:sz w:val="20"/>
          <w:lang w:val="af-ZA"/>
        </w:rPr>
        <w:t xml:space="preserve"> </w:t>
      </w:r>
      <w:r w:rsidRPr="005B02BB">
        <w:rPr>
          <w:rFonts w:ascii="GHEA Grapalat" w:hAnsi="GHEA Grapalat" w:cs="Sylfaen"/>
          <w:sz w:val="20"/>
          <w:lang w:val="hy-AM"/>
        </w:rPr>
        <w:t>գնահատվում</w:t>
      </w:r>
      <w:r w:rsidRPr="005B02BB">
        <w:rPr>
          <w:rFonts w:ascii="GHEA Grapalat" w:hAnsi="GHEA Grapalat" w:cs="Sylfaen"/>
          <w:sz w:val="20"/>
          <w:lang w:val="af-ZA"/>
        </w:rPr>
        <w:t xml:space="preserve"> </w:t>
      </w:r>
      <w:r w:rsidRPr="005B02BB">
        <w:rPr>
          <w:rFonts w:ascii="GHEA Grapalat" w:hAnsi="GHEA Grapalat" w:cs="Sylfaen"/>
          <w:sz w:val="20"/>
          <w:lang w:val="hy-AM"/>
        </w:rPr>
        <w:t>են</w:t>
      </w:r>
      <w:r w:rsidRPr="005B02BB">
        <w:rPr>
          <w:rFonts w:ascii="GHEA Grapalat" w:hAnsi="GHEA Grapalat" w:cs="Sylfaen"/>
          <w:sz w:val="20"/>
          <w:lang w:val="af-ZA"/>
        </w:rPr>
        <w:t xml:space="preserve"> </w:t>
      </w:r>
      <w:r w:rsidRPr="005B02BB">
        <w:rPr>
          <w:rFonts w:ascii="GHEA Grapalat" w:hAnsi="GHEA Grapalat" w:cs="Sylfaen"/>
          <w:sz w:val="20"/>
          <w:lang w:val="hy-AM"/>
        </w:rPr>
        <w:t>սույն</w:t>
      </w:r>
      <w:r w:rsidRPr="005B02BB">
        <w:rPr>
          <w:rFonts w:ascii="GHEA Grapalat" w:hAnsi="GHEA Grapalat" w:cs="Sylfaen"/>
          <w:sz w:val="20"/>
          <w:lang w:val="af-ZA"/>
        </w:rPr>
        <w:t xml:space="preserve"> </w:t>
      </w:r>
      <w:r w:rsidRPr="005B02BB">
        <w:rPr>
          <w:rFonts w:ascii="GHEA Grapalat" w:hAnsi="GHEA Grapalat" w:cs="Sylfaen"/>
          <w:sz w:val="20"/>
          <w:lang w:val="hy-AM"/>
        </w:rPr>
        <w:t>հրավերով</w:t>
      </w:r>
      <w:r w:rsidRPr="005B02BB">
        <w:rPr>
          <w:rFonts w:ascii="GHEA Grapalat" w:hAnsi="GHEA Grapalat" w:cs="Sylfaen"/>
          <w:sz w:val="20"/>
          <w:lang w:val="af-ZA"/>
        </w:rPr>
        <w:t xml:space="preserve"> </w:t>
      </w:r>
      <w:r w:rsidRPr="005B02BB">
        <w:rPr>
          <w:rFonts w:ascii="GHEA Grapalat" w:hAnsi="GHEA Grapalat" w:cs="Sylfaen"/>
          <w:sz w:val="20"/>
          <w:lang w:val="hy-AM"/>
        </w:rPr>
        <w:t>սահմանված</w:t>
      </w:r>
      <w:r w:rsidRPr="005B02BB">
        <w:rPr>
          <w:rFonts w:ascii="GHEA Grapalat" w:hAnsi="GHEA Grapalat" w:cs="Sylfaen"/>
          <w:sz w:val="20"/>
          <w:lang w:val="af-ZA"/>
        </w:rPr>
        <w:t xml:space="preserve"> </w:t>
      </w:r>
      <w:r w:rsidRPr="005B02BB">
        <w:rPr>
          <w:rFonts w:ascii="GHEA Grapalat" w:hAnsi="GHEA Grapalat" w:cs="Sylfaen"/>
          <w:sz w:val="20"/>
          <w:lang w:val="hy-AM"/>
        </w:rPr>
        <w:t>կարգով</w:t>
      </w:r>
      <w:r w:rsidRPr="005B02BB">
        <w:rPr>
          <w:rFonts w:ascii="GHEA Grapalat" w:hAnsi="GHEA Grapalat" w:cs="Sylfaen"/>
          <w:sz w:val="20"/>
          <w:lang w:val="af-ZA"/>
        </w:rPr>
        <w:t xml:space="preserve">: </w:t>
      </w:r>
    </w:p>
    <w:p w14:paraId="3DDCEA1C"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rPr>
        <w:lastRenderedPageBreak/>
        <w:t>Գնման</w:t>
      </w:r>
      <w:r w:rsidRPr="005B02BB">
        <w:rPr>
          <w:rFonts w:ascii="GHEA Grapalat" w:hAnsi="GHEA Grapalat" w:cs="Sylfaen"/>
          <w:sz w:val="20"/>
          <w:lang w:val="af-ZA"/>
        </w:rPr>
        <w:t xml:space="preserve"> </w:t>
      </w:r>
      <w:r w:rsidRPr="005B02BB">
        <w:rPr>
          <w:rFonts w:ascii="GHEA Grapalat" w:hAnsi="GHEA Grapalat" w:cs="Sylfaen"/>
          <w:sz w:val="20"/>
        </w:rPr>
        <w:t>ընթացակարգի</w:t>
      </w:r>
      <w:r w:rsidRPr="005B02BB">
        <w:rPr>
          <w:rFonts w:ascii="GHEA Grapalat" w:hAnsi="GHEA Grapalat" w:cs="Sylfaen"/>
          <w:sz w:val="20"/>
          <w:lang w:val="af-ZA"/>
        </w:rPr>
        <w:t xml:space="preserve"> </w:t>
      </w:r>
      <w:r w:rsidRPr="005B02BB">
        <w:rPr>
          <w:rFonts w:ascii="GHEA Grapalat" w:hAnsi="GHEA Grapalat" w:cs="Sylfaen"/>
          <w:sz w:val="20"/>
        </w:rPr>
        <w:t>չափաբաժինների</w:t>
      </w:r>
      <w:r w:rsidRPr="005B02BB">
        <w:rPr>
          <w:rFonts w:ascii="GHEA Grapalat" w:hAnsi="GHEA Grapalat" w:cs="Sylfaen"/>
          <w:sz w:val="20"/>
          <w:lang w:val="af-ZA"/>
        </w:rPr>
        <w:t xml:space="preserve"> </w:t>
      </w:r>
      <w:r w:rsidRPr="005B02BB">
        <w:rPr>
          <w:rFonts w:ascii="GHEA Grapalat" w:hAnsi="GHEA Grapalat" w:cs="Sylfaen"/>
          <w:sz w:val="20"/>
        </w:rPr>
        <w:t>քանակը</w:t>
      </w:r>
      <w:r w:rsidRPr="005B02BB">
        <w:rPr>
          <w:rFonts w:ascii="GHEA Grapalat" w:hAnsi="GHEA Grapalat" w:cs="Sylfaen"/>
          <w:sz w:val="20"/>
          <w:lang w:val="af-ZA"/>
        </w:rPr>
        <w:t xml:space="preserve"> </w:t>
      </w:r>
      <w:r w:rsidRPr="005B02BB">
        <w:rPr>
          <w:rFonts w:ascii="GHEA Grapalat" w:hAnsi="GHEA Grapalat" w:cs="Sylfaen"/>
          <w:sz w:val="20"/>
        </w:rPr>
        <w:t>յոթանասունհինգը</w:t>
      </w:r>
      <w:r w:rsidRPr="005B02BB">
        <w:rPr>
          <w:rFonts w:ascii="GHEA Grapalat" w:hAnsi="GHEA Grapalat" w:cs="Sylfaen"/>
          <w:sz w:val="20"/>
          <w:lang w:val="af-ZA"/>
        </w:rPr>
        <w:t xml:space="preserve"> </w:t>
      </w:r>
      <w:r w:rsidRPr="005B02BB">
        <w:rPr>
          <w:rFonts w:ascii="GHEA Grapalat" w:hAnsi="GHEA Grapalat" w:cs="Sylfaen"/>
          <w:sz w:val="20"/>
        </w:rPr>
        <w:t>չգերազանցելու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հայտերի</w:t>
      </w:r>
      <w:r w:rsidRPr="005B02BB">
        <w:rPr>
          <w:rFonts w:ascii="GHEA Grapalat" w:hAnsi="GHEA Grapalat" w:cs="Sylfaen"/>
          <w:sz w:val="20"/>
          <w:lang w:val="af-ZA"/>
        </w:rPr>
        <w:t xml:space="preserve"> </w:t>
      </w:r>
      <w:r w:rsidRPr="005B02BB">
        <w:rPr>
          <w:rFonts w:ascii="GHEA Grapalat" w:hAnsi="GHEA Grapalat" w:cs="Sylfaen"/>
          <w:sz w:val="20"/>
        </w:rPr>
        <w:t>գնահատումն</w:t>
      </w:r>
      <w:r w:rsidRPr="005B02BB">
        <w:rPr>
          <w:rFonts w:ascii="GHEA Grapalat" w:hAnsi="GHEA Grapalat" w:cs="Sylfaen"/>
          <w:sz w:val="20"/>
          <w:lang w:val="af-ZA"/>
        </w:rPr>
        <w:t xml:space="preserve"> </w:t>
      </w:r>
      <w:r w:rsidRPr="005B02BB">
        <w:rPr>
          <w:rFonts w:ascii="GHEA Grapalat" w:hAnsi="GHEA Grapalat" w:cs="Sylfaen"/>
          <w:sz w:val="20"/>
        </w:rPr>
        <w:t>իրականացվում</w:t>
      </w:r>
      <w:r w:rsidRPr="005B02BB">
        <w:rPr>
          <w:rFonts w:ascii="GHEA Grapalat" w:hAnsi="GHEA Grapalat" w:cs="Sylfaen"/>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w:t>
      </w:r>
      <w:r w:rsidRPr="005B02BB">
        <w:rPr>
          <w:rFonts w:ascii="GHEA Grapalat" w:hAnsi="GHEA Grapalat" w:cs="Sylfaen"/>
          <w:sz w:val="20"/>
        </w:rPr>
        <w:t>դրանց</w:t>
      </w:r>
      <w:r w:rsidRPr="005B02BB">
        <w:rPr>
          <w:rFonts w:ascii="GHEA Grapalat" w:hAnsi="GHEA Grapalat" w:cs="Sylfaen"/>
          <w:sz w:val="20"/>
          <w:lang w:val="af-ZA"/>
        </w:rPr>
        <w:t xml:space="preserve"> </w:t>
      </w:r>
      <w:r w:rsidRPr="005B02BB">
        <w:rPr>
          <w:rFonts w:ascii="GHEA Grapalat" w:hAnsi="GHEA Grapalat" w:cs="Sylfaen"/>
          <w:sz w:val="20"/>
        </w:rPr>
        <w:t>ներկայացման</w:t>
      </w:r>
      <w:r w:rsidRPr="005B02BB">
        <w:rPr>
          <w:rFonts w:ascii="GHEA Grapalat" w:hAnsi="GHEA Grapalat" w:cs="Sylfaen"/>
          <w:sz w:val="20"/>
          <w:lang w:val="af-ZA"/>
        </w:rPr>
        <w:t xml:space="preserve"> </w:t>
      </w:r>
      <w:r w:rsidRPr="005B02BB">
        <w:rPr>
          <w:rFonts w:ascii="GHEA Grapalat" w:hAnsi="GHEA Grapalat" w:cs="Sylfaen"/>
          <w:sz w:val="20"/>
        </w:rPr>
        <w:t>վերջնաժամկետը</w:t>
      </w:r>
      <w:r w:rsidRPr="005B02BB">
        <w:rPr>
          <w:rFonts w:ascii="GHEA Grapalat" w:hAnsi="GHEA Grapalat" w:cs="Sylfaen"/>
          <w:sz w:val="20"/>
          <w:lang w:val="af-ZA"/>
        </w:rPr>
        <w:t xml:space="preserve"> </w:t>
      </w:r>
      <w:r w:rsidRPr="005B02BB">
        <w:rPr>
          <w:rFonts w:ascii="GHEA Grapalat" w:hAnsi="GHEA Grapalat" w:cs="Sylfaen"/>
          <w:sz w:val="20"/>
        </w:rPr>
        <w:t>լրանալու</w:t>
      </w:r>
      <w:r w:rsidRPr="005B02BB">
        <w:rPr>
          <w:rFonts w:ascii="GHEA Grapalat" w:hAnsi="GHEA Grapalat" w:cs="Sylfaen"/>
          <w:sz w:val="20"/>
          <w:lang w:val="af-ZA"/>
        </w:rPr>
        <w:t xml:space="preserve"> </w:t>
      </w:r>
      <w:r w:rsidRPr="005B02BB">
        <w:rPr>
          <w:rFonts w:ascii="GHEA Grapalat" w:hAnsi="GHEA Grapalat" w:cs="Sylfaen"/>
          <w:sz w:val="20"/>
        </w:rPr>
        <w:t>օրվանից</w:t>
      </w:r>
      <w:r w:rsidRPr="005B02BB">
        <w:rPr>
          <w:rFonts w:ascii="GHEA Grapalat" w:hAnsi="GHEA Grapalat" w:cs="Sylfaen"/>
          <w:sz w:val="20"/>
          <w:lang w:val="af-ZA"/>
        </w:rPr>
        <w:t xml:space="preserve"> </w:t>
      </w:r>
      <w:r w:rsidRPr="005B02BB">
        <w:rPr>
          <w:rFonts w:ascii="GHEA Grapalat" w:hAnsi="GHEA Grapalat" w:cs="Sylfaen"/>
          <w:sz w:val="20"/>
        </w:rPr>
        <w:t>հաշված</w:t>
      </w:r>
      <w:r w:rsidRPr="005B02BB">
        <w:rPr>
          <w:rFonts w:ascii="GHEA Grapalat" w:hAnsi="GHEA Grapalat" w:cs="Sylfaen"/>
          <w:sz w:val="20"/>
          <w:lang w:val="af-ZA"/>
        </w:rPr>
        <w:t xml:space="preserve">  </w:t>
      </w:r>
      <w:r w:rsidRPr="005B02BB">
        <w:rPr>
          <w:rFonts w:ascii="GHEA Grapalat" w:hAnsi="GHEA Grapalat" w:cs="Sylfaen"/>
          <w:sz w:val="20"/>
        </w:rPr>
        <w:t>տաս</w:t>
      </w:r>
      <w:r w:rsidRPr="005B02BB">
        <w:rPr>
          <w:rFonts w:ascii="GHEA Grapalat" w:hAnsi="GHEA Grapalat" w:cs="Sylfaen"/>
          <w:sz w:val="20"/>
          <w:lang w:val="hy-AM"/>
        </w:rPr>
        <w:t>նհինգ</w:t>
      </w:r>
      <w:r w:rsidRPr="005B02BB">
        <w:rPr>
          <w:rFonts w:ascii="GHEA Grapalat" w:hAnsi="GHEA Grapalat" w:cs="Sylfaen"/>
          <w:sz w:val="20"/>
          <w:lang w:val="af-ZA"/>
        </w:rPr>
        <w:t xml:space="preserve">, </w:t>
      </w:r>
      <w:r w:rsidRPr="005B02BB">
        <w:rPr>
          <w:rFonts w:ascii="GHEA Grapalat" w:hAnsi="GHEA Grapalat" w:cs="Sylfaen"/>
          <w:sz w:val="20"/>
        </w:rPr>
        <w:t>իսկ</w:t>
      </w:r>
      <w:r w:rsidRPr="005B02BB">
        <w:rPr>
          <w:rFonts w:ascii="GHEA Grapalat" w:hAnsi="GHEA Grapalat" w:cs="Sylfaen"/>
          <w:sz w:val="20"/>
          <w:lang w:val="af-ZA"/>
        </w:rPr>
        <w:t xml:space="preserve"> </w:t>
      </w:r>
      <w:r w:rsidRPr="005B02BB">
        <w:rPr>
          <w:rFonts w:ascii="GHEA Grapalat" w:hAnsi="GHEA Grapalat" w:cs="Sylfaen"/>
          <w:sz w:val="20"/>
        </w:rPr>
        <w:t>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lang w:val="hy-AM"/>
        </w:rPr>
        <w:t>քսան</w:t>
      </w:r>
      <w:r w:rsidRPr="005B02BB">
        <w:rPr>
          <w:rFonts w:ascii="GHEA Grapalat" w:hAnsi="GHEA Grapalat" w:cs="Sylfaen"/>
          <w:sz w:val="20"/>
          <w:lang w:val="af-ZA"/>
        </w:rPr>
        <w:t xml:space="preserve"> </w:t>
      </w:r>
      <w:r w:rsidRPr="005B02BB">
        <w:rPr>
          <w:rFonts w:ascii="GHEA Grapalat" w:hAnsi="GHEA Grapalat" w:cs="Sylfaen"/>
          <w:sz w:val="20"/>
        </w:rPr>
        <w:t>աշխատանքային</w:t>
      </w:r>
      <w:r w:rsidRPr="005B02BB">
        <w:rPr>
          <w:rFonts w:ascii="GHEA Grapalat" w:hAnsi="GHEA Grapalat" w:cs="Sylfaen"/>
          <w:sz w:val="20"/>
          <w:lang w:val="af-ZA"/>
        </w:rPr>
        <w:t xml:space="preserve"> </w:t>
      </w:r>
      <w:r w:rsidRPr="005B02BB">
        <w:rPr>
          <w:rFonts w:ascii="GHEA Grapalat" w:hAnsi="GHEA Grapalat" w:cs="Sylfaen"/>
          <w:sz w:val="20"/>
        </w:rPr>
        <w:t>օրվա</w:t>
      </w:r>
      <w:r w:rsidRPr="005B02BB">
        <w:rPr>
          <w:rFonts w:ascii="GHEA Grapalat" w:hAnsi="GHEA Grapalat" w:cs="Sylfaen"/>
          <w:sz w:val="20"/>
          <w:lang w:val="af-ZA"/>
        </w:rPr>
        <w:t xml:space="preserve"> </w:t>
      </w:r>
      <w:r w:rsidRPr="005B02BB">
        <w:rPr>
          <w:rFonts w:ascii="GHEA Grapalat" w:hAnsi="GHEA Grapalat" w:cs="Sylfaen"/>
          <w:sz w:val="20"/>
        </w:rPr>
        <w:t>ընթացքում</w:t>
      </w:r>
      <w:r w:rsidRPr="005B02BB">
        <w:rPr>
          <w:rFonts w:ascii="GHEA Grapalat" w:hAnsi="GHEA Grapalat" w:cs="Sylfaen"/>
          <w:sz w:val="20"/>
          <w:lang w:val="af-ZA"/>
        </w:rPr>
        <w:t xml:space="preserve">: </w:t>
      </w:r>
    </w:p>
    <w:p w14:paraId="5F0E0219" w14:textId="77777777" w:rsidR="005F19E6" w:rsidRPr="00AF067B" w:rsidRDefault="005F19E6" w:rsidP="005F19E6">
      <w:pPr>
        <w:ind w:firstLine="567"/>
        <w:jc w:val="both"/>
        <w:rPr>
          <w:rFonts w:ascii="GHEA Grapalat" w:hAnsi="GHEA Grapalat" w:cs="Sylfaen"/>
          <w:b/>
          <w:sz w:val="20"/>
          <w:lang w:val="af-ZA"/>
        </w:rPr>
      </w:pPr>
      <w:r w:rsidRPr="005B02BB">
        <w:rPr>
          <w:rFonts w:ascii="GHEA Grapalat" w:hAnsi="GHEA Grapalat" w:cs="Sylfaen"/>
          <w:sz w:val="20"/>
        </w:rPr>
        <w:t>Բավարար</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սույն</w:t>
      </w:r>
      <w:r w:rsidRPr="005B02BB">
        <w:rPr>
          <w:rFonts w:ascii="GHEA Grapalat" w:hAnsi="GHEA Grapalat" w:cs="Sylfaen"/>
          <w:sz w:val="20"/>
          <w:lang w:val="af-ZA"/>
        </w:rPr>
        <w:t xml:space="preserve"> </w:t>
      </w:r>
      <w:r w:rsidRPr="005B02BB">
        <w:rPr>
          <w:rFonts w:ascii="GHEA Grapalat" w:hAnsi="GHEA Grapalat" w:cs="Sylfaen"/>
          <w:sz w:val="20"/>
        </w:rPr>
        <w:t>հրավերով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պայմաններին</w:t>
      </w:r>
      <w:r w:rsidRPr="005B02BB">
        <w:rPr>
          <w:rFonts w:ascii="GHEA Grapalat" w:hAnsi="GHEA Grapalat" w:cs="Sylfaen"/>
          <w:sz w:val="20"/>
          <w:lang w:val="af-ZA"/>
        </w:rPr>
        <w:t xml:space="preserve"> </w:t>
      </w:r>
      <w:r w:rsidRPr="005B02BB">
        <w:rPr>
          <w:rFonts w:ascii="GHEA Grapalat" w:hAnsi="GHEA Grapalat" w:cs="Sylfaen"/>
          <w:sz w:val="20"/>
        </w:rPr>
        <w:t>համապատասխանող</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հակառակ</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անբավարար</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մերժվում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AF067B">
        <w:rPr>
          <w:rFonts w:ascii="GHEA Grapalat" w:hAnsi="GHEA Grapalat" w:cs="Sylfaen"/>
          <w:b/>
          <w:sz w:val="20"/>
        </w:rPr>
        <w:t>Ընդ</w:t>
      </w:r>
      <w:r w:rsidRPr="00AF067B">
        <w:rPr>
          <w:rFonts w:ascii="GHEA Grapalat" w:hAnsi="GHEA Grapalat" w:cs="Sylfaen"/>
          <w:b/>
          <w:sz w:val="20"/>
          <w:lang w:val="af-ZA"/>
        </w:rPr>
        <w:t xml:space="preserve"> որում հայտերի բացման և գնահատման նիստում հանձնաժողովը մերժում է այն հայտերը, </w:t>
      </w:r>
      <w:r w:rsidRPr="00AF067B">
        <w:rPr>
          <w:rFonts w:ascii="GHEA Grapalat" w:hAnsi="GHEA Grapalat" w:cs="Sylfaen"/>
          <w:b/>
          <w:sz w:val="20"/>
        </w:rPr>
        <w:t>որոնցում</w:t>
      </w:r>
      <w:r w:rsidRPr="00AF067B">
        <w:rPr>
          <w:rFonts w:ascii="GHEA Grapalat" w:hAnsi="GHEA Grapalat" w:cs="Sylfaen"/>
          <w:b/>
          <w:sz w:val="20"/>
          <w:lang w:val="af-ZA"/>
        </w:rPr>
        <w:t xml:space="preserve"> </w:t>
      </w:r>
      <w:r w:rsidRPr="00AF067B">
        <w:rPr>
          <w:rFonts w:ascii="GHEA Grapalat" w:hAnsi="GHEA Grapalat" w:cs="Sylfaen"/>
          <w:b/>
          <w:sz w:val="20"/>
        </w:rPr>
        <w:t>բացակայում</w:t>
      </w:r>
      <w:r w:rsidRPr="00AF067B">
        <w:rPr>
          <w:rFonts w:ascii="GHEA Grapalat" w:hAnsi="GHEA Grapalat" w:cs="Sylfaen"/>
          <w:b/>
          <w:sz w:val="20"/>
          <w:lang w:val="af-ZA"/>
        </w:rPr>
        <w:t xml:space="preserve"> </w:t>
      </w:r>
      <w:r w:rsidRPr="00AF067B">
        <w:rPr>
          <w:rFonts w:ascii="GHEA Grapalat" w:hAnsi="GHEA Grapalat" w:cs="Sylfaen"/>
          <w:b/>
          <w:sz w:val="20"/>
          <w:lang w:val="hy-AM"/>
        </w:rPr>
        <w:t>են</w:t>
      </w:r>
      <w:r w:rsidRPr="00AF067B">
        <w:rPr>
          <w:rFonts w:ascii="GHEA Grapalat" w:hAnsi="GHEA Grapalat" w:cs="Sylfaen"/>
          <w:b/>
          <w:sz w:val="20"/>
          <w:lang w:val="af-ZA"/>
        </w:rPr>
        <w:t xml:space="preserve"> </w:t>
      </w:r>
      <w:r w:rsidRPr="00AF067B">
        <w:rPr>
          <w:rFonts w:ascii="GHEA Grapalat" w:hAnsi="GHEA Grapalat" w:cs="Sylfaen"/>
          <w:b/>
          <w:sz w:val="20"/>
        </w:rPr>
        <w:t>գնային</w:t>
      </w:r>
      <w:r w:rsidRPr="00AF067B">
        <w:rPr>
          <w:rFonts w:ascii="GHEA Grapalat" w:hAnsi="GHEA Grapalat" w:cs="Sylfaen"/>
          <w:b/>
          <w:sz w:val="20"/>
          <w:lang w:val="af-ZA"/>
        </w:rPr>
        <w:t xml:space="preserve"> </w:t>
      </w:r>
      <w:r w:rsidRPr="00AF067B">
        <w:rPr>
          <w:rFonts w:ascii="GHEA Grapalat" w:hAnsi="GHEA Grapalat" w:cs="Sylfaen"/>
          <w:b/>
          <w:sz w:val="20"/>
        </w:rPr>
        <w:t>առաջարկները</w:t>
      </w:r>
      <w:r w:rsidRPr="00AF067B">
        <w:rPr>
          <w:rFonts w:ascii="GHEA Grapalat" w:hAnsi="GHEA Grapalat" w:cs="Sylfaen"/>
          <w:b/>
          <w:sz w:val="20"/>
          <w:lang w:val="hy-AM"/>
        </w:rPr>
        <w:t xml:space="preserve"> և/կամ հայտի ապահովումը</w:t>
      </w:r>
      <w:r w:rsidRPr="00AF067B">
        <w:rPr>
          <w:rFonts w:ascii="GHEA Grapalat" w:hAnsi="GHEA Grapalat" w:cs="Sylfaen"/>
          <w:b/>
          <w:sz w:val="20"/>
          <w:lang w:val="af-ZA"/>
        </w:rPr>
        <w:t xml:space="preserve"> </w:t>
      </w:r>
      <w:r w:rsidRPr="00AF067B">
        <w:rPr>
          <w:rFonts w:ascii="GHEA Grapalat" w:hAnsi="GHEA Grapalat" w:cs="Sylfaen"/>
          <w:b/>
          <w:sz w:val="20"/>
        </w:rPr>
        <w:t>կամ</w:t>
      </w:r>
      <w:r w:rsidRPr="00AF067B">
        <w:rPr>
          <w:rFonts w:ascii="GHEA Grapalat" w:hAnsi="GHEA Grapalat" w:cs="Sylfaen"/>
          <w:b/>
          <w:sz w:val="20"/>
          <w:lang w:val="af-ZA"/>
        </w:rPr>
        <w:t xml:space="preserve"> դրանք </w:t>
      </w:r>
      <w:r w:rsidRPr="00AF067B">
        <w:rPr>
          <w:rFonts w:ascii="GHEA Grapalat" w:hAnsi="GHEA Grapalat" w:cs="Sylfaen"/>
          <w:b/>
          <w:sz w:val="20"/>
        </w:rPr>
        <w:t>ներկայացված</w:t>
      </w:r>
      <w:r w:rsidRPr="00AF067B">
        <w:rPr>
          <w:rFonts w:ascii="GHEA Grapalat" w:hAnsi="GHEA Grapalat" w:cs="Sylfaen"/>
          <w:b/>
          <w:sz w:val="20"/>
          <w:lang w:val="af-ZA"/>
        </w:rPr>
        <w:t xml:space="preserve"> </w:t>
      </w:r>
      <w:r w:rsidRPr="00AF067B">
        <w:rPr>
          <w:rFonts w:ascii="GHEA Grapalat" w:hAnsi="GHEA Grapalat" w:cs="Sylfaen"/>
          <w:b/>
          <w:sz w:val="20"/>
        </w:rPr>
        <w:t>են</w:t>
      </w:r>
      <w:r w:rsidRPr="00AF067B">
        <w:rPr>
          <w:rFonts w:ascii="GHEA Grapalat" w:hAnsi="GHEA Grapalat" w:cs="Sylfaen"/>
          <w:b/>
          <w:sz w:val="20"/>
          <w:lang w:val="af-ZA"/>
        </w:rPr>
        <w:t xml:space="preserve"> </w:t>
      </w:r>
      <w:r w:rsidRPr="00AF067B">
        <w:rPr>
          <w:rFonts w:ascii="GHEA Grapalat" w:hAnsi="GHEA Grapalat" w:cs="Sylfaen"/>
          <w:b/>
          <w:sz w:val="20"/>
        </w:rPr>
        <w:t>հրավերի</w:t>
      </w:r>
      <w:r w:rsidRPr="00AF067B">
        <w:rPr>
          <w:rFonts w:ascii="GHEA Grapalat" w:hAnsi="GHEA Grapalat" w:cs="Sylfaen"/>
          <w:b/>
          <w:sz w:val="20"/>
          <w:lang w:val="af-ZA"/>
        </w:rPr>
        <w:t xml:space="preserve"> </w:t>
      </w:r>
      <w:r w:rsidRPr="00AF067B">
        <w:rPr>
          <w:rFonts w:ascii="GHEA Grapalat" w:hAnsi="GHEA Grapalat" w:cs="Sylfaen"/>
          <w:b/>
          <w:sz w:val="20"/>
        </w:rPr>
        <w:t>պահանջներին</w:t>
      </w:r>
      <w:r w:rsidRPr="00AF067B">
        <w:rPr>
          <w:rFonts w:ascii="GHEA Grapalat" w:hAnsi="GHEA Grapalat" w:cs="Sylfaen"/>
          <w:b/>
          <w:sz w:val="20"/>
          <w:lang w:val="af-ZA"/>
        </w:rPr>
        <w:t xml:space="preserve"> </w:t>
      </w:r>
      <w:r w:rsidRPr="00AF067B">
        <w:rPr>
          <w:rFonts w:ascii="GHEA Grapalat" w:hAnsi="GHEA Grapalat" w:cs="Sylfaen"/>
          <w:b/>
          <w:sz w:val="20"/>
        </w:rPr>
        <w:t>անհամապատասխան</w:t>
      </w:r>
      <w:r w:rsidRPr="00AF067B">
        <w:rPr>
          <w:rFonts w:ascii="GHEA Grapalat" w:hAnsi="GHEA Grapalat" w:cs="Sylfaen"/>
          <w:b/>
          <w:sz w:val="20"/>
          <w:lang w:val="af-ZA"/>
        </w:rPr>
        <w:t>:</w:t>
      </w:r>
    </w:p>
    <w:p w14:paraId="37734F53" w14:textId="40C33A3A" w:rsidR="005F19E6" w:rsidRPr="002F4998" w:rsidRDefault="005F19E6" w:rsidP="005F19E6">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rPr>
        <w:t xml:space="preserve">8.3 </w:t>
      </w:r>
      <w:r w:rsidRPr="005B02BB">
        <w:rPr>
          <w:rFonts w:ascii="GHEA Grapalat" w:hAnsi="GHEA Grapalat" w:cs="Sylfaen"/>
          <w:szCs w:val="24"/>
          <w:lang w:val="hy-AM"/>
        </w:rPr>
        <w:t>Ընտրված</w:t>
      </w:r>
      <w:r w:rsidRPr="005B02BB">
        <w:rPr>
          <w:rFonts w:ascii="GHEA Grapalat" w:hAnsi="GHEA Grapalat" w:cs="Sylfaen"/>
          <w:szCs w:val="24"/>
        </w:rPr>
        <w:t xml:space="preserve"> </w:t>
      </w:r>
      <w:r w:rsidRPr="005B02BB">
        <w:rPr>
          <w:rFonts w:ascii="GHEA Grapalat" w:hAnsi="GHEA Grapalat" w:cs="Sylfaen"/>
          <w:szCs w:val="24"/>
          <w:lang w:val="ru-RU"/>
        </w:rPr>
        <w:t>մասնակիցը</w:t>
      </w:r>
      <w:r w:rsidRPr="005B02BB">
        <w:rPr>
          <w:rFonts w:ascii="GHEA Grapalat" w:hAnsi="GHEA Grapalat" w:cs="Sylfaen"/>
          <w:szCs w:val="24"/>
        </w:rPr>
        <w:t xml:space="preserve"> </w:t>
      </w:r>
      <w:r w:rsidRPr="005B02BB">
        <w:rPr>
          <w:rFonts w:ascii="GHEA Grapalat" w:hAnsi="GHEA Grapalat" w:cs="Sylfaen"/>
          <w:szCs w:val="24"/>
          <w:lang w:val="ru-RU"/>
        </w:rPr>
        <w:t>որոշվում</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բավարար</w:t>
      </w:r>
      <w:r w:rsidRPr="005B02BB">
        <w:rPr>
          <w:rFonts w:ascii="GHEA Grapalat" w:hAnsi="GHEA Grapalat" w:cs="Sylfaen"/>
          <w:szCs w:val="24"/>
        </w:rPr>
        <w:t xml:space="preserve"> </w:t>
      </w:r>
      <w:r w:rsidRPr="005B02BB">
        <w:rPr>
          <w:rFonts w:ascii="GHEA Grapalat" w:hAnsi="GHEA Grapalat" w:cs="Sylfaen"/>
          <w:szCs w:val="24"/>
          <w:lang w:val="ru-RU"/>
        </w:rPr>
        <w:t>գնահատված</w:t>
      </w:r>
      <w:r w:rsidRPr="005B02BB">
        <w:rPr>
          <w:rFonts w:ascii="GHEA Grapalat" w:hAnsi="GHEA Grapalat" w:cs="Sylfaen"/>
          <w:szCs w:val="24"/>
        </w:rPr>
        <w:t xml:space="preserve"> </w:t>
      </w:r>
      <w:r w:rsidRPr="005B02BB">
        <w:rPr>
          <w:rFonts w:ascii="GHEA Grapalat" w:hAnsi="GHEA Grapalat" w:cs="Sylfaen"/>
          <w:szCs w:val="24"/>
          <w:lang w:val="ru-RU"/>
        </w:rPr>
        <w:t>հայտեր</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մասնակիցների</w:t>
      </w:r>
      <w:r w:rsidRPr="005B02BB">
        <w:rPr>
          <w:rFonts w:ascii="GHEA Grapalat" w:hAnsi="GHEA Grapalat" w:cs="Sylfaen"/>
          <w:szCs w:val="24"/>
        </w:rPr>
        <w:t xml:space="preserve"> </w:t>
      </w:r>
      <w:r w:rsidRPr="005B02BB">
        <w:rPr>
          <w:rFonts w:ascii="GHEA Grapalat" w:hAnsi="GHEA Grapalat" w:cs="Sylfaen"/>
          <w:szCs w:val="24"/>
          <w:lang w:val="ru-RU"/>
        </w:rPr>
        <w:t>թվից</w:t>
      </w:r>
      <w:r w:rsidRPr="005B02BB">
        <w:rPr>
          <w:rFonts w:ascii="GHEA Grapalat" w:hAnsi="GHEA Grapalat" w:cs="Sylfaen"/>
          <w:szCs w:val="24"/>
        </w:rPr>
        <w:t xml:space="preserve">` </w:t>
      </w:r>
      <w:r w:rsidRPr="005B02BB">
        <w:rPr>
          <w:rFonts w:ascii="GHEA Grapalat" w:hAnsi="GHEA Grapalat" w:cs="Sylfaen"/>
          <w:szCs w:val="24"/>
          <w:lang w:val="ru-RU"/>
        </w:rPr>
        <w:t>նվազագույն</w:t>
      </w:r>
      <w:r w:rsidRPr="005B02BB">
        <w:rPr>
          <w:rFonts w:ascii="GHEA Grapalat" w:hAnsi="GHEA Grapalat" w:cs="Sylfaen"/>
          <w:szCs w:val="24"/>
        </w:rPr>
        <w:t xml:space="preserve"> </w:t>
      </w:r>
      <w:r w:rsidRPr="005B02BB">
        <w:rPr>
          <w:rFonts w:ascii="GHEA Grapalat" w:hAnsi="GHEA Grapalat" w:cs="Sylfaen"/>
          <w:szCs w:val="24"/>
          <w:lang w:val="ru-RU"/>
        </w:rPr>
        <w:t>գնային</w:t>
      </w:r>
      <w:r w:rsidRPr="005B02BB">
        <w:rPr>
          <w:rFonts w:ascii="GHEA Grapalat" w:hAnsi="GHEA Grapalat" w:cs="Sylfaen"/>
          <w:szCs w:val="24"/>
        </w:rPr>
        <w:t xml:space="preserve"> </w:t>
      </w:r>
      <w:r w:rsidRPr="005B02BB">
        <w:rPr>
          <w:rFonts w:ascii="GHEA Grapalat" w:hAnsi="GHEA Grapalat" w:cs="Sylfaen"/>
          <w:szCs w:val="24"/>
          <w:lang w:val="ru-RU"/>
        </w:rPr>
        <w:t>առաջարկ</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ասնակցին</w:t>
      </w:r>
      <w:r w:rsidRPr="005B02BB">
        <w:rPr>
          <w:rFonts w:ascii="GHEA Grapalat" w:hAnsi="GHEA Grapalat" w:cs="Sylfaen"/>
          <w:szCs w:val="24"/>
        </w:rPr>
        <w:t xml:space="preserve"> </w:t>
      </w:r>
      <w:r w:rsidRPr="005B02BB">
        <w:rPr>
          <w:rFonts w:ascii="GHEA Grapalat" w:hAnsi="GHEA Grapalat" w:cs="Sylfaen"/>
          <w:szCs w:val="24"/>
          <w:lang w:val="ru-RU"/>
        </w:rPr>
        <w:t>նախապատվություն</w:t>
      </w:r>
      <w:r w:rsidRPr="005B02BB">
        <w:rPr>
          <w:rFonts w:ascii="GHEA Grapalat" w:hAnsi="GHEA Grapalat" w:cs="Sylfaen"/>
          <w:szCs w:val="24"/>
        </w:rPr>
        <w:t xml:space="preserve"> </w:t>
      </w:r>
      <w:r w:rsidRPr="005B02BB">
        <w:rPr>
          <w:rFonts w:ascii="GHEA Grapalat" w:hAnsi="GHEA Grapalat" w:cs="Sylfaen"/>
          <w:szCs w:val="24"/>
          <w:lang w:val="ru-RU"/>
        </w:rPr>
        <w:t>տալու</w:t>
      </w:r>
      <w:r w:rsidRPr="005B02BB">
        <w:rPr>
          <w:rFonts w:ascii="GHEA Grapalat" w:hAnsi="GHEA Grapalat" w:cs="Sylfaen"/>
          <w:szCs w:val="24"/>
        </w:rPr>
        <w:t xml:space="preserve"> </w:t>
      </w:r>
      <w:r w:rsidRPr="005B02BB">
        <w:rPr>
          <w:rFonts w:ascii="GHEA Grapalat" w:hAnsi="GHEA Grapalat" w:cs="Sylfaen"/>
          <w:szCs w:val="24"/>
          <w:lang w:val="ru-RU"/>
        </w:rPr>
        <w:t>սկզբունքով։</w:t>
      </w:r>
      <w:r w:rsidRPr="005B02BB">
        <w:rPr>
          <w:rFonts w:ascii="GHEA Grapalat" w:hAnsi="GHEA Grapalat" w:cs="Sylfaen"/>
          <w:szCs w:val="24"/>
        </w:rPr>
        <w:t xml:space="preserve"> </w:t>
      </w:r>
      <w:r w:rsidRPr="005B02BB">
        <w:rPr>
          <w:rFonts w:ascii="GHEA Grapalat" w:hAnsi="GHEA Grapalat" w:cs="Sylfaen"/>
          <w:szCs w:val="24"/>
          <w:lang w:val="ru-RU"/>
        </w:rPr>
        <w:t>Ընդ</w:t>
      </w:r>
      <w:r w:rsidRPr="005B02BB">
        <w:rPr>
          <w:rFonts w:ascii="GHEA Grapalat" w:hAnsi="GHEA Grapalat" w:cs="Sylfaen"/>
          <w:szCs w:val="24"/>
        </w:rPr>
        <w:t xml:space="preserve"> </w:t>
      </w:r>
      <w:r w:rsidRPr="005B02BB">
        <w:rPr>
          <w:rFonts w:ascii="GHEA Grapalat" w:hAnsi="GHEA Grapalat" w:cs="Sylfaen"/>
          <w:szCs w:val="24"/>
          <w:lang w:val="ru-RU"/>
        </w:rPr>
        <w:t>որում</w:t>
      </w:r>
      <w:r w:rsidRPr="005B02BB">
        <w:rPr>
          <w:rFonts w:ascii="GHEA Grapalat" w:hAnsi="GHEA Grapalat" w:cs="Sylfaen"/>
          <w:szCs w:val="24"/>
        </w:rPr>
        <w:t xml:space="preserve">,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կողմից</w:t>
      </w:r>
      <w:r w:rsidRPr="005B02BB">
        <w:rPr>
          <w:rFonts w:ascii="GHEA Grapalat" w:hAnsi="GHEA Grapalat" w:cs="Sylfaen"/>
          <w:szCs w:val="24"/>
        </w:rPr>
        <w:t xml:space="preserve"> </w:t>
      </w:r>
      <w:r w:rsidRPr="005B02BB">
        <w:rPr>
          <w:rFonts w:ascii="GHEA Grapalat" w:hAnsi="GHEA Grapalat" w:cs="Sylfaen"/>
          <w:szCs w:val="24"/>
          <w:lang w:val="hy-AM"/>
        </w:rPr>
        <w:t>ընտրված</w:t>
      </w:r>
      <w:r w:rsidRPr="005B02BB">
        <w:rPr>
          <w:rFonts w:ascii="GHEA Grapalat" w:hAnsi="GHEA Grapalat" w:cs="Sylfaen"/>
          <w:szCs w:val="24"/>
        </w:rPr>
        <w:t xml:space="preserve"> </w:t>
      </w:r>
      <w:r w:rsidRPr="005B02BB">
        <w:rPr>
          <w:rFonts w:ascii="GHEA Grapalat" w:hAnsi="GHEA Grapalat" w:cs="Sylfaen"/>
          <w:szCs w:val="24"/>
          <w:lang w:val="en-US"/>
        </w:rPr>
        <w:t>և</w:t>
      </w:r>
      <w:r w:rsidRPr="005B02BB">
        <w:rPr>
          <w:rFonts w:ascii="GHEA Grapalat" w:hAnsi="GHEA Grapalat" w:cs="Sylfaen"/>
          <w:szCs w:val="24"/>
        </w:rPr>
        <w:t xml:space="preserve"> </w:t>
      </w:r>
      <w:r w:rsidRPr="005B02BB">
        <w:rPr>
          <w:rFonts w:ascii="GHEA Grapalat" w:hAnsi="GHEA Grapalat" w:cs="Sylfaen"/>
          <w:szCs w:val="24"/>
          <w:lang w:val="hy-AM"/>
        </w:rPr>
        <w:t>այդպիսին չճանաչված</w:t>
      </w:r>
      <w:r w:rsidR="00EC78D8">
        <w:rPr>
          <w:rFonts w:ascii="GHEA Grapalat" w:hAnsi="GHEA Grapalat" w:cs="Sylfaen"/>
          <w:szCs w:val="24"/>
          <w:lang w:val="hy-AM"/>
        </w:rPr>
        <w:t xml:space="preserve"> </w:t>
      </w:r>
      <w:r w:rsidRPr="005B02BB">
        <w:rPr>
          <w:rFonts w:ascii="GHEA Grapalat" w:hAnsi="GHEA Grapalat" w:cs="Sylfaen"/>
          <w:szCs w:val="24"/>
          <w:lang w:val="ru-RU"/>
        </w:rPr>
        <w:t>մասնակիցներին</w:t>
      </w:r>
      <w:r w:rsidRPr="005B02BB">
        <w:rPr>
          <w:rFonts w:ascii="GHEA Grapalat" w:hAnsi="GHEA Grapalat" w:cs="Sylfaen"/>
          <w:szCs w:val="24"/>
        </w:rPr>
        <w:t xml:space="preserve"> </w:t>
      </w:r>
      <w:r w:rsidRPr="005B02BB">
        <w:rPr>
          <w:rFonts w:ascii="GHEA Grapalat" w:hAnsi="GHEA Grapalat" w:cs="Sylfaen"/>
          <w:szCs w:val="24"/>
          <w:lang w:val="ru-RU"/>
        </w:rPr>
        <w:t>որոշելիս</w:t>
      </w:r>
      <w:r w:rsidRPr="005B02BB">
        <w:rPr>
          <w:rFonts w:ascii="GHEA Grapalat" w:hAnsi="GHEA Grapalat" w:cs="Sylfaen"/>
          <w:szCs w:val="24"/>
        </w:rPr>
        <w:t xml:space="preserve"> </w:t>
      </w:r>
      <w:r w:rsidRPr="002F4998">
        <w:rPr>
          <w:rFonts w:ascii="GHEA Grapalat" w:hAnsi="GHEA Grapalat" w:cs="Sylfaen"/>
          <w:b/>
          <w:szCs w:val="24"/>
          <w:lang w:val="ru-RU"/>
        </w:rPr>
        <w:t>գնային</w:t>
      </w:r>
      <w:r w:rsidRPr="002F4998">
        <w:rPr>
          <w:rFonts w:ascii="GHEA Grapalat" w:hAnsi="GHEA Grapalat" w:cs="Sylfaen"/>
          <w:b/>
          <w:szCs w:val="24"/>
        </w:rPr>
        <w:t xml:space="preserve"> </w:t>
      </w:r>
      <w:r w:rsidRPr="002F4998">
        <w:rPr>
          <w:rFonts w:ascii="GHEA Grapalat" w:hAnsi="GHEA Grapalat" w:cs="Sylfaen"/>
          <w:b/>
          <w:szCs w:val="24"/>
          <w:lang w:val="ru-RU"/>
        </w:rPr>
        <w:t>առաջարկների</w:t>
      </w:r>
      <w:r w:rsidRPr="002F4998">
        <w:rPr>
          <w:rFonts w:ascii="GHEA Grapalat" w:hAnsi="GHEA Grapalat" w:cs="Sylfaen"/>
          <w:b/>
          <w:szCs w:val="24"/>
        </w:rPr>
        <w:t xml:space="preserve"> գնահատումը և </w:t>
      </w:r>
      <w:r w:rsidRPr="002F4998">
        <w:rPr>
          <w:rFonts w:ascii="GHEA Grapalat" w:hAnsi="GHEA Grapalat" w:cs="Sylfaen"/>
          <w:b/>
          <w:szCs w:val="24"/>
          <w:lang w:val="ru-RU"/>
        </w:rPr>
        <w:t>համեմատումն</w:t>
      </w:r>
      <w:r w:rsidRPr="002F4998">
        <w:rPr>
          <w:rFonts w:ascii="GHEA Grapalat" w:hAnsi="GHEA Grapalat" w:cs="Sylfaen"/>
          <w:b/>
          <w:szCs w:val="24"/>
        </w:rPr>
        <w:t xml:space="preserve"> </w:t>
      </w:r>
      <w:r w:rsidRPr="002F4998">
        <w:rPr>
          <w:rFonts w:ascii="GHEA Grapalat" w:hAnsi="GHEA Grapalat" w:cs="Sylfaen"/>
          <w:b/>
          <w:szCs w:val="24"/>
          <w:lang w:val="ru-RU"/>
        </w:rPr>
        <w:t>իրականացվում</w:t>
      </w:r>
      <w:r w:rsidRPr="002F4998">
        <w:rPr>
          <w:rFonts w:ascii="GHEA Grapalat" w:hAnsi="GHEA Grapalat" w:cs="Sylfaen"/>
          <w:b/>
          <w:szCs w:val="24"/>
        </w:rPr>
        <w:t xml:space="preserve"> </w:t>
      </w:r>
      <w:r w:rsidRPr="002F4998">
        <w:rPr>
          <w:rFonts w:ascii="GHEA Grapalat" w:hAnsi="GHEA Grapalat" w:cs="Sylfaen"/>
          <w:b/>
          <w:szCs w:val="24"/>
          <w:lang w:val="ru-RU"/>
        </w:rPr>
        <w:t>է</w:t>
      </w:r>
      <w:r w:rsidRPr="002F4998">
        <w:rPr>
          <w:rFonts w:ascii="GHEA Grapalat" w:hAnsi="GHEA Grapalat" w:cs="Sylfaen"/>
          <w:b/>
          <w:szCs w:val="24"/>
        </w:rPr>
        <w:t xml:space="preserve"> </w:t>
      </w:r>
      <w:r w:rsidRPr="002F4998">
        <w:rPr>
          <w:rFonts w:ascii="GHEA Grapalat" w:hAnsi="GHEA Grapalat" w:cs="Sylfaen"/>
          <w:b/>
          <w:szCs w:val="24"/>
          <w:lang w:val="ru-RU"/>
        </w:rPr>
        <w:t>առանց</w:t>
      </w:r>
      <w:r w:rsidRPr="002F4998">
        <w:rPr>
          <w:rFonts w:ascii="GHEA Grapalat" w:hAnsi="GHEA Grapalat" w:cs="Sylfaen"/>
          <w:b/>
          <w:szCs w:val="24"/>
        </w:rPr>
        <w:t xml:space="preserve"> </w:t>
      </w:r>
      <w:r w:rsidRPr="002F4998">
        <w:rPr>
          <w:rFonts w:ascii="GHEA Grapalat" w:hAnsi="GHEA Grapalat" w:cs="Sylfaen"/>
          <w:b/>
          <w:szCs w:val="24"/>
          <w:lang w:val="ru-RU"/>
        </w:rPr>
        <w:t>սույն</w:t>
      </w:r>
      <w:r w:rsidRPr="002F4998">
        <w:rPr>
          <w:rFonts w:ascii="GHEA Grapalat" w:hAnsi="GHEA Grapalat" w:cs="Sylfaen"/>
          <w:b/>
          <w:szCs w:val="24"/>
        </w:rPr>
        <w:t xml:space="preserve"> </w:t>
      </w:r>
      <w:r w:rsidRPr="002F4998">
        <w:rPr>
          <w:rFonts w:ascii="GHEA Grapalat" w:hAnsi="GHEA Grapalat" w:cs="Sylfaen"/>
          <w:b/>
          <w:szCs w:val="24"/>
          <w:lang w:val="ru-RU"/>
        </w:rPr>
        <w:t>հրավերի</w:t>
      </w:r>
      <w:r w:rsidRPr="002F4998">
        <w:rPr>
          <w:rFonts w:ascii="GHEA Grapalat" w:hAnsi="GHEA Grapalat" w:cs="Sylfaen"/>
          <w:b/>
          <w:szCs w:val="24"/>
        </w:rPr>
        <w:t xml:space="preserve"> 1-ին </w:t>
      </w:r>
      <w:r w:rsidRPr="002F4998">
        <w:rPr>
          <w:rFonts w:ascii="GHEA Grapalat" w:hAnsi="GHEA Grapalat" w:cs="Sylfaen"/>
          <w:b/>
          <w:szCs w:val="24"/>
          <w:lang w:val="ru-RU"/>
        </w:rPr>
        <w:t>մասի</w:t>
      </w:r>
      <w:r w:rsidRPr="002F4998">
        <w:rPr>
          <w:rFonts w:ascii="GHEA Grapalat" w:hAnsi="GHEA Grapalat" w:cs="Sylfaen"/>
          <w:b/>
          <w:szCs w:val="24"/>
        </w:rPr>
        <w:t xml:space="preserve"> 5.2-րդ </w:t>
      </w:r>
      <w:r w:rsidRPr="002F4998">
        <w:rPr>
          <w:rFonts w:ascii="GHEA Grapalat" w:hAnsi="GHEA Grapalat" w:cs="Sylfaen"/>
          <w:b/>
          <w:szCs w:val="24"/>
          <w:lang w:val="ru-RU"/>
        </w:rPr>
        <w:t>կետում</w:t>
      </w:r>
      <w:r w:rsidRPr="002F4998">
        <w:rPr>
          <w:rFonts w:ascii="GHEA Grapalat" w:hAnsi="GHEA Grapalat" w:cs="Sylfaen"/>
          <w:b/>
          <w:szCs w:val="24"/>
        </w:rPr>
        <w:t xml:space="preserve"> </w:t>
      </w:r>
      <w:r w:rsidRPr="002F4998">
        <w:rPr>
          <w:rFonts w:ascii="GHEA Grapalat" w:hAnsi="GHEA Grapalat" w:cs="Sylfaen"/>
          <w:b/>
          <w:szCs w:val="24"/>
          <w:lang w:val="ru-RU"/>
        </w:rPr>
        <w:t>նշված</w:t>
      </w:r>
      <w:r w:rsidRPr="002F4998">
        <w:rPr>
          <w:rFonts w:ascii="GHEA Grapalat" w:hAnsi="GHEA Grapalat" w:cs="Sylfaen"/>
          <w:b/>
          <w:szCs w:val="24"/>
        </w:rPr>
        <w:t xml:space="preserve"> </w:t>
      </w:r>
      <w:r w:rsidRPr="002F4998">
        <w:rPr>
          <w:rFonts w:ascii="GHEA Grapalat" w:hAnsi="GHEA Grapalat" w:cs="Sylfaen"/>
          <w:b/>
          <w:szCs w:val="24"/>
          <w:lang w:val="ru-RU"/>
        </w:rPr>
        <w:t>հարկի</w:t>
      </w:r>
      <w:r w:rsidRPr="002F4998">
        <w:rPr>
          <w:rFonts w:ascii="GHEA Grapalat" w:hAnsi="GHEA Grapalat" w:cs="Sylfaen"/>
          <w:b/>
          <w:szCs w:val="24"/>
        </w:rPr>
        <w:t xml:space="preserve"> </w:t>
      </w:r>
      <w:r w:rsidRPr="002F4998">
        <w:rPr>
          <w:rFonts w:ascii="GHEA Grapalat" w:hAnsi="GHEA Grapalat" w:cs="Sylfaen"/>
          <w:b/>
          <w:szCs w:val="24"/>
          <w:lang w:val="ru-RU"/>
        </w:rPr>
        <w:t>գումարի</w:t>
      </w:r>
      <w:r w:rsidRPr="002F4998">
        <w:rPr>
          <w:rFonts w:ascii="GHEA Grapalat" w:hAnsi="GHEA Grapalat" w:cs="Sylfaen"/>
          <w:b/>
          <w:szCs w:val="24"/>
        </w:rPr>
        <w:t xml:space="preserve"> </w:t>
      </w:r>
      <w:r w:rsidRPr="002F4998">
        <w:rPr>
          <w:rFonts w:ascii="GHEA Grapalat" w:hAnsi="GHEA Grapalat" w:cs="Sylfaen"/>
          <w:b/>
          <w:szCs w:val="24"/>
          <w:lang w:val="ru-RU"/>
        </w:rPr>
        <w:t>հաշվարկման</w:t>
      </w:r>
      <w:r w:rsidRPr="002F4998">
        <w:rPr>
          <w:rFonts w:ascii="GHEA Grapalat" w:hAnsi="GHEA Grapalat" w:cs="Sylfaen"/>
          <w:b/>
          <w:lang w:val="hy-AM"/>
        </w:rPr>
        <w:t>:</w:t>
      </w:r>
    </w:p>
    <w:p w14:paraId="5DB6FF9D" w14:textId="77777777" w:rsidR="005F19E6" w:rsidRPr="005B02BB" w:rsidRDefault="005F19E6" w:rsidP="005F19E6">
      <w:pPr>
        <w:pStyle w:val="BodyTextIndent"/>
        <w:spacing w:line="240" w:lineRule="auto"/>
        <w:ind w:firstLine="567"/>
        <w:rPr>
          <w:rFonts w:ascii="GHEA Grapalat" w:hAnsi="GHEA Grapalat" w:cs="Sylfaen"/>
          <w:b/>
          <w:i w:val="0"/>
          <w:szCs w:val="24"/>
          <w:lang w:val="af-ZA"/>
        </w:rPr>
      </w:pPr>
      <w:r w:rsidRPr="005B02BB">
        <w:rPr>
          <w:rFonts w:ascii="GHEA Grapalat" w:hAnsi="GHEA Grapalat" w:cs="Sylfaen"/>
          <w:i w:val="0"/>
          <w:szCs w:val="24"/>
          <w:lang w:val="af-ZA"/>
        </w:rPr>
        <w:t xml:space="preserve">8.4 </w:t>
      </w:r>
      <w:r w:rsidRPr="005B02BB">
        <w:rPr>
          <w:rFonts w:ascii="GHEA Grapalat" w:hAnsi="GHEA Grapalat" w:cs="Sylfaen"/>
          <w:i w:val="0"/>
          <w:szCs w:val="24"/>
          <w:lang w:val="hy-AM"/>
        </w:rPr>
        <w:t>Եթե</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հայտում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անհամապատասխանություն</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տեղ</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գտել</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տառերով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և</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թվերով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գումարների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միջև</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ապա</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հիմք</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է</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ընդունվում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տառերով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գումարը։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Եթե</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առաջարկվող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գները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ներկայացված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երկու</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ավելի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արժույթներով</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ապա</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դրանք</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համեմատվում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Հայաստանի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Հանրապետության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դրամով</w:t>
      </w:r>
      <w:r w:rsidRPr="005B02BB">
        <w:rPr>
          <w:rFonts w:ascii="GHEA Grapalat" w:hAnsi="GHEA Grapalat" w:cs="Sylfaen"/>
          <w:i w:val="0"/>
          <w:szCs w:val="24"/>
          <w:lang w:val="af-ZA"/>
        </w:rPr>
        <w:t xml:space="preserve">` </w:t>
      </w:r>
      <w:r w:rsidRPr="005B02BB">
        <w:rPr>
          <w:rFonts w:ascii="GHEA Grapalat" w:hAnsi="GHEA Grapalat" w:cs="Sylfaen"/>
          <w:b/>
          <w:i w:val="0"/>
          <w:szCs w:val="24"/>
          <w:lang w:val="af-ZA"/>
        </w:rPr>
        <w:t xml:space="preserve">ՀՀ կենտրոնական բանկի տվյալ օրվա  </w:t>
      </w:r>
      <w:r w:rsidRPr="005B02BB">
        <w:rPr>
          <w:rFonts w:ascii="GHEA Grapalat" w:hAnsi="GHEA Grapalat" w:cs="Sylfaen"/>
          <w:b/>
          <w:i w:val="0"/>
          <w:szCs w:val="24"/>
          <w:lang w:val="ru-RU"/>
        </w:rPr>
        <w:t>փոխարժեքով։</w:t>
      </w:r>
      <w:r w:rsidRPr="005B02BB">
        <w:rPr>
          <w:rFonts w:ascii="GHEA Grapalat" w:hAnsi="GHEA Grapalat" w:cs="Sylfaen"/>
          <w:b/>
          <w:i w:val="0"/>
          <w:szCs w:val="24"/>
          <w:lang w:val="af-ZA"/>
        </w:rPr>
        <w:t xml:space="preserve"> </w:t>
      </w:r>
    </w:p>
    <w:p w14:paraId="5079096B" w14:textId="77777777" w:rsidR="005F19E6" w:rsidRPr="005B02BB" w:rsidRDefault="005F19E6" w:rsidP="0070536C">
      <w:pPr>
        <w:pStyle w:val="norm"/>
        <w:spacing w:line="240" w:lineRule="auto"/>
        <w:ind w:firstLine="567"/>
        <w:rPr>
          <w:rFonts w:ascii="GHEA Grapalat" w:hAnsi="GHEA Grapalat" w:cs="Sylfaen"/>
          <w:sz w:val="20"/>
          <w:szCs w:val="24"/>
          <w:lang w:val="af-ZA" w:eastAsia="en-US"/>
        </w:rPr>
      </w:pPr>
      <w:r w:rsidRPr="005B02BB">
        <w:rPr>
          <w:rFonts w:ascii="GHEA Grapalat" w:hAnsi="GHEA Grapalat"/>
          <w:sz w:val="20"/>
          <w:lang w:val="af-ZA" w:eastAsia="x-none"/>
        </w:rPr>
        <w:t>8.</w:t>
      </w:r>
      <w:r w:rsidRPr="005B02BB">
        <w:rPr>
          <w:rFonts w:ascii="GHEA Grapalat" w:hAnsi="GHEA Grapalat"/>
          <w:sz w:val="20"/>
          <w:lang w:val="hy-AM" w:eastAsia="x-none"/>
        </w:rPr>
        <w:t>5</w:t>
      </w:r>
      <w:r w:rsidRPr="005B02BB">
        <w:rPr>
          <w:rFonts w:ascii="GHEA Grapalat" w:hAnsi="GHEA Grapalat"/>
          <w:sz w:val="20"/>
          <w:lang w:val="af-ZA" w:eastAsia="x-none"/>
        </w:rPr>
        <w:t xml:space="preserve"> Հ</w:t>
      </w:r>
      <w:r w:rsidRPr="005B02BB">
        <w:rPr>
          <w:rFonts w:ascii="GHEA Grapalat" w:hAnsi="GHEA Grapalat" w:cs="Sylfaen"/>
          <w:sz w:val="20"/>
          <w:szCs w:val="24"/>
          <w:lang w:val="ru-RU" w:eastAsia="en-US"/>
        </w:rPr>
        <w:t>անձնաժողովը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պահանջների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նկատմամբ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գնահատված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հայտեր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w:t>
      </w:r>
      <w:r w:rsidRPr="005B02BB">
        <w:rPr>
          <w:rFonts w:ascii="GHEA Grapalat" w:hAnsi="GHEA Grapalat" w:cs="Sylfaen"/>
          <w:sz w:val="20"/>
          <w:szCs w:val="24"/>
          <w:lang w:val="ru-RU" w:eastAsia="en-US"/>
        </w:rPr>
        <w:t>ասնակիցներից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հայտարարում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ընտրված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այդպիսին չճանաչված</w:t>
      </w:r>
      <w:r w:rsidRPr="005B02BB">
        <w:rPr>
          <w:rFonts w:ascii="GHEA Grapalat" w:hAnsi="GHEA Grapalat" w:cs="Sylfaen"/>
          <w:sz w:val="20"/>
          <w:szCs w:val="24"/>
          <w:lang w:val="ru-RU" w:eastAsia="en-US"/>
        </w:rPr>
        <w:t>մասնակիցներին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Ապրանքների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գնահատում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ապրանքի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ամբողջական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նկարագրերի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համապատասխանությունը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պահանջներին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նվազագույն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հավասարության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hy-AM" w:eastAsia="en-US"/>
        </w:rPr>
        <w:t>՝</w:t>
      </w:r>
      <w:r w:rsidRPr="005B02BB">
        <w:rPr>
          <w:rFonts w:ascii="GHEA Grapalat" w:hAnsi="GHEA Grapalat" w:cs="Sylfaen"/>
          <w:sz w:val="20"/>
          <w:szCs w:val="24"/>
          <w:lang w:val="af-ZA" w:eastAsia="en-US"/>
        </w:rPr>
        <w:t xml:space="preserve"> </w:t>
      </w:r>
    </w:p>
    <w:p w14:paraId="4E6B307A"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ընտրված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այդպիսին չճանաչված</w:t>
      </w:r>
      <w:r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 xml:space="preserve">հավասար գներ ներկայացրած </w:t>
      </w:r>
      <w:r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հետ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hy-AM" w:eastAsia="en-US"/>
        </w:rPr>
        <w:t>այդ</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լիազորություն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ունեցող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ներկայացուցիչները</w:t>
      </w:r>
      <w:r w:rsidRPr="005B02BB">
        <w:rPr>
          <w:rFonts w:ascii="GHEA Grapalat" w:hAnsi="GHEA Grapalat" w:cs="Sylfaen"/>
          <w:sz w:val="20"/>
          <w:szCs w:val="24"/>
          <w:lang w:val="af-ZA" w:eastAsia="en-US"/>
        </w:rPr>
        <w:t>),</w:t>
      </w:r>
    </w:p>
    <w:p w14:paraId="012F93A9"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կասեցվում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մեկ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ընթացքում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 xml:space="preserve">հավասար գներ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մասնակիցներին</w:t>
      </w:r>
      <w:r w:rsidRPr="005B02BB">
        <w:rPr>
          <w:rFonts w:ascii="GHEA Grapalat" w:hAnsi="GHEA Grapalat" w:cs="Sylfaen"/>
          <w:sz w:val="20"/>
          <w:szCs w:val="24"/>
          <w:lang w:val="af-ZA" w:eastAsia="en-US"/>
        </w:rPr>
        <w:t xml:space="preserve"> էլեկտրոնային եղանակով </w:t>
      </w:r>
      <w:r w:rsidRPr="005B02BB">
        <w:rPr>
          <w:rFonts w:ascii="GHEA Grapalat" w:hAnsi="GHEA Grapalat" w:cs="Sylfaen"/>
          <w:sz w:val="20"/>
          <w:szCs w:val="24"/>
          <w:lang w:val="ru-RU" w:eastAsia="en-US"/>
        </w:rPr>
        <w:t>միաժամանակ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նվազեցման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շուրջ</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վարման</w:t>
      </w:r>
      <w:r w:rsidRPr="005B02BB">
        <w:rPr>
          <w:rFonts w:ascii="GHEA Grapalat" w:hAnsi="GHEA Grapalat" w:cs="Sylfaen"/>
          <w:sz w:val="20"/>
          <w:szCs w:val="24"/>
          <w:lang w:val="hy-AM" w:eastAsia="en-US"/>
        </w:rPr>
        <w:t xml:space="preserve"> պայմանների, տևողության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ժամի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վայրի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մասին</w:t>
      </w:r>
      <w:r w:rsidRPr="005B02BB">
        <w:rPr>
          <w:rFonts w:ascii="GHEA Grapalat" w:hAnsi="GHEA Grapalat" w:cs="Sylfaen"/>
          <w:sz w:val="20"/>
          <w:szCs w:val="24"/>
          <w:lang w:val="af-ZA" w:eastAsia="en-US"/>
        </w:rPr>
        <w:t>,</w:t>
      </w:r>
    </w:p>
    <w:p w14:paraId="19407DFC" w14:textId="77777777" w:rsidR="005F19E6" w:rsidRPr="005B02BB" w:rsidRDefault="005F19E6" w:rsidP="005F19E6">
      <w:pPr>
        <w:pStyle w:val="norm"/>
        <w:spacing w:line="240" w:lineRule="auto"/>
        <w:rPr>
          <w:rFonts w:ascii="GHEA Grapalat" w:hAnsi="GHEA Grapalat" w:cs="Sylfaen"/>
          <w:color w:val="FF0000"/>
          <w:sz w:val="20"/>
          <w:szCs w:val="24"/>
          <w:lang w:val="af-ZA" w:eastAsia="en-US"/>
        </w:rPr>
      </w:pPr>
      <w:r w:rsidRPr="005B02BB">
        <w:rPr>
          <w:rFonts w:ascii="GHEA Grapalat" w:hAnsi="GHEA Grapalat" w:cs="Sylfaen"/>
          <w:sz w:val="20"/>
          <w:szCs w:val="24"/>
          <w:lang w:val="ru-RU" w:eastAsia="en-US"/>
        </w:rPr>
        <w:t>գ</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ոչ</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հաջորդող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երկրորդ</w:t>
      </w:r>
      <w:r w:rsidRPr="005B02BB">
        <w:rPr>
          <w:rFonts w:ascii="GHEA Grapalat" w:hAnsi="GHEA Grapalat" w:cs="Sylfaen"/>
          <w:sz w:val="20"/>
          <w:szCs w:val="24"/>
          <w:lang w:val="af-ZA" w:eastAsia="en-US"/>
        </w:rPr>
        <w:t xml:space="preserve"> և ոչ ուշ, քան </w:t>
      </w:r>
      <w:r w:rsidRPr="005B02BB">
        <w:rPr>
          <w:rFonts w:ascii="GHEA Grapalat" w:hAnsi="GHEA Grapalat" w:cs="Sylfaen"/>
          <w:sz w:val="20"/>
          <w:szCs w:val="24"/>
          <w:lang w:val="hy-AM" w:eastAsia="en-US"/>
        </w:rPr>
        <w:t>հինգերորդ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p>
    <w:p w14:paraId="5A2DD9E1" w14:textId="77777777" w:rsidR="005F19E6" w:rsidRPr="005B02BB" w:rsidRDefault="005F19E6" w:rsidP="005F19E6">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յուրաքանչյուր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w:t>
      </w:r>
      <w:r w:rsidRPr="005B02BB">
        <w:rPr>
          <w:rFonts w:ascii="GHEA Grapalat" w:hAnsi="GHEA Grapalat" w:cs="Sylfaen"/>
          <w:sz w:val="20"/>
          <w:szCs w:val="24"/>
          <w:lang w:val="ru-RU" w:eastAsia="en-US"/>
        </w:rPr>
        <w:t>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տվյալ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հրապարակվում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մյուս</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w:t>
      </w:r>
      <w:r w:rsidRPr="005B02BB">
        <w:rPr>
          <w:rFonts w:ascii="GHEA Grapalat" w:hAnsi="GHEA Grapalat" w:cs="Sylfaen"/>
          <w:sz w:val="20"/>
          <w:szCs w:val="24"/>
          <w:lang w:val="hy-AM" w:eastAsia="en-US"/>
        </w:rPr>
        <w:t>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մինչև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վերջնաժամկետի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ավարտը</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ru-RU"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վերանայել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w:t>
      </w:r>
    </w:p>
    <w:p w14:paraId="2C0C6DF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համար</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պահին</w:t>
      </w:r>
      <w:r w:rsidRPr="005B02BB">
        <w:rPr>
          <w:rFonts w:ascii="GHEA Grapalat" w:hAnsi="GHEA Grapalat" w:cs="Sylfaen"/>
          <w:sz w:val="20"/>
          <w:lang w:val="af-ZA"/>
        </w:rPr>
        <w:t xml:space="preserve">, </w:t>
      </w:r>
      <w:r w:rsidRPr="005B02BB">
        <w:rPr>
          <w:rFonts w:ascii="GHEA Grapalat" w:hAnsi="GHEA Grapalat" w:cs="Sylfaen"/>
          <w:sz w:val="20"/>
          <w:lang w:val="ru-RU"/>
        </w:rPr>
        <w:t>ըստ</w:t>
      </w:r>
      <w:r w:rsidRPr="005B02BB">
        <w:rPr>
          <w:rFonts w:ascii="GHEA Grapalat" w:hAnsi="GHEA Grapalat" w:cs="Sylfaen"/>
          <w:sz w:val="20"/>
          <w:lang w:val="hy-AM"/>
        </w:rPr>
        <w:t xml:space="preserve"> դրան ներկա</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գների</w:t>
      </w:r>
      <w:r w:rsidRPr="005B02BB">
        <w:rPr>
          <w:rFonts w:ascii="GHEA Grapalat" w:hAnsi="GHEA Grapalat" w:cs="Sylfaen"/>
          <w:sz w:val="20"/>
          <w:lang w:val="af-ZA"/>
        </w:rPr>
        <w:t xml:space="preserve">, </w:t>
      </w:r>
      <w:r w:rsidRPr="005B02BB">
        <w:rPr>
          <w:rFonts w:ascii="GHEA Grapalat" w:hAnsi="GHEA Grapalat" w:cs="Sylfaen"/>
          <w:sz w:val="20"/>
          <w:lang w:val="ru-RU"/>
        </w:rPr>
        <w:t>որոշվում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hy-AM"/>
        </w:rPr>
        <w:t>այդպիսին չճանաչված</w:t>
      </w:r>
      <w:r w:rsidRPr="005B02BB">
        <w:rPr>
          <w:rFonts w:ascii="GHEA Grapalat" w:hAnsi="GHEA Grapalat" w:cs="Sylfaen"/>
          <w:sz w:val="20"/>
          <w:lang w:val="ru-RU"/>
        </w:rPr>
        <w:t>մասնակիցները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արդյունքում</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մնում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հավասար</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ընթացակարգն</w:t>
      </w:r>
      <w:r w:rsidRPr="005B02BB">
        <w:rPr>
          <w:rFonts w:ascii="GHEA Grapalat" w:hAnsi="GHEA Grapalat" w:cs="Sylfaen"/>
          <w:sz w:val="20"/>
          <w:lang w:val="af-ZA"/>
        </w:rPr>
        <w:t xml:space="preserve"> </w:t>
      </w:r>
      <w:r w:rsidRPr="005B02BB">
        <w:rPr>
          <w:rFonts w:ascii="GHEA Grapalat" w:hAnsi="GHEA Grapalat" w:cs="Sylfaen"/>
          <w:sz w:val="20"/>
          <w:lang w:val="ru-RU"/>
        </w:rPr>
        <w:t>Օրենքի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73E330A9"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8.6.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w:t>
      </w:r>
      <w:r w:rsidRPr="005B02BB">
        <w:rPr>
          <w:rFonts w:ascii="GHEA Grapalat" w:hAnsi="GHEA Grapalat" w:cs="Sylfaen"/>
          <w:sz w:val="20"/>
          <w:lang w:val="af-ZA"/>
        </w:rPr>
        <w:t xml:space="preserve"> </w:t>
      </w:r>
      <w:r w:rsidRPr="005B02BB">
        <w:rPr>
          <w:rFonts w:ascii="GHEA Grapalat" w:hAnsi="GHEA Grapalat" w:cs="Sylfaen"/>
          <w:sz w:val="20"/>
          <w:lang w:val="ru-RU"/>
        </w:rPr>
        <w:t>նկատմամբ</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 xml:space="preserve"> </w:t>
      </w:r>
      <w:r w:rsidRPr="005B02BB">
        <w:rPr>
          <w:rFonts w:ascii="GHEA Grapalat" w:hAnsi="GHEA Grapalat" w:cs="Sylfaen"/>
          <w:sz w:val="20"/>
          <w:lang w:val="ru-RU"/>
        </w:rPr>
        <w:t>գնահատված</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ապա</w:t>
      </w:r>
      <w:r w:rsidRPr="005B02BB">
        <w:rPr>
          <w:rFonts w:ascii="GHEA Grapalat" w:hAnsi="GHEA Grapalat" w:cs="Sylfaen"/>
          <w:sz w:val="20"/>
          <w:lang w:val="af-ZA"/>
        </w:rPr>
        <w:t xml:space="preserve"> </w:t>
      </w:r>
      <w:r w:rsidRPr="005B02BB">
        <w:rPr>
          <w:rFonts w:ascii="GHEA Grapalat" w:hAnsi="GHEA Grapalat" w:cs="Sylfaen"/>
          <w:sz w:val="20"/>
          <w:lang w:val="ru-RU"/>
        </w:rPr>
        <w:t>գնահատող</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ցածր</w:t>
      </w:r>
      <w:r w:rsidRPr="005B02BB">
        <w:rPr>
          <w:rFonts w:ascii="GHEA Grapalat" w:hAnsi="GHEA Grapalat" w:cs="Sylfaen"/>
          <w:sz w:val="20"/>
          <w:lang w:val="af-ZA"/>
        </w:rPr>
        <w:t xml:space="preserve"> </w:t>
      </w:r>
      <w:r w:rsidRPr="005B02BB">
        <w:rPr>
          <w:rFonts w:ascii="GHEA Grapalat" w:hAnsi="GHEA Grapalat" w:cs="Sylfaen"/>
          <w:sz w:val="20"/>
          <w:lang w:val="ru-RU"/>
        </w:rPr>
        <w:t>գնային</w:t>
      </w:r>
      <w:r w:rsidRPr="005B02BB">
        <w:rPr>
          <w:rFonts w:ascii="GHEA Grapalat" w:hAnsi="GHEA Grapalat" w:cs="Sylfaen"/>
          <w:sz w:val="20"/>
          <w:lang w:val="af-ZA"/>
        </w:rPr>
        <w:t xml:space="preserve"> </w:t>
      </w:r>
      <w:r w:rsidRPr="005B02BB">
        <w:rPr>
          <w:rFonts w:ascii="GHEA Grapalat" w:hAnsi="GHEA Grapalat" w:cs="Sylfaen"/>
          <w:sz w:val="20"/>
          <w:lang w:val="ru-RU"/>
        </w:rPr>
        <w:t>առաջարկ</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հայտարարել</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պայմանով</w:t>
      </w:r>
      <w:r w:rsidRPr="005B02BB">
        <w:rPr>
          <w:rFonts w:ascii="GHEA Grapalat" w:hAnsi="GHEA Grapalat" w:cs="Sylfaen"/>
          <w:sz w:val="20"/>
          <w:lang w:val="af-ZA"/>
        </w:rPr>
        <w:t xml:space="preserve">, </w:t>
      </w:r>
      <w:r w:rsidRPr="005B02BB">
        <w:rPr>
          <w:rFonts w:ascii="GHEA Grapalat" w:hAnsi="GHEA Grapalat" w:cs="Sylfaen"/>
          <w:sz w:val="20"/>
          <w:lang w:val="ru-RU"/>
        </w:rPr>
        <w:t>որ</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հետ</w:t>
      </w:r>
      <w:r w:rsidRPr="005B02BB">
        <w:rPr>
          <w:rFonts w:ascii="GHEA Grapalat" w:hAnsi="GHEA Grapalat" w:cs="Sylfaen"/>
          <w:sz w:val="20"/>
          <w:lang w:val="af-ZA"/>
        </w:rPr>
        <w:t xml:space="preserve"> </w:t>
      </w:r>
      <w:r w:rsidRPr="005B02BB">
        <w:rPr>
          <w:rFonts w:ascii="GHEA Grapalat" w:hAnsi="GHEA Grapalat" w:cs="Sylfaen"/>
          <w:sz w:val="20"/>
          <w:lang w:val="ru-RU"/>
        </w:rPr>
        <w:t>կնքվող</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իրավունքներն</w:t>
      </w:r>
      <w:r w:rsidRPr="005B02BB">
        <w:rPr>
          <w:rFonts w:ascii="GHEA Grapalat" w:hAnsi="GHEA Grapalat" w:cs="Sylfaen"/>
          <w:sz w:val="20"/>
          <w:lang w:val="af-ZA"/>
        </w:rPr>
        <w:t xml:space="preserve"> </w:t>
      </w:r>
      <w:r w:rsidRPr="005B02BB">
        <w:rPr>
          <w:rFonts w:ascii="GHEA Grapalat" w:hAnsi="GHEA Grapalat" w:cs="Sylfaen"/>
          <w:sz w:val="20"/>
          <w:lang w:val="ru-RU"/>
        </w:rPr>
        <w:t>ու</w:t>
      </w:r>
      <w:r w:rsidRPr="005B02BB">
        <w:rPr>
          <w:rFonts w:ascii="GHEA Grapalat" w:hAnsi="GHEA Grapalat" w:cs="Sylfaen"/>
          <w:sz w:val="20"/>
          <w:lang w:val="af-ZA"/>
        </w:rPr>
        <w:t xml:space="preserve"> </w:t>
      </w:r>
      <w:r w:rsidRPr="005B02BB">
        <w:rPr>
          <w:rFonts w:ascii="GHEA Grapalat" w:hAnsi="GHEA Grapalat" w:cs="Sylfaen"/>
          <w:sz w:val="20"/>
          <w:lang w:val="ru-RU"/>
        </w:rPr>
        <w:t>պարտականություններն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մտնում</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գերազանցող</w:t>
      </w:r>
      <w:r w:rsidRPr="005B02BB">
        <w:rPr>
          <w:rFonts w:ascii="GHEA Grapalat" w:hAnsi="GHEA Grapalat" w:cs="Sylfaen"/>
          <w:sz w:val="20"/>
          <w:lang w:val="af-ZA"/>
        </w:rPr>
        <w:t xml:space="preserve"> </w:t>
      </w:r>
      <w:r w:rsidRPr="005B02BB">
        <w:rPr>
          <w:rFonts w:ascii="GHEA Grapalat" w:hAnsi="GHEA Grapalat" w:cs="Sylfaen"/>
          <w:sz w:val="20"/>
          <w:lang w:val="ru-RU"/>
        </w:rPr>
        <w:t>չափով</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դրա</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միջև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միջոցները</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տասնհինգ</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մատակարարման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ժամկետները</w:t>
      </w:r>
      <w:r w:rsidRPr="005B02BB">
        <w:rPr>
          <w:rFonts w:ascii="GHEA Grapalat" w:hAnsi="GHEA Grapalat" w:cs="Sylfaen"/>
          <w:sz w:val="20"/>
          <w:lang w:val="af-ZA"/>
        </w:rPr>
        <w:t xml:space="preserve"> </w:t>
      </w:r>
      <w:r w:rsidRPr="005B02BB">
        <w:rPr>
          <w:rFonts w:ascii="GHEA Grapalat" w:hAnsi="GHEA Grapalat" w:cs="Sylfaen"/>
          <w:sz w:val="20"/>
          <w:lang w:val="ru-RU"/>
        </w:rPr>
        <w:t>երկարաձգելով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օրվանից</w:t>
      </w:r>
      <w:r w:rsidRPr="005B02BB">
        <w:rPr>
          <w:rFonts w:ascii="GHEA Grapalat" w:hAnsi="GHEA Grapalat" w:cs="Sylfaen"/>
          <w:sz w:val="20"/>
          <w:lang w:val="af-ZA"/>
        </w:rPr>
        <w:t xml:space="preserve"> </w:t>
      </w:r>
      <w:r w:rsidRPr="005B02BB">
        <w:rPr>
          <w:rFonts w:ascii="GHEA Grapalat" w:hAnsi="GHEA Grapalat" w:cs="Sylfaen"/>
          <w:sz w:val="20"/>
          <w:lang w:val="ru-RU"/>
        </w:rPr>
        <w:t>մինչև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օրն</w:t>
      </w:r>
      <w:r w:rsidRPr="005B02BB">
        <w:rPr>
          <w:rFonts w:ascii="GHEA Grapalat" w:hAnsi="GHEA Grapalat" w:cs="Sylfaen"/>
          <w:sz w:val="20"/>
          <w:lang w:val="af-ZA"/>
        </w:rPr>
        <w:t xml:space="preserve"> </w:t>
      </w:r>
      <w:r w:rsidRPr="005B02BB">
        <w:rPr>
          <w:rFonts w:ascii="GHEA Grapalat" w:hAnsi="GHEA Grapalat" w:cs="Sylfaen"/>
          <w:sz w:val="20"/>
          <w:lang w:val="ru-RU"/>
        </w:rPr>
        <w:t>ընկած</w:t>
      </w:r>
      <w:r w:rsidRPr="005B02BB">
        <w:rPr>
          <w:rFonts w:ascii="GHEA Grapalat" w:hAnsi="GHEA Grapalat" w:cs="Sylfaen"/>
          <w:sz w:val="20"/>
          <w:lang w:val="af-ZA"/>
        </w:rPr>
        <w:t xml:space="preserve"> </w:t>
      </w:r>
      <w:r w:rsidRPr="005B02BB">
        <w:rPr>
          <w:rFonts w:ascii="GHEA Grapalat" w:hAnsi="GHEA Grapalat" w:cs="Sylfaen"/>
          <w:sz w:val="20"/>
          <w:lang w:val="ru-RU"/>
        </w:rPr>
        <w:t>ժամանակահատվածով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լուծվում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կնքելուն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վաթսուն</w:t>
      </w:r>
      <w:r w:rsidRPr="005B02BB">
        <w:rPr>
          <w:rFonts w:ascii="GHEA Grapalat" w:hAnsi="GHEA Grapalat" w:cs="Sylfaen"/>
          <w:sz w:val="20"/>
          <w:lang w:val="af-ZA"/>
        </w:rPr>
        <w:t xml:space="preserve"> </w:t>
      </w:r>
      <w:r w:rsidRPr="005B02BB">
        <w:rPr>
          <w:rFonts w:ascii="GHEA Grapalat" w:hAnsi="GHEA Grapalat" w:cs="Sylfaen"/>
          <w:sz w:val="20"/>
          <w:lang w:val="ru-RU"/>
        </w:rPr>
        <w:t>օրացուցային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նախատեսվում</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պարբերության</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պահանջները</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կիրառվում</w:t>
      </w:r>
      <w:r w:rsidRPr="005B02BB">
        <w:rPr>
          <w:rFonts w:ascii="GHEA Grapalat" w:hAnsi="GHEA Grapalat" w:cs="Sylfaen"/>
          <w:sz w:val="20"/>
          <w:lang w:val="af-ZA"/>
        </w:rPr>
        <w:t xml:space="preserve">, </w:t>
      </w:r>
      <w:r w:rsidRPr="005B02BB">
        <w:rPr>
          <w:rFonts w:ascii="GHEA Grapalat" w:hAnsi="GHEA Grapalat" w:cs="Sylfaen"/>
          <w:sz w:val="20"/>
          <w:lang w:val="ru-RU"/>
        </w:rPr>
        <w:t>երբ</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ներկայացրել</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մեկից</w:t>
      </w:r>
      <w:r w:rsidRPr="005B02BB">
        <w:rPr>
          <w:rFonts w:ascii="GHEA Grapalat" w:hAnsi="GHEA Grapalat" w:cs="Sylfaen"/>
          <w:sz w:val="20"/>
          <w:lang w:val="af-ZA"/>
        </w:rPr>
        <w:t xml:space="preserve"> </w:t>
      </w:r>
      <w:r w:rsidRPr="005B02BB">
        <w:rPr>
          <w:rFonts w:ascii="GHEA Grapalat" w:hAnsi="GHEA Grapalat" w:cs="Sylfaen"/>
          <w:sz w:val="20"/>
          <w:lang w:val="ru-RU"/>
        </w:rPr>
        <w:t>ավել</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միայն</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հայտն</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գնահատվել</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w:t>
      </w:r>
    </w:p>
    <w:p w14:paraId="6DCEA95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չկիրառման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hy-AM"/>
        </w:rPr>
        <w:t>Օ</w:t>
      </w:r>
      <w:r w:rsidRPr="005B02BB">
        <w:rPr>
          <w:rFonts w:ascii="GHEA Grapalat" w:hAnsi="GHEA Grapalat" w:cs="Sylfaen"/>
          <w:sz w:val="20"/>
          <w:lang w:val="ru-RU"/>
        </w:rPr>
        <w:t>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2C448398" w14:textId="77777777" w:rsidR="005F19E6" w:rsidRPr="005B02BB" w:rsidRDefault="005F19E6" w:rsidP="005F19E6">
      <w:pPr>
        <w:ind w:firstLine="708"/>
        <w:jc w:val="both"/>
        <w:rPr>
          <w:rFonts w:ascii="GHEA Grapalat" w:hAnsi="GHEA Grapalat"/>
          <w:sz w:val="20"/>
          <w:szCs w:val="20"/>
          <w:lang w:val="hy-AM" w:eastAsia="x-none"/>
        </w:rPr>
      </w:pPr>
      <w:r w:rsidRPr="005B02B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5B02BB">
        <w:rPr>
          <w:rFonts w:ascii="GHEA Grapalat" w:hAnsi="GHEA Grapalat"/>
          <w:sz w:val="20"/>
          <w:szCs w:val="20"/>
          <w:lang w:val="hy-AM" w:eastAsia="x-none"/>
        </w:rPr>
        <w:t xml:space="preserve"> </w:t>
      </w:r>
      <w:r w:rsidRPr="005B02B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5B02BB">
        <w:rPr>
          <w:rFonts w:ascii="GHEA Grapalat" w:hAnsi="GHEA Grapalat"/>
          <w:sz w:val="20"/>
          <w:szCs w:val="20"/>
          <w:lang w:val="hy-AM" w:eastAsia="x-none"/>
        </w:rPr>
        <w:t xml:space="preserve">հայտում ներառված </w:t>
      </w:r>
      <w:r w:rsidRPr="005B02B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B02BB">
        <w:rPr>
          <w:rFonts w:ascii="GHEA Grapalat" w:hAnsi="GHEA Grapalat"/>
          <w:sz w:val="20"/>
          <w:szCs w:val="20"/>
          <w:lang w:val="hy-AM" w:eastAsia="x-none"/>
        </w:rPr>
        <w:t>:</w:t>
      </w:r>
    </w:p>
    <w:p w14:paraId="5B792F37" w14:textId="77777777" w:rsidR="005F19E6" w:rsidRPr="00AB0736" w:rsidRDefault="005F19E6" w:rsidP="005F19E6">
      <w:pPr>
        <w:pStyle w:val="norm"/>
        <w:spacing w:line="240" w:lineRule="auto"/>
        <w:rPr>
          <w:rFonts w:ascii="GHEA Grapalat" w:hAnsi="GHEA Grapalat" w:cs="Sylfaen"/>
          <w:b/>
          <w:sz w:val="20"/>
          <w:szCs w:val="24"/>
          <w:lang w:val="af-ZA" w:eastAsia="en-US"/>
        </w:rPr>
      </w:pPr>
      <w:r w:rsidRPr="005B02BB">
        <w:rPr>
          <w:rFonts w:ascii="GHEA Grapalat" w:hAnsi="GHEA Grapalat"/>
          <w:sz w:val="20"/>
          <w:lang w:val="af-ZA" w:eastAsia="x-none"/>
        </w:rPr>
        <w:lastRenderedPageBreak/>
        <w:t xml:space="preserve">8.8 </w:t>
      </w:r>
      <w:r w:rsidRPr="00AB0736">
        <w:rPr>
          <w:rFonts w:ascii="GHEA Grapalat" w:hAnsi="GHEA Grapalat"/>
          <w:b/>
          <w:sz w:val="20"/>
          <w:lang w:val="af-ZA" w:eastAsia="x-none"/>
        </w:rPr>
        <w:t>Եթե հայտերի բացման</w:t>
      </w:r>
      <w:r w:rsidRPr="00AB0736">
        <w:rPr>
          <w:rFonts w:ascii="GHEA Grapalat" w:hAnsi="GHEA Grapalat"/>
          <w:b/>
          <w:sz w:val="20"/>
          <w:lang w:val="hy-AM" w:eastAsia="x-none"/>
        </w:rPr>
        <w:t xml:space="preserve"> և գնահատման</w:t>
      </w:r>
      <w:r w:rsidRPr="00AB0736">
        <w:rPr>
          <w:rFonts w:ascii="GHEA Grapalat" w:hAnsi="GHEA Grapalat"/>
          <w:b/>
          <w:sz w:val="20"/>
          <w:lang w:val="af-ZA" w:eastAsia="x-none"/>
        </w:rPr>
        <w:t xml:space="preserve"> նիստի ընթացքում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իրականացված</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գնահատման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արդյուն</w:t>
      </w:r>
      <w:r w:rsidRPr="00AB0736">
        <w:rPr>
          <w:rFonts w:ascii="GHEA Grapalat" w:hAnsi="GHEA Grapalat" w:cs="Sylfaen"/>
          <w:b/>
          <w:sz w:val="20"/>
          <w:szCs w:val="24"/>
          <w:lang w:val="af-ZA" w:eastAsia="en-US"/>
        </w:rPr>
        <w:softHyphen/>
      </w:r>
      <w:r w:rsidRPr="00AB0736">
        <w:rPr>
          <w:rFonts w:ascii="GHEA Grapalat" w:hAnsi="GHEA Grapalat" w:cs="Sylfaen"/>
          <w:b/>
          <w:sz w:val="20"/>
          <w:szCs w:val="24"/>
          <w:lang w:val="hy-AM" w:eastAsia="en-US"/>
        </w:rPr>
        <w:t>քում</w:t>
      </w:r>
      <w:r w:rsidRPr="00AB0736">
        <w:rPr>
          <w:rFonts w:ascii="GHEA Grapalat" w:hAnsi="GHEA Grapalat" w:cs="Sylfaen"/>
          <w:b/>
          <w:sz w:val="20"/>
          <w:szCs w:val="24"/>
          <w:lang w:val="af-ZA" w:eastAsia="en-US"/>
        </w:rPr>
        <w:t xml:space="preserve"> մասնակցի </w:t>
      </w:r>
      <w:r w:rsidRPr="00AB0736">
        <w:rPr>
          <w:rFonts w:ascii="GHEA Grapalat" w:hAnsi="GHEA Grapalat" w:cs="Sylfaen"/>
          <w:b/>
          <w:sz w:val="20"/>
          <w:szCs w:val="24"/>
          <w:lang w:val="hy-AM" w:eastAsia="en-US"/>
        </w:rPr>
        <w:t>հայտում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արձանագրվում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են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անհամապատասխանություններ՝</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հրավերի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պահանջների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նկատմամբ,ապա</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հանձնաժողովը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մեկ</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աշխատանքային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օրով</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կասեցնում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է</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նիստը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իսկ</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հանձնաժողովի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քարտուղարը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նույն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օրը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դրա</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մասին</w:t>
      </w:r>
      <w:r w:rsidRPr="00AB0736">
        <w:rPr>
          <w:rFonts w:ascii="GHEA Grapalat" w:hAnsi="GHEA Grapalat" w:cs="Sylfaen"/>
          <w:b/>
          <w:sz w:val="20"/>
          <w:szCs w:val="24"/>
          <w:lang w:val="af-ZA" w:eastAsia="en-US"/>
        </w:rPr>
        <w:t xml:space="preserve"> էլեկտրոնային եղանակով </w:t>
      </w:r>
      <w:r w:rsidRPr="00AB0736">
        <w:rPr>
          <w:rFonts w:ascii="GHEA Grapalat" w:hAnsi="GHEA Grapalat" w:cs="Sylfaen"/>
          <w:b/>
          <w:sz w:val="20"/>
          <w:szCs w:val="24"/>
          <w:lang w:val="hy-AM" w:eastAsia="en-US"/>
        </w:rPr>
        <w:t>տեղեկացնում</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է</w:t>
      </w:r>
      <w:r w:rsidRPr="00AB0736">
        <w:rPr>
          <w:rFonts w:ascii="GHEA Grapalat" w:hAnsi="GHEA Grapalat" w:cs="Sylfaen"/>
          <w:b/>
          <w:sz w:val="20"/>
          <w:szCs w:val="24"/>
          <w:lang w:val="af-ZA" w:eastAsia="en-US"/>
        </w:rPr>
        <w:t xml:space="preserve"> մ</w:t>
      </w:r>
      <w:r w:rsidRPr="00AB0736">
        <w:rPr>
          <w:rFonts w:ascii="GHEA Grapalat" w:hAnsi="GHEA Grapalat" w:cs="Sylfaen"/>
          <w:b/>
          <w:sz w:val="20"/>
          <w:szCs w:val="24"/>
          <w:lang w:val="hy-AM" w:eastAsia="en-US"/>
        </w:rPr>
        <w:t>ասնակցին՝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առաջարկելով</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մինչև</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կասեցման</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ժամկետի</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ավարտը</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շտկել</w:t>
      </w:r>
      <w:r w:rsidRPr="00AB0736">
        <w:rPr>
          <w:rFonts w:ascii="GHEA Grapalat" w:hAnsi="GHEA Grapalat" w:cs="Sylfaen"/>
          <w:b/>
          <w:sz w:val="20"/>
          <w:szCs w:val="24"/>
          <w:lang w:val="af-ZA" w:eastAsia="en-US"/>
        </w:rPr>
        <w:t xml:space="preserve"> </w:t>
      </w:r>
      <w:r w:rsidRPr="00AB0736">
        <w:rPr>
          <w:rFonts w:ascii="GHEA Grapalat" w:hAnsi="GHEA Grapalat" w:cs="Sylfaen"/>
          <w:b/>
          <w:sz w:val="20"/>
          <w:szCs w:val="24"/>
          <w:lang w:val="hy-AM" w:eastAsia="en-US"/>
        </w:rPr>
        <w:t>անհամապատասխանությունը</w:t>
      </w:r>
      <w:r w:rsidRPr="00AB0736">
        <w:rPr>
          <w:rFonts w:ascii="GHEA Grapalat" w:hAnsi="GHEA Grapalat" w:cs="Sylfaen"/>
          <w:b/>
          <w:sz w:val="20"/>
          <w:szCs w:val="24"/>
          <w:lang w:val="af-ZA" w:eastAsia="en-US"/>
        </w:rPr>
        <w:t>:</w:t>
      </w:r>
    </w:p>
    <w:p w14:paraId="53153861" w14:textId="77777777" w:rsidR="005F19E6" w:rsidRPr="005B02BB" w:rsidRDefault="005F19E6" w:rsidP="005F19E6">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7020D48D" w14:textId="77777777" w:rsidR="005F19E6" w:rsidRPr="005B02BB" w:rsidRDefault="005F19E6" w:rsidP="005F19E6">
      <w:pPr>
        <w:pStyle w:val="norm"/>
        <w:spacing w:line="240" w:lineRule="auto"/>
        <w:ind w:firstLine="567"/>
        <w:rPr>
          <w:rFonts w:ascii="GHEA Grapalat" w:hAnsi="GHEA Grapalat" w:cs="Sylfaen"/>
          <w:sz w:val="20"/>
          <w:szCs w:val="24"/>
          <w:lang w:val="hy-AM" w:eastAsia="en-US"/>
        </w:rPr>
      </w:pPr>
      <w:r w:rsidRPr="005B02BB">
        <w:rPr>
          <w:rFonts w:ascii="GHEA Grapalat" w:hAnsi="GHEA Grapalat" w:cs="Sylfaen"/>
          <w:sz w:val="20"/>
          <w:szCs w:val="24"/>
          <w:lang w:val="af-ZA" w:eastAsia="en-US"/>
        </w:rPr>
        <w:t xml:space="preserve">8.9 </w:t>
      </w:r>
      <w:r w:rsidRPr="005B02BB">
        <w:rPr>
          <w:rFonts w:ascii="GHEA Grapalat" w:hAnsi="GHEA Grapalat" w:cs="Sylfaen"/>
          <w:sz w:val="20"/>
          <w:szCs w:val="24"/>
          <w:lang w:val="hy-AM"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հրավերի</w:t>
      </w:r>
      <w:r w:rsidRPr="005B02BB">
        <w:rPr>
          <w:rFonts w:ascii="GHEA Grapalat" w:hAnsi="GHEA Grapalat" w:cs="Sylfaen"/>
          <w:sz w:val="20"/>
          <w:szCs w:val="24"/>
          <w:lang w:val="af-ZA" w:eastAsia="en-US"/>
        </w:rPr>
        <w:t xml:space="preserve"> 8.8-</w:t>
      </w:r>
      <w:r w:rsidRPr="005B02BB">
        <w:rPr>
          <w:rFonts w:ascii="GHEA Grapalat" w:hAnsi="GHEA Grapalat" w:cs="Sylfaen"/>
          <w:sz w:val="20"/>
          <w:szCs w:val="24"/>
          <w:lang w:val="hy-AM" w:eastAsia="en-US"/>
        </w:rPr>
        <w:t>րդ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կետով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սահմանված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ժամկետում</w:t>
      </w:r>
      <w:r w:rsidRPr="005B02BB">
        <w:rPr>
          <w:rFonts w:ascii="GHEA Grapalat" w:hAnsi="GHEA Grapalat" w:cs="Sylfaen"/>
          <w:sz w:val="20"/>
          <w:szCs w:val="24"/>
          <w:lang w:val="af-ZA" w:eastAsia="en-US"/>
        </w:rPr>
        <w:t xml:space="preserve"> մ</w:t>
      </w:r>
      <w:r w:rsidRPr="005B02BB">
        <w:rPr>
          <w:rFonts w:ascii="GHEA Grapalat" w:hAnsi="GHEA Grapalat" w:cs="Sylfaen"/>
          <w:sz w:val="20"/>
          <w:szCs w:val="24"/>
          <w:lang w:val="hy-AM"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շտկում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արձանագրված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անհամապատասխանությունը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ապա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վերջինիս</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հայտը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գնահատվում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դեպքում տվյալ մասնակցի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հայտը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գնահատվում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անբավարար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մերժվում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է, իսկ ընտրված մասնակից է ճանաչվում հաջորդող տեղ զբաղեցրած մասնակիցը:</w:t>
      </w:r>
    </w:p>
    <w:p w14:paraId="368713F8"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8.</w:t>
      </w:r>
      <w:r w:rsidRPr="005B02BB">
        <w:rPr>
          <w:rFonts w:ascii="GHEA Grapalat" w:hAnsi="GHEA Grapalat" w:cs="Sylfaen"/>
          <w:szCs w:val="24"/>
          <w:lang w:val="hy-AM"/>
        </w:rPr>
        <w:t>10</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անդամը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քարտուղարը</w:t>
      </w:r>
      <w:r w:rsidRPr="005B02BB">
        <w:rPr>
          <w:rFonts w:ascii="GHEA Grapalat" w:hAnsi="GHEA Grapalat" w:cs="Sylfaen"/>
          <w:szCs w:val="24"/>
        </w:rPr>
        <w:t xml:space="preserve"> </w:t>
      </w:r>
      <w:r w:rsidRPr="005B02BB">
        <w:rPr>
          <w:rFonts w:ascii="GHEA Grapalat" w:hAnsi="GHEA Grapalat" w:cs="Sylfaen"/>
          <w:szCs w:val="24"/>
          <w:lang w:val="hy-AM"/>
        </w:rPr>
        <w:t>չի</w:t>
      </w:r>
      <w:r w:rsidRPr="005B02BB">
        <w:rPr>
          <w:rFonts w:ascii="GHEA Grapalat" w:hAnsi="GHEA Grapalat" w:cs="Sylfaen"/>
          <w:szCs w:val="24"/>
        </w:rPr>
        <w:t xml:space="preserve"> </w:t>
      </w:r>
      <w:r w:rsidRPr="005B02BB">
        <w:rPr>
          <w:rFonts w:ascii="GHEA Grapalat" w:hAnsi="GHEA Grapalat" w:cs="Sylfaen"/>
          <w:szCs w:val="24"/>
          <w:lang w:val="hy-AM"/>
        </w:rPr>
        <w:t>կարող</w:t>
      </w:r>
      <w:r w:rsidRPr="005B02BB">
        <w:rPr>
          <w:rFonts w:ascii="GHEA Grapalat" w:hAnsi="GHEA Grapalat" w:cs="Sylfaen"/>
          <w:szCs w:val="24"/>
        </w:rPr>
        <w:t xml:space="preserve"> </w:t>
      </w:r>
      <w:r w:rsidRPr="005B02BB">
        <w:rPr>
          <w:rFonts w:ascii="GHEA Grapalat" w:hAnsi="GHEA Grapalat" w:cs="Sylfaen"/>
          <w:szCs w:val="24"/>
          <w:lang w:val="hy-AM"/>
        </w:rPr>
        <w:t>մասնակցել</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աշխատանքներին</w:t>
      </w:r>
      <w:r w:rsidRPr="005B02BB">
        <w:rPr>
          <w:rFonts w:ascii="GHEA Grapalat" w:hAnsi="GHEA Grapalat" w:cs="Sylfaen"/>
          <w:szCs w:val="24"/>
        </w:rPr>
        <w:t xml:space="preserve">, </w:t>
      </w:r>
      <w:r w:rsidRPr="005B02BB">
        <w:rPr>
          <w:rFonts w:ascii="GHEA Grapalat" w:hAnsi="GHEA Grapalat" w:cs="Sylfaen"/>
          <w:szCs w:val="24"/>
          <w:lang w:val="hy-AM"/>
        </w:rPr>
        <w:t>եթե հանձնաժողովի գործունեության ընթացքում պարզվում</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որ</w:t>
      </w:r>
      <w:r w:rsidRPr="005B02BB">
        <w:rPr>
          <w:rFonts w:ascii="GHEA Grapalat" w:hAnsi="GHEA Grapalat" w:cs="Sylfaen"/>
          <w:szCs w:val="24"/>
        </w:rPr>
        <w:t xml:space="preserve"> </w:t>
      </w:r>
      <w:r w:rsidRPr="005B02BB">
        <w:rPr>
          <w:rFonts w:ascii="GHEA Grapalat" w:hAnsi="GHEA Grapalat" w:cs="Sylfaen"/>
          <w:szCs w:val="24"/>
          <w:lang w:val="hy-AM"/>
        </w:rPr>
        <w:t>վերջիններիս</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հիմնադրված</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բաժնեմաս</w:t>
      </w:r>
      <w:r w:rsidRPr="005B02BB">
        <w:rPr>
          <w:rFonts w:ascii="GHEA Grapalat" w:hAnsi="GHEA Grapalat" w:cs="Sylfaen"/>
          <w:szCs w:val="24"/>
        </w:rPr>
        <w:t xml:space="preserve"> (</w:t>
      </w:r>
      <w:r w:rsidRPr="005B02BB">
        <w:rPr>
          <w:rFonts w:ascii="GHEA Grapalat" w:hAnsi="GHEA Grapalat" w:cs="Sylfaen"/>
          <w:szCs w:val="24"/>
          <w:lang w:val="hy-AM"/>
        </w:rPr>
        <w:t>փայաբաժին</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կազմակերպությունը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իրենց</w:t>
      </w:r>
      <w:r w:rsidRPr="005B02BB">
        <w:rPr>
          <w:rFonts w:ascii="GHEA Grapalat" w:hAnsi="GHEA Grapalat" w:cs="Sylfaen"/>
          <w:szCs w:val="24"/>
        </w:rPr>
        <w:t xml:space="preserve"> </w:t>
      </w:r>
      <w:r w:rsidRPr="005B02BB">
        <w:rPr>
          <w:rFonts w:ascii="GHEA Grapalat" w:hAnsi="GHEA Grapalat" w:cs="Sylfaen"/>
          <w:szCs w:val="24"/>
          <w:lang w:val="hy-AM"/>
        </w:rPr>
        <w:t>մերձավոր</w:t>
      </w:r>
      <w:r w:rsidRPr="005B02BB">
        <w:rPr>
          <w:rFonts w:ascii="GHEA Grapalat" w:hAnsi="GHEA Grapalat" w:cs="Sylfaen"/>
          <w:szCs w:val="24"/>
        </w:rPr>
        <w:t xml:space="preserve"> </w:t>
      </w:r>
      <w:r w:rsidRPr="005B02BB">
        <w:rPr>
          <w:rFonts w:ascii="GHEA Grapalat" w:hAnsi="GHEA Grapalat" w:cs="Sylfaen"/>
          <w:szCs w:val="24"/>
          <w:lang w:val="hy-AM"/>
        </w:rPr>
        <w:t>ազգակցությամբ</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խնամիությամբ</w:t>
      </w:r>
      <w:r w:rsidRPr="005B02BB">
        <w:rPr>
          <w:rFonts w:ascii="GHEA Grapalat" w:hAnsi="GHEA Grapalat" w:cs="Sylfaen"/>
          <w:szCs w:val="24"/>
        </w:rPr>
        <w:t xml:space="preserve"> </w:t>
      </w:r>
      <w:r w:rsidRPr="005B02BB">
        <w:rPr>
          <w:rFonts w:ascii="GHEA Grapalat" w:hAnsi="GHEA Grapalat" w:cs="Sylfaen"/>
          <w:szCs w:val="24"/>
          <w:lang w:val="hy-AM"/>
        </w:rPr>
        <w:t>կապված</w:t>
      </w:r>
      <w:r w:rsidRPr="005B02BB">
        <w:rPr>
          <w:rFonts w:ascii="GHEA Grapalat" w:hAnsi="GHEA Grapalat" w:cs="Sylfaen"/>
          <w:szCs w:val="24"/>
        </w:rPr>
        <w:t xml:space="preserve"> </w:t>
      </w:r>
      <w:r w:rsidRPr="005B02BB">
        <w:rPr>
          <w:rFonts w:ascii="GHEA Grapalat" w:hAnsi="GHEA Grapalat" w:cs="Sylfaen"/>
          <w:szCs w:val="24"/>
          <w:lang w:val="hy-AM"/>
        </w:rPr>
        <w:t>անձը</w:t>
      </w:r>
      <w:r w:rsidRPr="005B02BB">
        <w:rPr>
          <w:rFonts w:ascii="GHEA Grapalat" w:hAnsi="GHEA Grapalat" w:cs="Sylfaen"/>
          <w:szCs w:val="24"/>
        </w:rPr>
        <w:t xml:space="preserve"> (</w:t>
      </w:r>
      <w:r w:rsidRPr="005B02BB">
        <w:rPr>
          <w:rFonts w:ascii="GHEA Grapalat" w:hAnsi="GHEA Grapalat" w:cs="Sylfaen"/>
          <w:szCs w:val="24"/>
          <w:lang w:val="hy-AM"/>
        </w:rPr>
        <w:t>ծնող</w:t>
      </w:r>
      <w:r w:rsidRPr="005B02BB">
        <w:rPr>
          <w:rFonts w:ascii="GHEA Grapalat" w:hAnsi="GHEA Grapalat" w:cs="Sylfaen"/>
          <w:szCs w:val="24"/>
        </w:rPr>
        <w:t xml:space="preserve">, </w:t>
      </w:r>
      <w:r w:rsidRPr="005B02BB">
        <w:rPr>
          <w:rFonts w:ascii="GHEA Grapalat" w:hAnsi="GHEA Grapalat" w:cs="Sylfaen"/>
          <w:szCs w:val="24"/>
          <w:lang w:val="hy-AM"/>
        </w:rPr>
        <w:t>ամուսին</w:t>
      </w:r>
      <w:r w:rsidRPr="005B02BB">
        <w:rPr>
          <w:rFonts w:ascii="GHEA Grapalat" w:hAnsi="GHEA Grapalat" w:cs="Sylfaen"/>
          <w:szCs w:val="24"/>
        </w:rPr>
        <w:t xml:space="preserve">, </w:t>
      </w:r>
      <w:r w:rsidRPr="005B02BB">
        <w:rPr>
          <w:rFonts w:ascii="GHEA Grapalat" w:hAnsi="GHEA Grapalat" w:cs="Sylfaen"/>
          <w:szCs w:val="24"/>
          <w:lang w:val="hy-AM"/>
        </w:rPr>
        <w:t>երեխա</w:t>
      </w:r>
      <w:r w:rsidRPr="005B02BB">
        <w:rPr>
          <w:rFonts w:ascii="GHEA Grapalat" w:hAnsi="GHEA Grapalat" w:cs="Sylfaen"/>
          <w:szCs w:val="24"/>
        </w:rPr>
        <w:t xml:space="preserve">, </w:t>
      </w:r>
      <w:r w:rsidRPr="005B02BB">
        <w:rPr>
          <w:rFonts w:ascii="GHEA Grapalat" w:hAnsi="GHEA Grapalat" w:cs="Sylfaen"/>
          <w:szCs w:val="24"/>
          <w:lang w:val="hy-AM"/>
        </w:rPr>
        <w:t>եղբայր</w:t>
      </w:r>
      <w:r w:rsidRPr="005B02BB">
        <w:rPr>
          <w:rFonts w:ascii="GHEA Grapalat" w:hAnsi="GHEA Grapalat" w:cs="Sylfaen"/>
          <w:szCs w:val="24"/>
        </w:rPr>
        <w:t xml:space="preserve">, </w:t>
      </w:r>
      <w:r w:rsidRPr="005B02BB">
        <w:rPr>
          <w:rFonts w:ascii="GHEA Grapalat" w:hAnsi="GHEA Grapalat" w:cs="Sylfaen"/>
          <w:szCs w:val="24"/>
          <w:lang w:val="hy-AM"/>
        </w:rPr>
        <w:t>քույր</w:t>
      </w:r>
      <w:r w:rsidRPr="005B02BB">
        <w:rPr>
          <w:rFonts w:ascii="GHEA Grapalat" w:hAnsi="GHEA Grapalat" w:cs="Sylfaen"/>
          <w:szCs w:val="24"/>
        </w:rPr>
        <w:t>,</w:t>
      </w:r>
      <w:r w:rsidRPr="005B02BB">
        <w:rPr>
          <w:rFonts w:ascii="GHEA Grapalat" w:hAnsi="GHEA Grapalat" w:cs="Sylfaen"/>
          <w:szCs w:val="24"/>
          <w:lang w:val="hy-AM"/>
        </w:rPr>
        <w:t>տատ, պապ, թոռ,</w:t>
      </w:r>
      <w:r w:rsidRPr="005B02BB">
        <w:rPr>
          <w:rFonts w:ascii="GHEA Grapalat" w:hAnsi="GHEA Grapalat" w:cs="Sylfaen"/>
          <w:szCs w:val="24"/>
        </w:rPr>
        <w:t xml:space="preserve"> </w:t>
      </w:r>
      <w:r w:rsidRPr="005B02BB">
        <w:rPr>
          <w:rFonts w:ascii="GHEA Grapalat" w:hAnsi="GHEA Grapalat" w:cs="Sylfaen"/>
          <w:szCs w:val="24"/>
          <w:lang w:val="hy-AM"/>
        </w:rPr>
        <w:t>ինչպես</w:t>
      </w:r>
      <w:r w:rsidRPr="005B02BB">
        <w:rPr>
          <w:rFonts w:ascii="GHEA Grapalat" w:hAnsi="GHEA Grapalat" w:cs="Sylfaen"/>
          <w:szCs w:val="24"/>
        </w:rPr>
        <w:t xml:space="preserve"> </w:t>
      </w:r>
      <w:r w:rsidRPr="005B02BB">
        <w:rPr>
          <w:rFonts w:ascii="GHEA Grapalat" w:hAnsi="GHEA Grapalat" w:cs="Sylfaen"/>
          <w:szCs w:val="24"/>
          <w:lang w:val="hy-AM"/>
        </w:rPr>
        <w:t>նաև</w:t>
      </w:r>
      <w:r w:rsidRPr="005B02BB">
        <w:rPr>
          <w:rFonts w:ascii="GHEA Grapalat" w:hAnsi="GHEA Grapalat" w:cs="Sylfaen"/>
          <w:szCs w:val="24"/>
        </w:rPr>
        <w:t xml:space="preserve"> </w:t>
      </w:r>
      <w:r w:rsidRPr="005B02BB">
        <w:rPr>
          <w:rFonts w:ascii="GHEA Grapalat" w:hAnsi="GHEA Grapalat" w:cs="Sylfaen"/>
          <w:szCs w:val="24"/>
          <w:lang w:val="hy-AM"/>
        </w:rPr>
        <w:t>ամուսնու</w:t>
      </w:r>
      <w:r w:rsidRPr="005B02BB">
        <w:rPr>
          <w:rFonts w:ascii="GHEA Grapalat" w:hAnsi="GHEA Grapalat" w:cs="Sylfaen"/>
          <w:szCs w:val="24"/>
        </w:rPr>
        <w:t xml:space="preserve"> </w:t>
      </w:r>
      <w:r w:rsidRPr="005B02BB">
        <w:rPr>
          <w:rFonts w:ascii="GHEA Grapalat" w:hAnsi="GHEA Grapalat" w:cs="Sylfaen"/>
          <w:szCs w:val="24"/>
          <w:lang w:val="hy-AM"/>
        </w:rPr>
        <w:t>ծնող</w:t>
      </w:r>
      <w:r w:rsidRPr="005B02BB">
        <w:rPr>
          <w:rFonts w:ascii="GHEA Grapalat" w:hAnsi="GHEA Grapalat" w:cs="Sylfaen"/>
          <w:szCs w:val="24"/>
        </w:rPr>
        <w:t xml:space="preserve">, </w:t>
      </w:r>
      <w:r w:rsidRPr="005B02BB">
        <w:rPr>
          <w:rFonts w:ascii="GHEA Grapalat" w:hAnsi="GHEA Grapalat" w:cs="Sylfaen"/>
          <w:szCs w:val="24"/>
          <w:lang w:val="hy-AM"/>
        </w:rPr>
        <w:t>երեխա</w:t>
      </w:r>
      <w:r w:rsidRPr="005B02BB">
        <w:rPr>
          <w:rFonts w:ascii="GHEA Grapalat" w:hAnsi="GHEA Grapalat" w:cs="Sylfaen"/>
          <w:szCs w:val="24"/>
        </w:rPr>
        <w:t xml:space="preserve">, </w:t>
      </w:r>
      <w:r w:rsidRPr="005B02BB">
        <w:rPr>
          <w:rFonts w:ascii="GHEA Grapalat" w:hAnsi="GHEA Grapalat" w:cs="Sylfaen"/>
          <w:szCs w:val="24"/>
          <w:lang w:val="hy-AM"/>
        </w:rPr>
        <w:t>եղբայր,</w:t>
      </w:r>
      <w:r w:rsidRPr="005B02BB">
        <w:rPr>
          <w:rFonts w:ascii="GHEA Grapalat" w:hAnsi="GHEA Grapalat" w:cs="Sylfaen"/>
          <w:szCs w:val="24"/>
        </w:rPr>
        <w:t xml:space="preserve"> </w:t>
      </w:r>
      <w:r w:rsidRPr="005B02BB">
        <w:rPr>
          <w:rFonts w:ascii="GHEA Grapalat" w:hAnsi="GHEA Grapalat" w:cs="Sylfaen"/>
          <w:szCs w:val="24"/>
          <w:lang w:val="hy-AM"/>
        </w:rPr>
        <w:t>քույր, տատ, պապ, թոռ</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այդ</w:t>
      </w:r>
      <w:r w:rsidRPr="005B02BB">
        <w:rPr>
          <w:rFonts w:ascii="GHEA Grapalat" w:hAnsi="GHEA Grapalat" w:cs="Sylfaen"/>
          <w:szCs w:val="24"/>
        </w:rPr>
        <w:t xml:space="preserve"> </w:t>
      </w:r>
      <w:r w:rsidRPr="005B02BB">
        <w:rPr>
          <w:rFonts w:ascii="GHEA Grapalat" w:hAnsi="GHEA Grapalat" w:cs="Sylfaen"/>
          <w:szCs w:val="24"/>
          <w:lang w:val="hy-AM"/>
        </w:rPr>
        <w:t>անձի</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հիմնադրված</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բաժնեմաս</w:t>
      </w:r>
      <w:r w:rsidRPr="005B02BB">
        <w:rPr>
          <w:rFonts w:ascii="GHEA Grapalat" w:hAnsi="GHEA Grapalat" w:cs="Sylfaen"/>
          <w:szCs w:val="24"/>
        </w:rPr>
        <w:t xml:space="preserve"> (</w:t>
      </w:r>
      <w:r w:rsidRPr="005B02BB">
        <w:rPr>
          <w:rFonts w:ascii="GHEA Grapalat" w:hAnsi="GHEA Grapalat" w:cs="Sylfaen"/>
          <w:szCs w:val="24"/>
          <w:lang w:val="hy-AM"/>
        </w:rPr>
        <w:t>փայաբաժին</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կազմակերպությունը</w:t>
      </w:r>
      <w:r w:rsidRPr="005B02BB">
        <w:rPr>
          <w:rFonts w:ascii="GHEA Grapalat" w:hAnsi="GHEA Grapalat" w:cs="Sylfaen"/>
          <w:szCs w:val="24"/>
        </w:rPr>
        <w:t xml:space="preserve">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ընթացակարգին</w:t>
      </w:r>
      <w:r w:rsidRPr="005B02BB">
        <w:rPr>
          <w:rFonts w:ascii="GHEA Grapalat" w:hAnsi="GHEA Grapalat" w:cs="Sylfaen"/>
          <w:szCs w:val="24"/>
        </w:rPr>
        <w:t xml:space="preserve"> </w:t>
      </w:r>
      <w:r w:rsidRPr="005B02BB">
        <w:rPr>
          <w:rFonts w:ascii="GHEA Grapalat" w:hAnsi="GHEA Grapalat" w:cs="Sylfaen"/>
          <w:szCs w:val="24"/>
          <w:lang w:val="hy-AM"/>
        </w:rPr>
        <w:t>մասնակցելու</w:t>
      </w:r>
      <w:r w:rsidRPr="005B02BB">
        <w:rPr>
          <w:rFonts w:ascii="GHEA Grapalat" w:hAnsi="GHEA Grapalat" w:cs="Sylfaen"/>
          <w:szCs w:val="24"/>
        </w:rPr>
        <w:t xml:space="preserve"> </w:t>
      </w:r>
      <w:r w:rsidRPr="005B02BB">
        <w:rPr>
          <w:rFonts w:ascii="GHEA Grapalat" w:hAnsi="GHEA Grapalat" w:cs="Sylfaen"/>
          <w:szCs w:val="24"/>
          <w:lang w:val="hy-AM"/>
        </w:rPr>
        <w:t>համար</w:t>
      </w:r>
      <w:r w:rsidRPr="005B02BB">
        <w:rPr>
          <w:rFonts w:ascii="GHEA Grapalat" w:hAnsi="GHEA Grapalat" w:cs="Sylfaen"/>
          <w:szCs w:val="24"/>
        </w:rPr>
        <w:t xml:space="preserve"> </w:t>
      </w:r>
      <w:r w:rsidRPr="005B02BB">
        <w:rPr>
          <w:rFonts w:ascii="GHEA Grapalat" w:hAnsi="GHEA Grapalat" w:cs="Sylfaen"/>
          <w:szCs w:val="24"/>
          <w:lang w:val="hy-AM"/>
        </w:rPr>
        <w:t>ներկայացրել</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հայտ</w:t>
      </w:r>
      <w:r w:rsidRPr="005B02BB">
        <w:rPr>
          <w:rFonts w:ascii="GHEA Grapalat" w:hAnsi="GHEA Grapalat" w:cs="Sylfaen"/>
          <w:szCs w:val="24"/>
        </w:rPr>
        <w:t>:</w:t>
      </w:r>
      <w:r w:rsidRPr="005B02BB">
        <w:rPr>
          <w:rFonts w:ascii="GHEA Grapalat" w:hAnsi="GHEA Grapalat" w:cs="Sylfaen"/>
          <w:szCs w:val="24"/>
          <w:lang w:val="hy-AM"/>
        </w:rPr>
        <w:t xml:space="preserve"> Եթե</w:t>
      </w:r>
      <w:r w:rsidRPr="005B02BB">
        <w:rPr>
          <w:rFonts w:ascii="GHEA Grapalat" w:hAnsi="GHEA Grapalat" w:cs="Sylfaen"/>
          <w:szCs w:val="24"/>
        </w:rPr>
        <w:t xml:space="preserve"> </w:t>
      </w:r>
      <w:r w:rsidRPr="005B02BB">
        <w:rPr>
          <w:rFonts w:ascii="GHEA Grapalat" w:hAnsi="GHEA Grapalat" w:cs="Sylfaen"/>
          <w:szCs w:val="24"/>
          <w:lang w:val="hy-AM"/>
        </w:rPr>
        <w:t>առկա</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կետով</w:t>
      </w:r>
      <w:r w:rsidRPr="005B02BB">
        <w:rPr>
          <w:rFonts w:ascii="GHEA Grapalat" w:hAnsi="GHEA Grapalat" w:cs="Sylfaen"/>
          <w:szCs w:val="24"/>
        </w:rPr>
        <w:t xml:space="preserve"> </w:t>
      </w:r>
      <w:r w:rsidRPr="005B02BB">
        <w:rPr>
          <w:rFonts w:ascii="GHEA Grapalat" w:hAnsi="GHEA Grapalat" w:cs="Sylfaen"/>
          <w:szCs w:val="24"/>
          <w:lang w:val="hy-AM"/>
        </w:rPr>
        <w:t>նախատեսված</w:t>
      </w:r>
      <w:r w:rsidRPr="005B02BB">
        <w:rPr>
          <w:rFonts w:ascii="GHEA Grapalat" w:hAnsi="GHEA Grapalat" w:cs="Sylfaen"/>
          <w:szCs w:val="24"/>
        </w:rPr>
        <w:t xml:space="preserve"> </w:t>
      </w:r>
      <w:r w:rsidRPr="005B02BB">
        <w:rPr>
          <w:rFonts w:ascii="GHEA Grapalat" w:hAnsi="GHEA Grapalat" w:cs="Sylfaen"/>
          <w:szCs w:val="24"/>
          <w:lang w:val="hy-AM"/>
        </w:rPr>
        <w:t>պայմանը</w:t>
      </w:r>
      <w:r w:rsidRPr="005B02BB">
        <w:rPr>
          <w:rFonts w:ascii="GHEA Grapalat" w:hAnsi="GHEA Grapalat" w:cs="Sylfaen"/>
          <w:szCs w:val="24"/>
        </w:rPr>
        <w:t xml:space="preserve">, </w:t>
      </w:r>
      <w:r w:rsidRPr="005B02BB">
        <w:rPr>
          <w:rFonts w:ascii="GHEA Grapalat" w:hAnsi="GHEA Grapalat" w:cs="Sylfaen"/>
          <w:szCs w:val="24"/>
          <w:lang w:val="hy-AM"/>
        </w:rPr>
        <w:t>ապա</w:t>
      </w:r>
      <w:r w:rsidRPr="005B02BB">
        <w:rPr>
          <w:rFonts w:ascii="GHEA Grapalat" w:hAnsi="GHEA Grapalat" w:cs="Sylfaen"/>
          <w:szCs w:val="24"/>
        </w:rPr>
        <w:t xml:space="preserve"> </w:t>
      </w:r>
      <w:r w:rsidRPr="005B02BB">
        <w:rPr>
          <w:rFonts w:ascii="GHEA Grapalat" w:hAnsi="GHEA Grapalat" w:cs="Sylfaen"/>
          <w:szCs w:val="24"/>
          <w:lang w:val="hy-AM"/>
        </w:rPr>
        <w:t xml:space="preserve"> սույն ընթացակարգի</w:t>
      </w:r>
      <w:r w:rsidRPr="005B02BB">
        <w:rPr>
          <w:rFonts w:ascii="GHEA Grapalat" w:hAnsi="GHEA Grapalat" w:cs="Sylfaen"/>
          <w:szCs w:val="24"/>
        </w:rPr>
        <w:t xml:space="preserve"> </w:t>
      </w:r>
      <w:r w:rsidRPr="005B02BB">
        <w:rPr>
          <w:rFonts w:ascii="GHEA Grapalat" w:hAnsi="GHEA Grapalat" w:cs="Sylfaen"/>
          <w:szCs w:val="24"/>
          <w:lang w:val="hy-AM"/>
        </w:rPr>
        <w:t>առնչությամբ</w:t>
      </w:r>
      <w:r w:rsidRPr="005B02BB">
        <w:rPr>
          <w:rFonts w:ascii="GHEA Grapalat" w:hAnsi="GHEA Grapalat" w:cs="Sylfaen"/>
          <w:szCs w:val="24"/>
        </w:rPr>
        <w:t xml:space="preserve"> </w:t>
      </w:r>
      <w:r w:rsidRPr="005B02BB">
        <w:rPr>
          <w:rFonts w:ascii="GHEA Grapalat" w:hAnsi="GHEA Grapalat" w:cs="Sylfaen"/>
          <w:szCs w:val="24"/>
          <w:lang w:val="hy-AM"/>
        </w:rPr>
        <w:t>շահերի</w:t>
      </w:r>
      <w:r w:rsidRPr="005B02BB">
        <w:rPr>
          <w:rFonts w:ascii="GHEA Grapalat" w:hAnsi="GHEA Grapalat" w:cs="Sylfaen"/>
          <w:szCs w:val="24"/>
        </w:rPr>
        <w:t xml:space="preserve"> </w:t>
      </w:r>
      <w:r w:rsidRPr="005B02BB">
        <w:rPr>
          <w:rFonts w:ascii="GHEA Grapalat" w:hAnsi="GHEA Grapalat" w:cs="Sylfaen"/>
          <w:szCs w:val="24"/>
          <w:lang w:val="hy-AM"/>
        </w:rPr>
        <w:t>բախում</w:t>
      </w:r>
      <w:r w:rsidRPr="005B02BB">
        <w:rPr>
          <w:rFonts w:ascii="GHEA Grapalat" w:hAnsi="GHEA Grapalat" w:cs="Sylfaen"/>
          <w:szCs w:val="24"/>
        </w:rPr>
        <w:t xml:space="preserve"> </w:t>
      </w:r>
      <w:r w:rsidRPr="005B02BB">
        <w:rPr>
          <w:rFonts w:ascii="GHEA Grapalat" w:hAnsi="GHEA Grapalat" w:cs="Sylfaen"/>
          <w:szCs w:val="24"/>
          <w:lang w:val="hy-AM"/>
        </w:rPr>
        <w:t>ունեցող</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անդամը</w:t>
      </w:r>
      <w:r w:rsidRPr="005B02BB">
        <w:rPr>
          <w:rFonts w:ascii="GHEA Grapalat" w:hAnsi="GHEA Grapalat" w:cs="Sylfaen"/>
          <w:szCs w:val="24"/>
        </w:rPr>
        <w:t xml:space="preserve"> </w:t>
      </w:r>
      <w:r w:rsidRPr="005B02BB">
        <w:rPr>
          <w:rFonts w:ascii="GHEA Grapalat" w:hAnsi="GHEA Grapalat" w:cs="Sylfaen"/>
          <w:szCs w:val="24"/>
          <w:lang w:val="hy-AM"/>
        </w:rPr>
        <w:t>կամ</w:t>
      </w:r>
      <w:r w:rsidRPr="005B02BB">
        <w:rPr>
          <w:rFonts w:ascii="GHEA Grapalat" w:hAnsi="GHEA Grapalat" w:cs="Sylfaen"/>
          <w:szCs w:val="24"/>
        </w:rPr>
        <w:t xml:space="preserve"> </w:t>
      </w:r>
      <w:r w:rsidRPr="005B02BB">
        <w:rPr>
          <w:rFonts w:ascii="GHEA Grapalat" w:hAnsi="GHEA Grapalat" w:cs="Sylfaen"/>
          <w:szCs w:val="24"/>
          <w:lang w:val="hy-AM"/>
        </w:rPr>
        <w:t>քարտուղարը անհապաղ</w:t>
      </w:r>
      <w:r w:rsidRPr="005B02BB">
        <w:rPr>
          <w:rFonts w:ascii="GHEA Grapalat" w:hAnsi="GHEA Grapalat" w:cs="Sylfaen"/>
          <w:szCs w:val="24"/>
        </w:rPr>
        <w:t xml:space="preserve"> </w:t>
      </w:r>
      <w:r w:rsidRPr="005B02BB">
        <w:rPr>
          <w:rFonts w:ascii="GHEA Grapalat" w:hAnsi="GHEA Grapalat" w:cs="Sylfaen"/>
          <w:szCs w:val="24"/>
          <w:lang w:val="hy-AM"/>
        </w:rPr>
        <w:t>ինքնաբացարկ</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szCs w:val="24"/>
        </w:rPr>
        <w:t xml:space="preserve"> </w:t>
      </w:r>
      <w:r w:rsidRPr="005B02BB">
        <w:rPr>
          <w:rFonts w:ascii="GHEA Grapalat" w:hAnsi="GHEA Grapalat" w:cs="Sylfaen"/>
          <w:szCs w:val="24"/>
          <w:lang w:val="hy-AM"/>
        </w:rPr>
        <w:t>հայտնում</w:t>
      </w:r>
      <w:r w:rsidRPr="005B02BB">
        <w:rPr>
          <w:rFonts w:ascii="GHEA Grapalat" w:hAnsi="GHEA Grapalat" w:cs="Sylfaen"/>
          <w:szCs w:val="24"/>
        </w:rPr>
        <w:t xml:space="preserve"> </w:t>
      </w:r>
      <w:r w:rsidRPr="005B02BB">
        <w:rPr>
          <w:rFonts w:ascii="GHEA Grapalat" w:hAnsi="GHEA Grapalat" w:cs="Sylfaen"/>
          <w:szCs w:val="24"/>
          <w:lang w:val="hy-AM"/>
        </w:rPr>
        <w:t>սույնընթացակարգից</w:t>
      </w:r>
      <w:r w:rsidRPr="005B02BB">
        <w:rPr>
          <w:rFonts w:ascii="GHEA Grapalat" w:hAnsi="GHEA Grapalat" w:cs="Sylfaen"/>
          <w:szCs w:val="24"/>
        </w:rPr>
        <w:t xml:space="preserve">: </w:t>
      </w:r>
    </w:p>
    <w:p w14:paraId="7715D68D"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8.11 </w:t>
      </w:r>
      <w:r w:rsidRPr="005B02BB">
        <w:rPr>
          <w:rFonts w:ascii="GHEA Grapalat" w:hAnsi="GHEA Grapalat" w:cs="Sylfaen"/>
          <w:szCs w:val="24"/>
          <w:lang w:val="es-ES"/>
        </w:rPr>
        <w:t>Հայտերը բացվելուց և գնահատվելուց  հետո կազմվում է արձանագրություն`</w:t>
      </w:r>
      <w:r w:rsidRPr="005B02BB">
        <w:rPr>
          <w:rFonts w:ascii="GHEA Grapalat" w:hAnsi="GHEA Grapalat" w:cs="Sylfaen"/>
        </w:rPr>
        <w:t xml:space="preserve"> գնումների մասին ՀՀ օրենսդրությամբ սահմանված կարգով</w:t>
      </w:r>
      <w:r w:rsidRPr="005B02B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B02BB">
        <w:rPr>
          <w:rFonts w:ascii="GHEA Grapalat" w:hAnsi="GHEA Grapalat" w:cs="Sylfaen"/>
          <w:szCs w:val="24"/>
          <w:lang w:val="hy-AM"/>
        </w:rPr>
        <w:t>Արձանագրությունն</w:t>
      </w:r>
      <w:r w:rsidRPr="005B02BB">
        <w:rPr>
          <w:rFonts w:ascii="GHEA Grapalat" w:hAnsi="GHEA Grapalat" w:cs="Sylfaen"/>
          <w:szCs w:val="24"/>
        </w:rPr>
        <w:t xml:space="preserve"> </w:t>
      </w:r>
      <w:r w:rsidRPr="005B02BB">
        <w:rPr>
          <w:rFonts w:ascii="GHEA Grapalat" w:hAnsi="GHEA Grapalat" w:cs="Sylfaen"/>
          <w:szCs w:val="24"/>
          <w:lang w:val="hy-AM"/>
        </w:rPr>
        <w:t>ստորագրում</w:t>
      </w:r>
      <w:r w:rsidRPr="005B02BB">
        <w:rPr>
          <w:rFonts w:ascii="GHEA Grapalat" w:hAnsi="GHEA Grapalat" w:cs="Sylfaen"/>
          <w:szCs w:val="24"/>
        </w:rPr>
        <w:t xml:space="preserve"> </w:t>
      </w:r>
      <w:r w:rsidRPr="005B02BB">
        <w:rPr>
          <w:rFonts w:ascii="GHEA Grapalat" w:hAnsi="GHEA Grapalat" w:cs="Sylfaen"/>
          <w:szCs w:val="24"/>
          <w:lang w:val="hy-AM"/>
        </w:rPr>
        <w:t>են</w:t>
      </w:r>
      <w:r w:rsidRPr="005B02BB">
        <w:rPr>
          <w:rFonts w:ascii="GHEA Grapalat" w:hAnsi="GHEA Grapalat" w:cs="Sylfaen"/>
          <w:szCs w:val="24"/>
        </w:rPr>
        <w:t xml:space="preserve"> </w:t>
      </w:r>
      <w:r w:rsidRPr="005B02BB">
        <w:rPr>
          <w:rFonts w:ascii="GHEA Grapalat" w:hAnsi="GHEA Grapalat" w:cs="Sylfaen"/>
          <w:szCs w:val="24"/>
          <w:lang w:val="hy-AM"/>
        </w:rPr>
        <w:t>հանձնաժողովի</w:t>
      </w:r>
      <w:r w:rsidRPr="005B02BB">
        <w:rPr>
          <w:rFonts w:ascii="GHEA Grapalat" w:hAnsi="GHEA Grapalat" w:cs="Sylfaen"/>
          <w:szCs w:val="24"/>
        </w:rPr>
        <w:t xml:space="preserve"> </w:t>
      </w:r>
      <w:r w:rsidRPr="005B02BB">
        <w:rPr>
          <w:rFonts w:ascii="GHEA Grapalat" w:hAnsi="GHEA Grapalat" w:cs="Sylfaen"/>
          <w:szCs w:val="24"/>
          <w:lang w:val="hy-AM"/>
        </w:rPr>
        <w:t>նիստին</w:t>
      </w:r>
      <w:r w:rsidRPr="005B02BB">
        <w:rPr>
          <w:rFonts w:ascii="GHEA Grapalat" w:hAnsi="GHEA Grapalat" w:cs="Sylfaen"/>
          <w:szCs w:val="24"/>
        </w:rPr>
        <w:t xml:space="preserve"> </w:t>
      </w:r>
      <w:r w:rsidRPr="005B02BB">
        <w:rPr>
          <w:rFonts w:ascii="GHEA Grapalat" w:hAnsi="GHEA Grapalat" w:cs="Sylfaen"/>
          <w:szCs w:val="24"/>
          <w:lang w:val="hy-AM"/>
        </w:rPr>
        <w:t>ներկա</w:t>
      </w:r>
      <w:r w:rsidRPr="005B02BB">
        <w:rPr>
          <w:rFonts w:ascii="GHEA Grapalat" w:hAnsi="GHEA Grapalat" w:cs="Sylfaen"/>
          <w:szCs w:val="24"/>
        </w:rPr>
        <w:t xml:space="preserve"> </w:t>
      </w:r>
      <w:r w:rsidRPr="005B02BB">
        <w:rPr>
          <w:rFonts w:ascii="GHEA Grapalat" w:hAnsi="GHEA Grapalat" w:cs="Sylfaen"/>
          <w:szCs w:val="24"/>
          <w:lang w:val="hy-AM"/>
        </w:rPr>
        <w:t>անդամները։</w:t>
      </w:r>
    </w:p>
    <w:p w14:paraId="1BD4C7AD" w14:textId="77777777" w:rsidR="005F19E6" w:rsidRPr="005B02BB" w:rsidRDefault="005F19E6" w:rsidP="005F19E6">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8.12 </w:t>
      </w:r>
      <w:r w:rsidRPr="005B02BB">
        <w:rPr>
          <w:rFonts w:ascii="GHEA Grapalat" w:hAnsi="GHEA Grapalat" w:cs="Sylfaen"/>
          <w:szCs w:val="24"/>
        </w:rPr>
        <w:t xml:space="preserve"> Հանձնաժողովի քարտուղարը հայտերի բացման</w:t>
      </w:r>
      <w:r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 ավարտից հետո ոչ ուշ քան</w:t>
      </w:r>
      <w:r w:rsidRPr="005B02BB">
        <w:rPr>
          <w:rFonts w:ascii="GHEA Grapalat" w:hAnsi="GHEA Grapalat" w:cs="Arial"/>
          <w:spacing w:val="-8"/>
          <w:sz w:val="24"/>
          <w:szCs w:val="24"/>
        </w:rPr>
        <w:t xml:space="preserve"> </w:t>
      </w:r>
      <w:r w:rsidRPr="005B02BB">
        <w:rPr>
          <w:rFonts w:ascii="GHEA Grapalat" w:hAnsi="GHEA Grapalat" w:cs="Sylfaen"/>
          <w:szCs w:val="24"/>
        </w:rPr>
        <w:t xml:space="preserve">հաջորդող աշխատանքային օրը` </w:t>
      </w:r>
    </w:p>
    <w:p w14:paraId="4CFCF36A"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rPr>
        <w:t>1)</w:t>
      </w:r>
      <w:r w:rsidRPr="005B02BB">
        <w:rPr>
          <w:rFonts w:ascii="GHEA Grapalat" w:hAnsi="GHEA Grapalat" w:cs="Sylfaen"/>
          <w:lang w:val="hy-AM"/>
        </w:rPr>
        <w:t xml:space="preserve"> հայտերի բացման</w:t>
      </w:r>
      <w:r w:rsidRPr="005B02BB">
        <w:rPr>
          <w:rFonts w:ascii="GHEA Grapalat" w:hAnsi="GHEA Grapalat" w:cs="Sylfaen"/>
        </w:rPr>
        <w:t xml:space="preserve"> և գնահատման</w:t>
      </w:r>
      <w:r w:rsidRPr="005B02BB">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F1312DC"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2) իր և գնահատող հանձնաժողովի` հայտերի բացման</w:t>
      </w:r>
      <w:r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9C7443C" w14:textId="76C830DB" w:rsidR="005F19E6" w:rsidRPr="005B02BB" w:rsidRDefault="005F19E6" w:rsidP="005F19E6">
      <w:pPr>
        <w:ind w:firstLine="375"/>
        <w:jc w:val="both"/>
        <w:rPr>
          <w:rFonts w:ascii="GHEA Grapalat" w:hAnsi="GHEA Grapalat" w:cs="Sylfaen"/>
          <w:sz w:val="20"/>
          <w:lang w:val="af-ZA"/>
        </w:rPr>
      </w:pPr>
      <w:r w:rsidRPr="005B02BB">
        <w:rPr>
          <w:rFonts w:ascii="GHEA Grapalat" w:hAnsi="GHEA Grapalat"/>
          <w:lang w:val="af-ZA"/>
        </w:rPr>
        <w:tab/>
      </w:r>
      <w:r w:rsidRPr="005B02BB">
        <w:rPr>
          <w:rFonts w:ascii="GHEA Grapalat" w:hAnsi="GHEA Grapalat" w:cs="Sylfaen"/>
          <w:sz w:val="20"/>
          <w:lang w:val="af-ZA"/>
        </w:rPr>
        <w:t xml:space="preserve">8.13 </w:t>
      </w:r>
      <w:r w:rsidRPr="005B02BB">
        <w:rPr>
          <w:rFonts w:ascii="GHEA Grapalat" w:hAnsi="GHEA Grapalat" w:cs="Sylfaen"/>
          <w:sz w:val="20"/>
        </w:rPr>
        <w:t>Օրենքի</w:t>
      </w:r>
      <w:r w:rsidRPr="005B02BB">
        <w:rPr>
          <w:rFonts w:ascii="GHEA Grapalat" w:hAnsi="GHEA Grapalat" w:cs="Sylfaen"/>
          <w:sz w:val="20"/>
          <w:lang w:val="af-ZA"/>
        </w:rPr>
        <w:t xml:space="preserve"> 6-</w:t>
      </w:r>
      <w:r w:rsidRPr="005B02BB">
        <w:rPr>
          <w:rFonts w:ascii="GHEA Grapalat" w:hAnsi="GHEA Grapalat" w:cs="Sylfaen"/>
          <w:sz w:val="20"/>
        </w:rPr>
        <w:t>րդ</w:t>
      </w:r>
      <w:r w:rsidRPr="005B02BB">
        <w:rPr>
          <w:rFonts w:ascii="GHEA Grapalat" w:hAnsi="GHEA Grapalat" w:cs="Sylfaen"/>
          <w:sz w:val="20"/>
          <w:lang w:val="af-ZA"/>
        </w:rPr>
        <w:t xml:space="preserve"> </w:t>
      </w:r>
      <w:r w:rsidRPr="005B02BB">
        <w:rPr>
          <w:rFonts w:ascii="GHEA Grapalat" w:hAnsi="GHEA Grapalat" w:cs="Sylfaen"/>
          <w:sz w:val="20"/>
        </w:rPr>
        <w:t>հոդվածի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6-</w:t>
      </w:r>
      <w:r w:rsidRPr="005B02BB">
        <w:rPr>
          <w:rFonts w:ascii="GHEA Grapalat" w:hAnsi="GHEA Grapalat" w:cs="Sylfaen"/>
          <w:sz w:val="20"/>
        </w:rPr>
        <w:t>րդ</w:t>
      </w:r>
      <w:r w:rsidRPr="005B02BB">
        <w:rPr>
          <w:rFonts w:ascii="GHEA Grapalat" w:hAnsi="GHEA Grapalat" w:cs="Sylfaen"/>
          <w:sz w:val="20"/>
          <w:lang w:val="af-ZA"/>
        </w:rPr>
        <w:t xml:space="preserve"> </w:t>
      </w:r>
      <w:r w:rsidRPr="005B02BB">
        <w:rPr>
          <w:rFonts w:ascii="GHEA Grapalat" w:hAnsi="GHEA Grapalat" w:cs="Sylfaen"/>
          <w:sz w:val="20"/>
        </w:rPr>
        <w:t>կետով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հիմքերն</w:t>
      </w:r>
      <w:r w:rsidRPr="005B02BB">
        <w:rPr>
          <w:rFonts w:ascii="GHEA Grapalat" w:hAnsi="GHEA Grapalat" w:cs="Sylfaen"/>
          <w:sz w:val="20"/>
          <w:lang w:val="af-ZA"/>
        </w:rPr>
        <w:t xml:space="preserve"> </w:t>
      </w:r>
      <w:r w:rsidRPr="005B02BB">
        <w:rPr>
          <w:rFonts w:ascii="GHEA Grapalat" w:hAnsi="GHEA Grapalat" w:cs="Sylfaen"/>
          <w:sz w:val="20"/>
        </w:rPr>
        <w:t>ի</w:t>
      </w:r>
      <w:r w:rsidRPr="005B02BB">
        <w:rPr>
          <w:rFonts w:ascii="GHEA Grapalat" w:hAnsi="GHEA Grapalat" w:cs="Sylfaen"/>
          <w:sz w:val="20"/>
          <w:lang w:val="af-ZA"/>
        </w:rPr>
        <w:t xml:space="preserve"> </w:t>
      </w:r>
      <w:r w:rsidRPr="005B02BB">
        <w:rPr>
          <w:rFonts w:ascii="GHEA Grapalat" w:hAnsi="GHEA Grapalat" w:cs="Sylfaen"/>
          <w:sz w:val="20"/>
        </w:rPr>
        <w:t>հայտ</w:t>
      </w:r>
      <w:r w:rsidRPr="005B02BB">
        <w:rPr>
          <w:rFonts w:ascii="GHEA Grapalat" w:hAnsi="GHEA Grapalat" w:cs="Sylfaen"/>
          <w:sz w:val="20"/>
          <w:lang w:val="af-ZA"/>
        </w:rPr>
        <w:t xml:space="preserve"> </w:t>
      </w:r>
      <w:r w:rsidRPr="005B02BB">
        <w:rPr>
          <w:rFonts w:ascii="GHEA Grapalat" w:hAnsi="GHEA Grapalat" w:cs="Sylfaen"/>
          <w:sz w:val="20"/>
        </w:rPr>
        <w:t>գալու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ղեկավարի</w:t>
      </w:r>
      <w:r w:rsidRPr="005B02BB">
        <w:rPr>
          <w:rFonts w:ascii="GHEA Grapalat" w:hAnsi="GHEA Grapalat" w:cs="Sylfaen"/>
          <w:sz w:val="20"/>
          <w:lang w:val="af-ZA"/>
        </w:rPr>
        <w:t xml:space="preserve"> </w:t>
      </w:r>
      <w:r w:rsidRPr="005B02BB">
        <w:rPr>
          <w:rFonts w:ascii="GHEA Grapalat" w:hAnsi="GHEA Grapalat" w:cs="Sylfaen"/>
          <w:sz w:val="20"/>
          <w:lang w:val="ru-RU"/>
        </w:rPr>
        <w:t>պատճառաբանված</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F25297">
        <w:rPr>
          <w:rFonts w:ascii="GHEA Grapalat" w:hAnsi="GHEA Grapalat" w:cs="Sylfaen"/>
          <w:sz w:val="20"/>
          <w:lang w:val="hy-AM"/>
        </w:rPr>
        <w:t xml:space="preserve"> </w:t>
      </w:r>
      <w:r w:rsidR="00F25297" w:rsidRPr="00D1688E">
        <w:rPr>
          <w:rFonts w:ascii="GHEA Grapalat" w:hAnsi="GHEA Grapalat" w:cs="Sylfaen"/>
          <w:sz w:val="20"/>
        </w:rPr>
        <w:t>որոշումը</w:t>
      </w:r>
      <w:r w:rsidR="00F25297" w:rsidRPr="00D1688E">
        <w:rPr>
          <w:rFonts w:ascii="GHEA Grapalat" w:hAnsi="GHEA Grapalat" w:cs="Sylfaen"/>
          <w:sz w:val="20"/>
          <w:lang w:val="af-ZA"/>
        </w:rPr>
        <w:t xml:space="preserve">  </w:t>
      </w:r>
      <w:r w:rsidR="00F25297" w:rsidRPr="00D1688E">
        <w:rPr>
          <w:rFonts w:ascii="GHEA Grapalat" w:hAnsi="GHEA Grapalat" w:cs="Sylfaen"/>
          <w:sz w:val="20"/>
        </w:rPr>
        <w:t>ստանալու</w:t>
      </w:r>
      <w:r w:rsidR="00F25297" w:rsidRPr="00D1688E">
        <w:rPr>
          <w:rFonts w:ascii="GHEA Grapalat" w:hAnsi="GHEA Grapalat" w:cs="Sylfaen"/>
          <w:sz w:val="20"/>
          <w:lang w:val="af-ZA"/>
        </w:rPr>
        <w:t xml:space="preserve"> </w:t>
      </w:r>
      <w:r w:rsidR="00F25297" w:rsidRPr="00D1688E">
        <w:rPr>
          <w:rFonts w:ascii="GHEA Grapalat" w:hAnsi="GHEA Grapalat" w:cs="Sylfaen"/>
          <w:sz w:val="20"/>
        </w:rPr>
        <w:t>օրվան</w:t>
      </w:r>
      <w:r w:rsidR="00F25297" w:rsidRPr="00D1688E">
        <w:rPr>
          <w:rFonts w:ascii="GHEA Grapalat" w:hAnsi="GHEA Grapalat" w:cs="Sylfaen"/>
          <w:sz w:val="20"/>
          <w:lang w:val="af-ZA"/>
        </w:rPr>
        <w:t xml:space="preserve"> </w:t>
      </w:r>
      <w:r w:rsidR="00F25297" w:rsidRPr="00D1688E">
        <w:rPr>
          <w:rFonts w:ascii="GHEA Grapalat" w:hAnsi="GHEA Grapalat" w:cs="Sylfaen"/>
          <w:sz w:val="20"/>
        </w:rPr>
        <w:t>հաջորդող</w:t>
      </w:r>
      <w:r w:rsidR="00F25297" w:rsidRPr="00D1688E">
        <w:rPr>
          <w:rFonts w:ascii="GHEA Grapalat" w:hAnsi="GHEA Grapalat" w:cs="Sylfaen"/>
          <w:sz w:val="20"/>
          <w:lang w:val="af-ZA"/>
        </w:rPr>
        <w:t xml:space="preserve"> </w:t>
      </w:r>
      <w:r w:rsidR="00F25297" w:rsidRPr="00D1688E">
        <w:rPr>
          <w:rFonts w:ascii="GHEA Grapalat" w:hAnsi="GHEA Grapalat" w:cs="Sylfaen"/>
          <w:sz w:val="20"/>
        </w:rPr>
        <w:t>հինգ</w:t>
      </w:r>
      <w:r w:rsidR="00F25297" w:rsidRPr="00D1688E">
        <w:rPr>
          <w:rFonts w:ascii="GHEA Grapalat" w:hAnsi="GHEA Grapalat" w:cs="Sylfaen"/>
          <w:sz w:val="20"/>
          <w:lang w:val="af-ZA"/>
        </w:rPr>
        <w:t xml:space="preserve"> </w:t>
      </w:r>
      <w:r w:rsidR="00F25297" w:rsidRPr="00D1688E">
        <w:rPr>
          <w:rFonts w:ascii="GHEA Grapalat" w:hAnsi="GHEA Grapalat" w:cs="Sylfaen"/>
          <w:sz w:val="20"/>
        </w:rPr>
        <w:t>աշխատանքային</w:t>
      </w:r>
      <w:r w:rsidR="00F25297" w:rsidRPr="00D1688E">
        <w:rPr>
          <w:rFonts w:ascii="GHEA Grapalat" w:hAnsi="GHEA Grapalat" w:cs="Sylfaen"/>
          <w:sz w:val="20"/>
          <w:lang w:val="af-ZA"/>
        </w:rPr>
        <w:t xml:space="preserve"> </w:t>
      </w:r>
      <w:r w:rsidR="00F25297" w:rsidRPr="00D1688E">
        <w:rPr>
          <w:rFonts w:ascii="GHEA Grapalat" w:hAnsi="GHEA Grapalat" w:cs="Sylfaen"/>
          <w:sz w:val="20"/>
        </w:rPr>
        <w:t>օրվա</w:t>
      </w:r>
      <w:r w:rsidR="00F25297" w:rsidRPr="00D1688E">
        <w:rPr>
          <w:rFonts w:ascii="GHEA Grapalat" w:hAnsi="GHEA Grapalat" w:cs="Sylfaen"/>
          <w:sz w:val="20"/>
          <w:lang w:val="af-ZA"/>
        </w:rPr>
        <w:t xml:space="preserve"> </w:t>
      </w:r>
      <w:r w:rsidR="00F25297" w:rsidRPr="00D1688E">
        <w:rPr>
          <w:rFonts w:ascii="GHEA Grapalat" w:hAnsi="GHEA Grapalat" w:cs="Sylfaen"/>
          <w:sz w:val="20"/>
        </w:rPr>
        <w:t>ընթացքում</w:t>
      </w:r>
      <w:r w:rsidR="00F25297" w:rsidRPr="00224EDD">
        <w:rPr>
          <w:rFonts w:ascii="GHEA Grapalat" w:hAnsi="GHEA Grapalat" w:cs="Sylfaen"/>
          <w:sz w:val="20"/>
          <w:lang w:val="hy-AM"/>
        </w:rPr>
        <w:t>:</w:t>
      </w:r>
      <w:r w:rsidRPr="005B02BB">
        <w:rPr>
          <w:rFonts w:ascii="GHEA Grapalat" w:hAnsi="GHEA Grapalat" w:cs="Sylfaen"/>
          <w:sz w:val="20"/>
          <w:lang w:val="hy-AM"/>
        </w:rPr>
        <w:t>:</w:t>
      </w:r>
    </w:p>
    <w:p w14:paraId="2C91821F"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Calibri" w:hAnsi="Calibri" w:cs="Calibri"/>
          <w:sz w:val="20"/>
          <w:lang w:val="af-ZA"/>
        </w:rPr>
        <w:t>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ղեկավարը</w:t>
      </w:r>
      <w:r w:rsidRPr="005B02BB">
        <w:rPr>
          <w:rFonts w:ascii="GHEA Grapalat" w:hAnsi="GHEA Grapalat" w:cs="Sylfaen"/>
          <w:sz w:val="20"/>
          <w:lang w:val="af-ZA"/>
        </w:rPr>
        <w:t xml:space="preserve"> </w:t>
      </w:r>
      <w:r w:rsidRPr="005B02BB">
        <w:rPr>
          <w:rFonts w:ascii="GHEA Grapalat" w:hAnsi="GHEA Grapalat" w:cs="Sylfaen"/>
          <w:sz w:val="20"/>
          <w:lang w:val="ru-RU"/>
        </w:rPr>
        <w:t>կայացնում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միակողմանի</w:t>
      </w:r>
      <w:r w:rsidRPr="005B02BB">
        <w:rPr>
          <w:rFonts w:ascii="GHEA Grapalat" w:hAnsi="GHEA Grapalat" w:cs="Sylfaen"/>
          <w:sz w:val="20"/>
          <w:lang w:val="af-ZA"/>
        </w:rPr>
        <w:t xml:space="preserve"> </w:t>
      </w:r>
      <w:r w:rsidRPr="005B02BB">
        <w:rPr>
          <w:rFonts w:ascii="GHEA Grapalat" w:hAnsi="GHEA Grapalat" w:cs="Sylfaen"/>
          <w:sz w:val="20"/>
          <w:lang w:val="ru-RU"/>
        </w:rPr>
        <w:t>լուծելու</w:t>
      </w:r>
      <w:r w:rsidRPr="005B02BB">
        <w:rPr>
          <w:rFonts w:ascii="GHEA Grapalat" w:hAnsi="GHEA Grapalat" w:cs="Sylfaen"/>
          <w:sz w:val="20"/>
          <w:lang w:val="af-ZA"/>
        </w:rPr>
        <w:t xml:space="preserve"> </w:t>
      </w:r>
      <w:r w:rsidRPr="005B02BB">
        <w:rPr>
          <w:rFonts w:ascii="GHEA Grapalat" w:hAnsi="GHEA Grapalat" w:cs="Sylfaen"/>
          <w:sz w:val="20"/>
          <w:lang w:val="ru-RU"/>
        </w:rPr>
        <w:t>մասին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hy-AM"/>
        </w:rPr>
        <w:t xml:space="preserve"> </w:t>
      </w:r>
      <w:r w:rsidRPr="005B02BB">
        <w:rPr>
          <w:rFonts w:ascii="GHEA Grapalat" w:hAnsi="GHEA Grapalat" w:cs="Sylfaen"/>
          <w:sz w:val="20"/>
          <w:lang w:val="af-ZA"/>
        </w:rPr>
        <w:t>(</w:t>
      </w:r>
      <w:r w:rsidRPr="005B02BB">
        <w:rPr>
          <w:rFonts w:ascii="GHEA Grapalat" w:hAnsi="GHEA Grapalat" w:cs="Sylfaen"/>
          <w:sz w:val="20"/>
          <w:lang w:val="hy-AM"/>
        </w:rPr>
        <w:t>ծանուցումը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w:t>
      </w:r>
      <w:r w:rsidRPr="005B02BB">
        <w:rPr>
          <w:rFonts w:ascii="GHEA Grapalat" w:hAnsi="GHEA Grapalat" w:cs="Sylfaen"/>
          <w:sz w:val="20"/>
          <w:lang w:val="hy-AM"/>
        </w:rPr>
        <w:t>երորդ օրը</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կայացվելուն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գրավոր </w:t>
      </w:r>
      <w:r w:rsidRPr="005B02BB">
        <w:rPr>
          <w:rFonts w:ascii="GHEA Grapalat" w:hAnsi="GHEA Grapalat" w:cs="Sylfaen"/>
          <w:sz w:val="20"/>
          <w:lang w:val="ru-RU"/>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մարմնին</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քննության</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արդյունքով</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կատարման</w:t>
      </w:r>
      <w:r w:rsidRPr="005B02BB">
        <w:rPr>
          <w:rFonts w:ascii="GHEA Grapalat" w:hAnsi="GHEA Grapalat" w:cs="Sylfaen"/>
          <w:sz w:val="20"/>
          <w:lang w:val="af-ZA"/>
        </w:rPr>
        <w:t xml:space="preserve"> </w:t>
      </w:r>
      <w:r w:rsidRPr="005B02BB">
        <w:rPr>
          <w:rFonts w:ascii="GHEA Grapalat" w:hAnsi="GHEA Grapalat" w:cs="Sylfaen"/>
          <w:sz w:val="20"/>
          <w:lang w:val="ru-RU"/>
        </w:rPr>
        <w:t>հնարավորությունը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վերացել</w:t>
      </w:r>
      <w:r w:rsidRPr="005B02BB">
        <w:rPr>
          <w:rFonts w:ascii="GHEA Grapalat" w:hAnsi="GHEA Grapalat" w:cs="Sylfaen"/>
          <w:sz w:val="20"/>
          <w:lang w:val="hy-AM"/>
        </w:rPr>
        <w:t>։</w:t>
      </w:r>
    </w:p>
    <w:p w14:paraId="6539AE4F" w14:textId="77777777" w:rsidR="005F19E6" w:rsidRPr="005B02BB" w:rsidRDefault="005F19E6" w:rsidP="005F19E6">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Ե</w:t>
      </w:r>
      <w:r w:rsidRPr="005B02BB">
        <w:rPr>
          <w:rFonts w:ascii="GHEA Grapalat" w:hAnsi="GHEA Grapalat" w:cs="Sylfaen"/>
          <w:sz w:val="20"/>
          <w:lang w:val="af-ZA"/>
        </w:rPr>
        <w:t>թե՝</w:t>
      </w:r>
    </w:p>
    <w:p w14:paraId="70E0FEBD" w14:textId="77777777" w:rsidR="005F19E6" w:rsidRPr="005B02BB" w:rsidRDefault="005F19E6" w:rsidP="005F19E6">
      <w:pPr>
        <w:pStyle w:val="ListParagraph"/>
        <w:numPr>
          <w:ilvl w:val="0"/>
          <w:numId w:val="18"/>
        </w:numPr>
        <w:shd w:val="clear" w:color="auto" w:fill="FFFFFF"/>
        <w:ind w:left="0" w:firstLine="426"/>
        <w:jc w:val="both"/>
        <w:rPr>
          <w:rFonts w:ascii="GHEA Grapalat" w:hAnsi="GHEA Grapalat" w:cs="Sylfaen"/>
          <w:sz w:val="20"/>
          <w:lang w:val="af-ZA"/>
        </w:rPr>
      </w:pPr>
      <w:r w:rsidRPr="005B02BB">
        <w:rPr>
          <w:rFonts w:ascii="GHEA Grapalat" w:hAnsi="GHEA Grapalat" w:cs="Sylfaen"/>
          <w:sz w:val="20"/>
          <w:lang w:val="af-ZA"/>
        </w:rPr>
        <w:t xml:space="preserve">սույն կետով նախատեսված՝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B02BB">
        <w:rPr>
          <w:rFonts w:ascii="GHEA Grapalat" w:hAnsi="GHEA Grapalat" w:cs="Sylfaen"/>
          <w:sz w:val="20"/>
          <w:lang w:val="af-ZA"/>
        </w:rPr>
        <w:t xml:space="preserve">հայտի, պայմանագրի և (կամ) </w:t>
      </w:r>
      <w:r w:rsidRPr="005B02BB">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2998409" w14:textId="77777777" w:rsidR="005F19E6" w:rsidRPr="005B02BB" w:rsidRDefault="005F19E6" w:rsidP="005F19E6">
      <w:pPr>
        <w:pStyle w:val="ListParagraph"/>
        <w:numPr>
          <w:ilvl w:val="0"/>
          <w:numId w:val="18"/>
        </w:numPr>
        <w:shd w:val="clear" w:color="auto" w:fill="FFFFFF"/>
        <w:ind w:left="0" w:firstLine="375"/>
        <w:jc w:val="both"/>
        <w:rPr>
          <w:rFonts w:ascii="GHEA Grapalat" w:hAnsi="GHEA Grapalat" w:cs="Sylfaen"/>
          <w:sz w:val="20"/>
          <w:lang w:val="af-ZA"/>
        </w:rPr>
      </w:pPr>
      <w:r w:rsidRPr="005B02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նին որոշումը ներկայացվելու վերջնաժամկետը լրանալու</w:t>
      </w:r>
      <w:r w:rsidRPr="005B02BB">
        <w:rPr>
          <w:rFonts w:ascii="GHEA Grapalat" w:hAnsi="GHEA Grapalat" w:cs="Sylfaen"/>
          <w:sz w:val="20"/>
          <w:lang w:val="en-US"/>
        </w:rPr>
        <w:t>ց</w:t>
      </w:r>
      <w:r w:rsidRPr="005B02BB">
        <w:rPr>
          <w:rFonts w:ascii="GHEA Grapalat" w:hAnsi="GHEA Grapalat" w:cs="Sylfaen"/>
          <w:sz w:val="20"/>
          <w:lang w:val="af-ZA"/>
        </w:rPr>
        <w:t xml:space="preserve"> </w:t>
      </w:r>
      <w:r w:rsidRPr="005B02BB">
        <w:rPr>
          <w:rFonts w:ascii="GHEA Grapalat" w:hAnsi="GHEA Grapalat" w:cs="Sylfaen"/>
          <w:sz w:val="20"/>
          <w:lang w:val="en-US"/>
        </w:rPr>
        <w:t>հետո</w:t>
      </w:r>
      <w:r w:rsidRPr="005B02BB">
        <w:rPr>
          <w:rFonts w:ascii="GHEA Grapalat" w:hAnsi="GHEA Grapalat" w:cs="Sylfaen"/>
          <w:sz w:val="20"/>
          <w:lang w:val="af-ZA"/>
        </w:rPr>
        <w:t xml:space="preserve">, </w:t>
      </w:r>
      <w:r w:rsidRPr="005B02BB">
        <w:rPr>
          <w:rFonts w:ascii="GHEA Grapalat" w:hAnsi="GHEA Grapalat" w:cs="Sylfaen"/>
          <w:sz w:val="20"/>
          <w:lang w:val="en-US"/>
        </w:rPr>
        <w:t>բայց</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af-ZA"/>
        </w:rPr>
        <w:t xml:space="preserve"> </w:t>
      </w:r>
      <w:r w:rsidRPr="005B02B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5B02BB">
        <w:rPr>
          <w:rFonts w:ascii="GHEA Grapalat" w:hAnsi="GHEA Grapalat" w:cs="Sylfaen"/>
          <w:sz w:val="20"/>
          <w:lang w:val="hy-AM"/>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hy-AM"/>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մտնելը</w:t>
      </w:r>
      <w:r w:rsidRPr="005B02BB">
        <w:rPr>
          <w:rFonts w:ascii="GHEA Grapalat" w:hAnsi="GHEA Grapalat" w:cs="Sylfaen"/>
          <w:sz w:val="20"/>
          <w:lang w:val="af-ZA"/>
        </w:rPr>
        <w:t xml:space="preserve">, </w:t>
      </w:r>
      <w:r w:rsidRPr="005B02BB">
        <w:rPr>
          <w:rFonts w:ascii="GHEA Grapalat" w:hAnsi="GHEA Grapalat" w:cs="Sylfaen"/>
          <w:sz w:val="20"/>
          <w:lang w:val="en-US"/>
        </w:rPr>
        <w:t>ապա</w:t>
      </w:r>
      <w:r w:rsidRPr="005B02BB">
        <w:rPr>
          <w:rFonts w:ascii="GHEA Grapalat" w:hAnsi="GHEA Grapalat" w:cs="Sylfaen"/>
          <w:sz w:val="20"/>
          <w:lang w:val="af-ZA"/>
        </w:rPr>
        <w:t xml:space="preserve"> </w:t>
      </w:r>
      <w:r w:rsidRPr="005B02BB">
        <w:rPr>
          <w:rFonts w:ascii="GHEA Grapalat" w:hAnsi="GHEA Grapalat" w:cs="Sylfaen"/>
          <w:sz w:val="20"/>
          <w:lang w:val="en-US"/>
        </w:rPr>
        <w:t>պատվիրատուն</w:t>
      </w:r>
      <w:r w:rsidRPr="005B02BB">
        <w:rPr>
          <w:rFonts w:ascii="GHEA Grapalat" w:hAnsi="GHEA Grapalat" w:cs="Sylfaen"/>
          <w:sz w:val="20"/>
          <w:lang w:val="af-ZA"/>
        </w:rPr>
        <w:t xml:space="preserve"> </w:t>
      </w:r>
      <w:r w:rsidRPr="005B02BB">
        <w:rPr>
          <w:rFonts w:ascii="GHEA Grapalat" w:hAnsi="GHEA Grapalat" w:cs="Sylfaen"/>
          <w:sz w:val="20"/>
          <w:lang w:val="en-US"/>
        </w:rPr>
        <w:t>դրա</w:t>
      </w:r>
      <w:r w:rsidRPr="005B02BB">
        <w:rPr>
          <w:rFonts w:ascii="GHEA Grapalat" w:hAnsi="GHEA Grapalat" w:cs="Sylfaen"/>
          <w:sz w:val="20"/>
          <w:lang w:val="af-ZA"/>
        </w:rPr>
        <w:t xml:space="preserve"> </w:t>
      </w:r>
      <w:r w:rsidRPr="005B02BB">
        <w:rPr>
          <w:rFonts w:ascii="GHEA Grapalat" w:hAnsi="GHEA Grapalat" w:cs="Sylfaen"/>
          <w:sz w:val="20"/>
          <w:lang w:val="en-US"/>
        </w:rPr>
        <w:t>մասին</w:t>
      </w:r>
      <w:r w:rsidRPr="005B02BB">
        <w:rPr>
          <w:rFonts w:ascii="GHEA Grapalat" w:hAnsi="GHEA Grapalat" w:cs="Sylfaen"/>
          <w:sz w:val="20"/>
          <w:lang w:val="af-ZA"/>
        </w:rPr>
        <w:t xml:space="preserve"> </w:t>
      </w:r>
      <w:r w:rsidRPr="005B02BB">
        <w:rPr>
          <w:rFonts w:ascii="GHEA Grapalat" w:hAnsi="GHEA Grapalat" w:cs="Sylfaen"/>
          <w:sz w:val="20"/>
          <w:lang w:val="en-US"/>
        </w:rPr>
        <w:t>գրավոր</w:t>
      </w:r>
      <w:r w:rsidRPr="005B02BB">
        <w:rPr>
          <w:rFonts w:ascii="GHEA Grapalat" w:hAnsi="GHEA Grapalat" w:cs="Sylfaen"/>
          <w:sz w:val="20"/>
          <w:lang w:val="af-ZA"/>
        </w:rPr>
        <w:t xml:space="preserve"> </w:t>
      </w:r>
      <w:r w:rsidRPr="005B02BB">
        <w:rPr>
          <w:rFonts w:ascii="GHEA Grapalat" w:hAnsi="GHEA Grapalat" w:cs="Sylfaen"/>
          <w:sz w:val="20"/>
          <w:lang w:val="en-US"/>
        </w:rPr>
        <w:t>տեղեկացնում</w:t>
      </w:r>
      <w:r w:rsidRPr="005B02BB">
        <w:rPr>
          <w:rFonts w:ascii="GHEA Grapalat" w:hAnsi="GHEA Grapalat" w:cs="Sylfaen"/>
          <w:sz w:val="20"/>
          <w:lang w:val="af-ZA"/>
        </w:rPr>
        <w:t xml:space="preserve"> </w:t>
      </w:r>
      <w:r w:rsidRPr="005B02BB">
        <w:rPr>
          <w:rFonts w:ascii="GHEA Grapalat" w:hAnsi="GHEA Grapalat" w:cs="Sylfaen"/>
          <w:sz w:val="20"/>
          <w:lang w:val="en-US"/>
        </w:rPr>
        <w:t>է</w:t>
      </w:r>
      <w:r w:rsidRPr="005B02BB">
        <w:rPr>
          <w:rFonts w:ascii="GHEA Grapalat" w:hAnsi="GHEA Grapalat" w:cs="Sylfaen"/>
          <w:sz w:val="20"/>
          <w:lang w:val="af-ZA"/>
        </w:rPr>
        <w:t xml:space="preserve"> </w:t>
      </w:r>
      <w:r w:rsidRPr="005B02BB">
        <w:rPr>
          <w:rFonts w:ascii="GHEA Grapalat" w:hAnsi="GHEA Grapalat" w:cs="Sylfaen"/>
          <w:sz w:val="20"/>
          <w:lang w:val="en-US"/>
        </w:rPr>
        <w:t>լիազորված</w:t>
      </w:r>
      <w:r w:rsidRPr="005B02BB">
        <w:rPr>
          <w:rFonts w:ascii="GHEA Grapalat" w:hAnsi="GHEA Grapalat" w:cs="Sylfaen"/>
          <w:sz w:val="20"/>
          <w:lang w:val="af-ZA"/>
        </w:rPr>
        <w:t xml:space="preserve"> </w:t>
      </w:r>
      <w:r w:rsidRPr="005B02BB">
        <w:rPr>
          <w:rFonts w:ascii="GHEA Grapalat" w:hAnsi="GHEA Grapalat" w:cs="Sylfaen"/>
          <w:sz w:val="20"/>
          <w:lang w:val="en-US"/>
        </w:rPr>
        <w:t>մարմին</w:t>
      </w:r>
      <w:r w:rsidRPr="005B02BB">
        <w:rPr>
          <w:rFonts w:ascii="GHEA Grapalat" w:hAnsi="GHEA Grapalat" w:cs="Sylfaen"/>
          <w:sz w:val="20"/>
          <w:lang w:val="af-ZA"/>
        </w:rPr>
        <w:t xml:space="preserve">, </w:t>
      </w:r>
      <w:r w:rsidRPr="005B02BB">
        <w:rPr>
          <w:rFonts w:ascii="GHEA Grapalat" w:hAnsi="GHEA Grapalat" w:cs="Sylfaen"/>
          <w:sz w:val="20"/>
          <w:lang w:val="en-US"/>
        </w:rPr>
        <w:t>որի</w:t>
      </w:r>
      <w:r w:rsidRPr="005B02BB">
        <w:rPr>
          <w:rFonts w:ascii="GHEA Grapalat" w:hAnsi="GHEA Grapalat" w:cs="Sylfaen"/>
          <w:sz w:val="20"/>
          <w:lang w:val="af-ZA"/>
        </w:rPr>
        <w:t xml:space="preserve"> </w:t>
      </w:r>
      <w:r w:rsidRPr="005B02BB">
        <w:rPr>
          <w:rFonts w:ascii="GHEA Grapalat" w:hAnsi="GHEA Grapalat" w:cs="Sylfaen"/>
          <w:sz w:val="20"/>
          <w:lang w:val="en-US"/>
        </w:rPr>
        <w:t>հիման</w:t>
      </w:r>
      <w:r w:rsidRPr="005B02BB">
        <w:rPr>
          <w:rFonts w:ascii="GHEA Grapalat" w:hAnsi="GHEA Grapalat" w:cs="Sylfaen"/>
          <w:sz w:val="20"/>
          <w:lang w:val="af-ZA"/>
        </w:rPr>
        <w:t xml:space="preserve"> </w:t>
      </w:r>
      <w:r w:rsidRPr="005B02BB">
        <w:rPr>
          <w:rFonts w:ascii="GHEA Grapalat" w:hAnsi="GHEA Grapalat" w:cs="Sylfaen"/>
          <w:sz w:val="20"/>
          <w:lang w:val="en-US"/>
        </w:rPr>
        <w:t>վրա</w:t>
      </w:r>
      <w:r w:rsidRPr="005B02BB">
        <w:rPr>
          <w:rFonts w:ascii="GHEA Grapalat" w:hAnsi="GHEA Grapalat" w:cs="Sylfaen"/>
          <w:sz w:val="20"/>
          <w:lang w:val="af-ZA"/>
        </w:rPr>
        <w:t xml:space="preserve"> </w:t>
      </w:r>
      <w:r w:rsidRPr="005B02BB">
        <w:rPr>
          <w:rFonts w:ascii="GHEA Grapalat" w:hAnsi="GHEA Grapalat" w:cs="Sylfaen"/>
          <w:sz w:val="20"/>
          <w:lang w:val="en-US"/>
        </w:rPr>
        <w:t>մասնակիցը</w:t>
      </w:r>
      <w:r w:rsidRPr="005B02BB">
        <w:rPr>
          <w:rFonts w:ascii="GHEA Grapalat" w:hAnsi="GHEA Grapalat" w:cs="Sylfaen"/>
          <w:sz w:val="20"/>
          <w:lang w:val="af-ZA"/>
        </w:rPr>
        <w:t xml:space="preserve"> </w:t>
      </w:r>
      <w:r w:rsidRPr="005B02BB">
        <w:rPr>
          <w:rFonts w:ascii="GHEA Grapalat" w:hAnsi="GHEA Grapalat" w:cs="Sylfaen"/>
          <w:sz w:val="20"/>
          <w:lang w:val="en-US"/>
        </w:rPr>
        <w:t>չի</w:t>
      </w:r>
      <w:r w:rsidRPr="005B02BB">
        <w:rPr>
          <w:rFonts w:ascii="GHEA Grapalat" w:hAnsi="GHEA Grapalat" w:cs="Sylfaen"/>
          <w:sz w:val="20"/>
          <w:lang w:val="af-ZA"/>
        </w:rPr>
        <w:t xml:space="preserve"> </w:t>
      </w:r>
      <w:r w:rsidRPr="005B02BB">
        <w:rPr>
          <w:rFonts w:ascii="GHEA Grapalat" w:hAnsi="GHEA Grapalat" w:cs="Sylfaen"/>
          <w:sz w:val="20"/>
          <w:lang w:val="en-US"/>
        </w:rPr>
        <w:t>ներառվում</w:t>
      </w:r>
      <w:r w:rsidRPr="005B02BB">
        <w:rPr>
          <w:rFonts w:ascii="GHEA Grapalat" w:hAnsi="GHEA Grapalat" w:cs="Sylfaen"/>
          <w:sz w:val="20"/>
          <w:lang w:val="af-ZA"/>
        </w:rPr>
        <w:t xml:space="preserve"> </w:t>
      </w:r>
      <w:r w:rsidRPr="005B02BB">
        <w:rPr>
          <w:rFonts w:ascii="GHEA Grapalat" w:hAnsi="GHEA Grapalat" w:cs="Sylfaen"/>
          <w:sz w:val="20"/>
          <w:lang w:val="en-US"/>
        </w:rPr>
        <w:t>ցուցակում</w:t>
      </w:r>
      <w:r w:rsidRPr="005B02BB">
        <w:rPr>
          <w:rFonts w:ascii="GHEA Grapalat" w:hAnsi="GHEA Grapalat" w:cs="Sylfaen"/>
          <w:sz w:val="20"/>
          <w:lang w:val="af-ZA"/>
        </w:rPr>
        <w:t>:</w:t>
      </w:r>
    </w:p>
    <w:p w14:paraId="00E322D7" w14:textId="77777777" w:rsidR="00446DCF" w:rsidRDefault="00446DCF" w:rsidP="005F19E6">
      <w:pPr>
        <w:ind w:firstLine="375"/>
        <w:jc w:val="both"/>
        <w:rPr>
          <w:rFonts w:ascii="GHEA Grapalat" w:hAnsi="GHEA Grapalat" w:cs="Sylfaen"/>
          <w:sz w:val="20"/>
          <w:lang w:val="hy-AM"/>
        </w:rPr>
      </w:pPr>
      <w:r w:rsidRPr="00446DCF">
        <w:rPr>
          <w:rFonts w:ascii="GHEA Grapalat" w:hAnsi="GHEA Grapalat" w:cs="Sylfaen"/>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 </w:t>
      </w:r>
    </w:p>
    <w:p w14:paraId="63B79DA9" w14:textId="24BC376C" w:rsidR="005F19E6" w:rsidRPr="005B02BB" w:rsidRDefault="005F19E6" w:rsidP="005F19E6">
      <w:pPr>
        <w:ind w:firstLine="375"/>
        <w:jc w:val="both"/>
        <w:rPr>
          <w:rFonts w:ascii="GHEA Grapalat" w:hAnsi="GHEA Grapalat"/>
          <w:sz w:val="20"/>
          <w:szCs w:val="20"/>
          <w:lang w:val="af-ZA"/>
        </w:rPr>
      </w:pPr>
      <w:r w:rsidRPr="005B02BB">
        <w:rPr>
          <w:rFonts w:ascii="GHEA Grapalat" w:hAnsi="GHEA Grapalat"/>
          <w:color w:val="000000"/>
          <w:sz w:val="20"/>
          <w:szCs w:val="20"/>
          <w:lang w:val="af-ZA"/>
        </w:rPr>
        <w:t xml:space="preserve">      8.14 </w:t>
      </w:r>
      <w:r w:rsidRPr="00446DCF">
        <w:rPr>
          <w:rFonts w:ascii="GHEA Grapalat" w:hAnsi="GHEA Grapalat"/>
          <w:color w:val="000000"/>
          <w:sz w:val="20"/>
          <w:szCs w:val="20"/>
          <w:lang w:val="hy-AM"/>
        </w:rPr>
        <w:t>Ե</w:t>
      </w:r>
      <w:r w:rsidRPr="005B02BB">
        <w:rPr>
          <w:rFonts w:ascii="GHEA Grapalat" w:hAnsi="GHEA Grapalat"/>
          <w:color w:val="000000"/>
          <w:sz w:val="20"/>
          <w:szCs w:val="20"/>
          <w:lang w:val="hy-AM"/>
        </w:rPr>
        <w:t>թե մասնակից</w:t>
      </w:r>
      <w:r w:rsidRPr="00446DCF">
        <w:rPr>
          <w:rFonts w:ascii="GHEA Grapalat" w:hAnsi="GHEA Grapalat"/>
          <w:color w:val="000000"/>
          <w:sz w:val="20"/>
          <w:szCs w:val="20"/>
          <w:lang w:val="hy-AM"/>
        </w:rPr>
        <w:t>ն</w:t>
      </w:r>
      <w:r w:rsidRPr="005B02BB">
        <w:rPr>
          <w:rFonts w:ascii="GHEA Grapalat" w:hAnsi="GHEA Grapalat"/>
          <w:color w:val="000000"/>
          <w:sz w:val="20"/>
          <w:szCs w:val="20"/>
          <w:lang w:val="hy-AM"/>
        </w:rPr>
        <w:t xml:space="preserve"> </w:t>
      </w:r>
      <w:r w:rsidRPr="00446DCF">
        <w:rPr>
          <w:rFonts w:ascii="GHEA Grapalat" w:hAnsi="GHEA Grapalat"/>
          <w:color w:val="000000"/>
          <w:sz w:val="20"/>
          <w:szCs w:val="20"/>
          <w:lang w:val="hy-AM"/>
        </w:rPr>
        <w:t>Օ</w:t>
      </w:r>
      <w:r w:rsidRPr="005B02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5B02BB">
        <w:rPr>
          <w:rFonts w:ascii="GHEA Grapalat" w:hAnsi="GHEA Grapalat" w:cs="Sylfaen"/>
          <w:sz w:val="20"/>
          <w:szCs w:val="20"/>
          <w:lang w:val="af-ZA"/>
        </w:rPr>
        <w:t>:</w:t>
      </w:r>
    </w:p>
    <w:p w14:paraId="16284872" w14:textId="77777777" w:rsidR="005F19E6" w:rsidRPr="005B02BB" w:rsidRDefault="005F19E6" w:rsidP="005F19E6">
      <w:pPr>
        <w:pStyle w:val="norm"/>
        <w:spacing w:line="240" w:lineRule="auto"/>
        <w:ind w:firstLine="706"/>
        <w:rPr>
          <w:rFonts w:ascii="GHEA Grapalat" w:hAnsi="GHEA Grapalat" w:cs="Sylfaen"/>
          <w:sz w:val="20"/>
          <w:szCs w:val="24"/>
          <w:lang w:val="af-ZA" w:eastAsia="en-US"/>
        </w:rPr>
      </w:pPr>
      <w:r w:rsidRPr="005B02BB">
        <w:rPr>
          <w:rFonts w:ascii="GHEA Grapalat" w:hAnsi="GHEA Grapalat" w:cs="Sylfaen"/>
          <w:sz w:val="20"/>
          <w:szCs w:val="24"/>
          <w:lang w:val="af-ZA" w:eastAsia="en-US"/>
        </w:rPr>
        <w:t xml:space="preserve">8.15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1-</w:t>
      </w:r>
      <w:r w:rsidRPr="005B02BB">
        <w:rPr>
          <w:rFonts w:ascii="GHEA Grapalat" w:hAnsi="GHEA Grapalat" w:cs="Sylfaen"/>
          <w:sz w:val="20"/>
          <w:szCs w:val="24"/>
          <w:lang w:val="ru-RU" w:eastAsia="en-US"/>
        </w:rPr>
        <w:t>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w:t>
      </w:r>
      <w:r w:rsidRPr="005B02BB">
        <w:rPr>
          <w:rFonts w:ascii="GHEA Grapalat" w:hAnsi="GHEA Grapalat" w:cs="Sylfaen"/>
          <w:sz w:val="20"/>
          <w:szCs w:val="24"/>
          <w:lang w:val="af-ZA" w:eastAsia="en-US"/>
        </w:rPr>
        <w:t xml:space="preserve"> 8.8 </w:t>
      </w:r>
      <w:r w:rsidRPr="005B02BB">
        <w:rPr>
          <w:rFonts w:ascii="GHEA Grapalat" w:hAnsi="GHEA Grapalat" w:cs="Sylfaen"/>
          <w:sz w:val="20"/>
          <w:szCs w:val="24"/>
          <w:lang w:val="ru-RU" w:eastAsia="en-US"/>
        </w:rPr>
        <w:t>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փաստաթղթերը</w:t>
      </w:r>
      <w:r w:rsidRPr="005B02BB">
        <w:rPr>
          <w:rFonts w:ascii="GHEA Grapalat" w:hAnsi="GHEA Grapalat" w:cs="Sylfaen"/>
          <w:sz w:val="20"/>
          <w:szCs w:val="24"/>
          <w:lang w:val="af-ZA" w:eastAsia="en-US"/>
        </w:rPr>
        <w:t xml:space="preserve"> մասնակիցը </w:t>
      </w:r>
      <w:r w:rsidRPr="005B02BB">
        <w:rPr>
          <w:rFonts w:ascii="GHEA Grapalat" w:hAnsi="GHEA Grapalat" w:cs="Sylfaen"/>
          <w:sz w:val="20"/>
          <w:szCs w:val="24"/>
          <w:lang w:eastAsia="en-US"/>
        </w:rPr>
        <w:t>սահմանված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ժամկետում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w:t>
      </w:r>
      <w:r w:rsidRPr="005B02BB">
        <w:rPr>
          <w:rFonts w:ascii="GHEA Grapalat" w:hAnsi="GHEA Grapalat" w:cs="Sylfaen"/>
          <w:sz w:val="20"/>
          <w:szCs w:val="24"/>
          <w:lang w:val="af-ZA" w:eastAsia="en-US"/>
        </w:rPr>
        <w:softHyphen/>
      </w:r>
      <w:r w:rsidRPr="005B02BB">
        <w:rPr>
          <w:rFonts w:ascii="GHEA Grapalat" w:hAnsi="GHEA Grapalat" w:cs="Sylfaen"/>
          <w:sz w:val="20"/>
          <w:szCs w:val="24"/>
          <w:lang w:val="ru-RU" w:eastAsia="en-US"/>
        </w:rPr>
        <w:t>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w:t>
      </w:r>
      <w:r w:rsidRPr="005B02BB">
        <w:rPr>
          <w:rFonts w:ascii="GHEA Grapalat" w:hAnsi="GHEA Grapalat" w:cs="Sylfaen"/>
          <w:sz w:val="20"/>
          <w:szCs w:val="24"/>
          <w:lang w:eastAsia="en-US"/>
        </w:rPr>
        <w:t>ն</w:t>
      </w:r>
      <w:r w:rsidRPr="005B02BB">
        <w:rPr>
          <w:rFonts w:ascii="GHEA Grapalat" w:hAnsi="GHEA Grapalat" w:cs="Sylfaen"/>
          <w:sz w:val="20"/>
          <w:szCs w:val="24"/>
          <w:lang w:val="ru-RU" w:eastAsia="en-US"/>
        </w:rPr>
        <w:t>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է</w:t>
      </w:r>
      <w:r w:rsidRPr="005B02BB">
        <w:rPr>
          <w:rFonts w:ascii="GHEA Grapalat" w:hAnsi="GHEA Grapalat" w:cs="Sylfaen"/>
          <w:sz w:val="20"/>
          <w:szCs w:val="24"/>
          <w:lang w:val="af-ZA" w:eastAsia="en-US"/>
        </w:rPr>
        <w:t xml:space="preserve"> վերջինիս՝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ուղարկելու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պարտավոր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փաստաթղթերն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ստանալու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հաստատել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դրանց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ստանալու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հանգամանքը՝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hy-AM" w:eastAsia="en-US"/>
        </w:rPr>
        <w:t xml:space="preserve"> </w:t>
      </w:r>
      <w:r w:rsidRPr="005B02BB">
        <w:rPr>
          <w:rFonts w:ascii="GHEA Grapalat" w:hAnsi="GHEA Grapalat" w:cs="Sylfaen"/>
          <w:sz w:val="20"/>
          <w:szCs w:val="24"/>
          <w:lang w:val="ru-RU" w:eastAsia="en-US"/>
        </w:rPr>
        <w:t>հրավերում</w:t>
      </w:r>
      <w:r w:rsidRPr="005B02BB">
        <w:rPr>
          <w:rFonts w:ascii="GHEA Grapalat" w:hAnsi="GHEA Grapalat" w:cs="Sylfaen"/>
          <w:sz w:val="20"/>
          <w:szCs w:val="24"/>
          <w:lang w:val="hy-AM"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հավաստում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միջոցով</w:t>
      </w:r>
      <w:r w:rsidRPr="005B02BB">
        <w:rPr>
          <w:rFonts w:ascii="GHEA Grapalat" w:hAnsi="GHEA Grapalat" w:cs="Sylfaen"/>
          <w:sz w:val="20"/>
          <w:szCs w:val="24"/>
          <w:lang w:val="af-ZA" w:eastAsia="en-US"/>
        </w:rPr>
        <w:t>:</w:t>
      </w:r>
    </w:p>
    <w:p w14:paraId="226FEE0B"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 xml:space="preserve">8.16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նրանց</w:t>
      </w:r>
      <w:r w:rsidRPr="005B02BB">
        <w:rPr>
          <w:rFonts w:ascii="GHEA Grapalat" w:hAnsi="GHEA Grapalat" w:cs="Sylfaen"/>
          <w:szCs w:val="24"/>
        </w:rPr>
        <w:t xml:space="preserve"> </w:t>
      </w:r>
      <w:r w:rsidRPr="005B02BB">
        <w:rPr>
          <w:rFonts w:ascii="GHEA Grapalat" w:hAnsi="GHEA Grapalat" w:cs="Sylfaen"/>
          <w:szCs w:val="24"/>
          <w:lang w:val="ru-RU"/>
        </w:rPr>
        <w:t>ներկայացուցիչները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ներկա</w:t>
      </w:r>
      <w:r w:rsidRPr="005B02BB">
        <w:rPr>
          <w:rFonts w:ascii="GHEA Grapalat" w:hAnsi="GHEA Grapalat" w:cs="Sylfaen"/>
          <w:szCs w:val="24"/>
        </w:rPr>
        <w:t xml:space="preserve"> լինել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նիստերին։</w:t>
      </w:r>
      <w:r w:rsidRPr="005B02BB">
        <w:rPr>
          <w:rFonts w:ascii="GHEA Grapalat" w:hAnsi="GHEA Grapalat" w:cs="Sylfaen"/>
          <w:szCs w:val="24"/>
        </w:rPr>
        <w:t xml:space="preserve"> </w:t>
      </w:r>
      <w:r w:rsidRPr="005B02BB">
        <w:rPr>
          <w:rFonts w:ascii="GHEA Grapalat" w:hAnsi="GHEA Grapalat" w:cs="Sylfaen"/>
          <w:szCs w:val="24"/>
          <w:lang w:val="ru-RU"/>
        </w:rPr>
        <w:t>Մասնակիցները</w:t>
      </w:r>
      <w:r w:rsidRPr="005B02BB">
        <w:rPr>
          <w:rFonts w:ascii="GHEA Grapalat" w:hAnsi="GHEA Grapalat" w:cs="Sylfaen"/>
          <w:szCs w:val="24"/>
        </w:rPr>
        <w:t xml:space="preserve"> կամ </w:t>
      </w:r>
      <w:r w:rsidRPr="005B02BB">
        <w:rPr>
          <w:rFonts w:ascii="GHEA Grapalat" w:hAnsi="GHEA Grapalat" w:cs="Sylfaen"/>
          <w:szCs w:val="24"/>
          <w:lang w:val="ru-RU"/>
        </w:rPr>
        <w:t>նրանց</w:t>
      </w:r>
      <w:r w:rsidRPr="005B02BB">
        <w:rPr>
          <w:rFonts w:ascii="GHEA Grapalat" w:hAnsi="GHEA Grapalat" w:cs="Sylfaen"/>
          <w:szCs w:val="24"/>
        </w:rPr>
        <w:t xml:space="preserve"> </w:t>
      </w:r>
      <w:r w:rsidRPr="005B02BB">
        <w:rPr>
          <w:rFonts w:ascii="GHEA Grapalat" w:hAnsi="GHEA Grapalat" w:cs="Sylfaen"/>
          <w:szCs w:val="24"/>
          <w:lang w:val="ru-RU"/>
        </w:rPr>
        <w:t>ներկայացուցիչները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պահանջել</w:t>
      </w:r>
      <w:r w:rsidRPr="005B02BB">
        <w:rPr>
          <w:rFonts w:ascii="GHEA Grapalat" w:hAnsi="GHEA Grapalat" w:cs="Sylfaen"/>
          <w:szCs w:val="24"/>
        </w:rPr>
        <w:t xml:space="preserve"> </w:t>
      </w:r>
      <w:r w:rsidRPr="005B02BB">
        <w:rPr>
          <w:rFonts w:ascii="GHEA Grapalat" w:hAnsi="GHEA Grapalat" w:cs="Sylfaen"/>
          <w:szCs w:val="24"/>
          <w:lang w:val="ru-RU"/>
        </w:rPr>
        <w:t>հանձնաժողովի</w:t>
      </w:r>
      <w:r w:rsidRPr="005B02BB">
        <w:rPr>
          <w:rFonts w:ascii="GHEA Grapalat" w:hAnsi="GHEA Grapalat" w:cs="Sylfaen"/>
          <w:szCs w:val="24"/>
        </w:rPr>
        <w:t xml:space="preserve"> </w:t>
      </w:r>
      <w:r w:rsidRPr="005B02BB">
        <w:rPr>
          <w:rFonts w:ascii="GHEA Grapalat" w:hAnsi="GHEA Grapalat" w:cs="Sylfaen"/>
          <w:szCs w:val="24"/>
          <w:lang w:val="ru-RU"/>
        </w:rPr>
        <w:t>նիստերի</w:t>
      </w:r>
      <w:r w:rsidRPr="005B02BB">
        <w:rPr>
          <w:rFonts w:ascii="GHEA Grapalat" w:hAnsi="GHEA Grapalat" w:cs="Sylfaen"/>
          <w:szCs w:val="24"/>
        </w:rPr>
        <w:t xml:space="preserve"> </w:t>
      </w:r>
      <w:r w:rsidRPr="005B02BB">
        <w:rPr>
          <w:rFonts w:ascii="GHEA Grapalat" w:hAnsi="GHEA Grapalat" w:cs="Sylfaen"/>
          <w:szCs w:val="24"/>
          <w:lang w:val="ru-RU"/>
        </w:rPr>
        <w:t>արձանագրությունների</w:t>
      </w:r>
      <w:r w:rsidRPr="005B02BB">
        <w:rPr>
          <w:rFonts w:ascii="GHEA Grapalat" w:hAnsi="GHEA Grapalat" w:cs="Sylfaen"/>
          <w:szCs w:val="24"/>
        </w:rPr>
        <w:t xml:space="preserve"> </w:t>
      </w:r>
      <w:r w:rsidRPr="005B02BB">
        <w:rPr>
          <w:rFonts w:ascii="GHEA Grapalat" w:hAnsi="GHEA Grapalat" w:cs="Sylfaen"/>
          <w:szCs w:val="24"/>
          <w:lang w:val="ru-RU"/>
        </w:rPr>
        <w:t>պատճենները</w:t>
      </w:r>
      <w:r w:rsidRPr="005B02BB">
        <w:rPr>
          <w:rFonts w:ascii="GHEA Grapalat" w:hAnsi="GHEA Grapalat" w:cs="Sylfaen"/>
          <w:szCs w:val="24"/>
        </w:rPr>
        <w:t xml:space="preserve">, </w:t>
      </w:r>
      <w:r w:rsidRPr="005B02BB">
        <w:rPr>
          <w:rFonts w:ascii="GHEA Grapalat" w:hAnsi="GHEA Grapalat" w:cs="Sylfaen"/>
          <w:szCs w:val="24"/>
          <w:lang w:val="ru-RU"/>
        </w:rPr>
        <w:t>որոնք</w:t>
      </w:r>
      <w:r w:rsidRPr="005B02BB">
        <w:rPr>
          <w:rFonts w:ascii="GHEA Grapalat" w:hAnsi="GHEA Grapalat" w:cs="Sylfaen"/>
          <w:szCs w:val="24"/>
        </w:rPr>
        <w:t xml:space="preserve"> </w:t>
      </w:r>
      <w:r w:rsidRPr="005B02BB">
        <w:rPr>
          <w:rFonts w:ascii="GHEA Grapalat" w:hAnsi="GHEA Grapalat" w:cs="Sylfaen"/>
          <w:szCs w:val="24"/>
          <w:lang w:val="ru-RU"/>
        </w:rPr>
        <w:t>տրամադրվում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մեկ</w:t>
      </w:r>
      <w:r w:rsidRPr="005B02BB">
        <w:rPr>
          <w:rFonts w:ascii="GHEA Grapalat" w:hAnsi="GHEA Grapalat" w:cs="Sylfaen"/>
          <w:szCs w:val="24"/>
        </w:rPr>
        <w:t xml:space="preserve"> </w:t>
      </w:r>
      <w:r w:rsidRPr="005B02BB">
        <w:rPr>
          <w:rFonts w:ascii="GHEA Grapalat" w:hAnsi="GHEA Grapalat" w:cs="Sylfaen"/>
          <w:szCs w:val="24"/>
          <w:lang w:val="ru-RU"/>
        </w:rPr>
        <w:t>օրացուցային</w:t>
      </w:r>
      <w:r w:rsidRPr="005B02BB">
        <w:rPr>
          <w:rFonts w:ascii="GHEA Grapalat" w:hAnsi="GHEA Grapalat" w:cs="Sylfaen"/>
          <w:szCs w:val="24"/>
        </w:rPr>
        <w:t xml:space="preserve"> </w:t>
      </w:r>
      <w:r w:rsidRPr="005B02BB">
        <w:rPr>
          <w:rFonts w:ascii="GHEA Grapalat" w:hAnsi="GHEA Grapalat" w:cs="Sylfaen"/>
          <w:szCs w:val="24"/>
          <w:lang w:val="ru-RU"/>
        </w:rPr>
        <w:t>օրվա</w:t>
      </w:r>
      <w:r w:rsidRPr="005B02BB">
        <w:rPr>
          <w:rFonts w:ascii="GHEA Grapalat" w:hAnsi="GHEA Grapalat" w:cs="Sylfaen"/>
          <w:szCs w:val="24"/>
        </w:rPr>
        <w:t xml:space="preserve"> </w:t>
      </w:r>
      <w:r w:rsidRPr="005B02BB">
        <w:rPr>
          <w:rFonts w:ascii="GHEA Grapalat" w:hAnsi="GHEA Grapalat" w:cs="Sylfaen"/>
          <w:szCs w:val="24"/>
          <w:lang w:val="ru-RU"/>
        </w:rPr>
        <w:t>ընթացքում։</w:t>
      </w:r>
    </w:p>
    <w:p w14:paraId="3B0BF16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8.17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ծանուցումներն</w:t>
      </w:r>
      <w:r w:rsidRPr="005B02BB">
        <w:rPr>
          <w:rFonts w:ascii="GHEA Grapalat" w:hAnsi="GHEA Grapalat" w:cs="Sylfaen"/>
          <w:sz w:val="20"/>
          <w:lang w:val="af-ZA"/>
        </w:rPr>
        <w:t xml:space="preserve"> </w:t>
      </w:r>
      <w:r w:rsidRPr="005B02BB">
        <w:rPr>
          <w:rFonts w:ascii="GHEA Grapalat" w:hAnsi="GHEA Grapalat" w:cs="Sylfaen"/>
          <w:sz w:val="20"/>
          <w:lang w:val="ru-RU"/>
        </w:rPr>
        <w:t>ուղարկվում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հայտում նշված էլեկտրոնային փոստին ուղարկելու միջոցով,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իր</w:t>
      </w:r>
      <w:r w:rsidRPr="005B02BB">
        <w:rPr>
          <w:rFonts w:ascii="GHEA Grapalat" w:hAnsi="GHEA Grapalat" w:cs="Sylfaen"/>
          <w:sz w:val="20"/>
          <w:lang w:val="af-ZA"/>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փոստից</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քարտուղարի</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փոստին</w:t>
      </w:r>
      <w:r w:rsidRPr="005B02BB">
        <w:rPr>
          <w:rFonts w:ascii="GHEA Grapalat" w:hAnsi="GHEA Grapalat" w:cs="Sylfaen"/>
          <w:sz w:val="20"/>
          <w:lang w:val="af-ZA"/>
        </w:rPr>
        <w:t xml:space="preserve"> </w:t>
      </w:r>
      <w:r w:rsidRPr="005B02BB">
        <w:rPr>
          <w:rFonts w:ascii="GHEA Grapalat" w:hAnsi="GHEA Grapalat"/>
          <w:sz w:val="20"/>
          <w:szCs w:val="20"/>
          <w:lang w:val="af-ZA" w:eastAsia="x-none"/>
        </w:rPr>
        <w:t>ուղարկվելու միջոցով:</w:t>
      </w:r>
    </w:p>
    <w:p w14:paraId="54394C0B" w14:textId="77777777" w:rsidR="005F19E6" w:rsidRPr="005B02BB" w:rsidRDefault="005F19E6" w:rsidP="005F19E6">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5272859" w14:textId="77777777" w:rsidR="005F19E6" w:rsidRPr="0084250B" w:rsidRDefault="005F19E6" w:rsidP="005F19E6">
      <w:pPr>
        <w:pStyle w:val="BodyTextIndent2"/>
        <w:spacing w:line="240" w:lineRule="auto"/>
        <w:ind w:firstLine="567"/>
        <w:rPr>
          <w:rFonts w:ascii="GHEA Grapalat" w:hAnsi="GHEA Grapalat"/>
          <w:b/>
          <w:lang w:val="hy-AM"/>
        </w:rPr>
      </w:pPr>
      <w:r w:rsidRPr="005B02BB">
        <w:rPr>
          <w:rFonts w:ascii="GHEA Grapalat" w:hAnsi="GHEA Grapalat"/>
        </w:rPr>
        <w:t>8</w:t>
      </w:r>
      <w:r w:rsidRPr="005B02BB">
        <w:rPr>
          <w:rFonts w:ascii="GHEA Grapalat" w:hAnsi="GHEA Grapalat"/>
          <w:lang w:val="hy-AM"/>
        </w:rPr>
        <w:t>.</w:t>
      </w:r>
      <w:r w:rsidRPr="005B02BB">
        <w:rPr>
          <w:rFonts w:ascii="GHEA Grapalat" w:hAnsi="GHEA Grapalat"/>
        </w:rPr>
        <w:t xml:space="preserve">18 </w:t>
      </w:r>
      <w:r w:rsidRPr="0084250B">
        <w:rPr>
          <w:rFonts w:ascii="GHEA Grapalat" w:hAnsi="GHEA Grapalat" w:cs="Sylfaen"/>
          <w:b/>
        </w:rPr>
        <w:t>Հայտերի</w:t>
      </w:r>
      <w:r w:rsidRPr="0084250B">
        <w:rPr>
          <w:rFonts w:ascii="GHEA Grapalat" w:hAnsi="GHEA Grapalat" w:cs="Arial"/>
          <w:b/>
        </w:rPr>
        <w:t xml:space="preserve"> </w:t>
      </w:r>
      <w:r w:rsidRPr="0084250B">
        <w:rPr>
          <w:rFonts w:ascii="GHEA Grapalat" w:hAnsi="GHEA Grapalat" w:cs="Sylfaen"/>
          <w:b/>
        </w:rPr>
        <w:t>գնահատումը</w:t>
      </w:r>
      <w:r w:rsidRPr="0084250B">
        <w:rPr>
          <w:rFonts w:ascii="GHEA Grapalat" w:hAnsi="GHEA Grapalat" w:cs="Arial"/>
          <w:b/>
        </w:rPr>
        <w:t xml:space="preserve"> </w:t>
      </w:r>
      <w:r w:rsidRPr="0084250B">
        <w:rPr>
          <w:rFonts w:ascii="GHEA Grapalat" w:hAnsi="GHEA Grapalat" w:cs="Sylfaen"/>
          <w:b/>
        </w:rPr>
        <w:t>և</w:t>
      </w:r>
      <w:r w:rsidRPr="0084250B">
        <w:rPr>
          <w:rFonts w:ascii="GHEA Grapalat" w:hAnsi="GHEA Grapalat" w:cs="Arial"/>
          <w:b/>
        </w:rPr>
        <w:t xml:space="preserve"> </w:t>
      </w:r>
      <w:r w:rsidRPr="0084250B">
        <w:rPr>
          <w:rFonts w:ascii="GHEA Grapalat" w:hAnsi="GHEA Grapalat" w:cs="Sylfaen"/>
          <w:b/>
        </w:rPr>
        <w:t>ընտրված մասնակցի որոշումն</w:t>
      </w:r>
      <w:r w:rsidRPr="0084250B">
        <w:rPr>
          <w:rFonts w:ascii="GHEA Grapalat" w:hAnsi="GHEA Grapalat" w:cs="Arial"/>
          <w:b/>
        </w:rPr>
        <w:t xml:space="preserve"> </w:t>
      </w:r>
      <w:r w:rsidRPr="0084250B">
        <w:rPr>
          <w:rFonts w:ascii="GHEA Grapalat" w:hAnsi="GHEA Grapalat" w:cs="Sylfaen"/>
          <w:b/>
        </w:rPr>
        <w:t>իրականացվում</w:t>
      </w:r>
      <w:r w:rsidRPr="0084250B">
        <w:rPr>
          <w:rFonts w:ascii="GHEA Grapalat" w:hAnsi="GHEA Grapalat" w:cs="Arial"/>
          <w:b/>
        </w:rPr>
        <w:t xml:space="preserve"> </w:t>
      </w:r>
      <w:r w:rsidRPr="0084250B">
        <w:rPr>
          <w:rFonts w:ascii="GHEA Grapalat" w:hAnsi="GHEA Grapalat" w:cs="Sylfaen"/>
          <w:b/>
        </w:rPr>
        <w:t>է</w:t>
      </w:r>
      <w:r w:rsidRPr="0084250B">
        <w:rPr>
          <w:rFonts w:ascii="GHEA Grapalat" w:hAnsi="GHEA Grapalat" w:cs="Arial"/>
          <w:b/>
        </w:rPr>
        <w:t xml:space="preserve"> </w:t>
      </w:r>
      <w:r w:rsidRPr="0084250B">
        <w:rPr>
          <w:rFonts w:ascii="GHEA Grapalat" w:hAnsi="GHEA Grapalat" w:cs="Sylfaen"/>
          <w:b/>
        </w:rPr>
        <w:t>ըստ</w:t>
      </w:r>
      <w:r w:rsidRPr="0084250B">
        <w:rPr>
          <w:rFonts w:ascii="GHEA Grapalat" w:hAnsi="GHEA Grapalat" w:cs="Arial"/>
          <w:b/>
        </w:rPr>
        <w:t xml:space="preserve"> </w:t>
      </w:r>
      <w:r w:rsidRPr="0084250B">
        <w:rPr>
          <w:rFonts w:ascii="GHEA Grapalat" w:hAnsi="GHEA Grapalat" w:cs="Sylfaen"/>
          <w:b/>
        </w:rPr>
        <w:t>առանձին</w:t>
      </w:r>
      <w:r w:rsidRPr="0084250B">
        <w:rPr>
          <w:rFonts w:ascii="GHEA Grapalat" w:hAnsi="GHEA Grapalat" w:cs="Arial"/>
          <w:b/>
        </w:rPr>
        <w:t xml:space="preserve"> </w:t>
      </w:r>
      <w:r w:rsidRPr="0084250B">
        <w:rPr>
          <w:rFonts w:ascii="GHEA Grapalat" w:hAnsi="GHEA Grapalat" w:cs="Sylfaen"/>
          <w:b/>
        </w:rPr>
        <w:t>չափաբաժինների</w:t>
      </w:r>
      <w:r w:rsidRPr="0084250B">
        <w:rPr>
          <w:rFonts w:ascii="GHEA Grapalat" w:hAnsi="GHEA Grapalat" w:cs="Sylfaen"/>
          <w:b/>
          <w:lang w:val="hy-AM"/>
        </w:rPr>
        <w:t>:</w:t>
      </w:r>
      <w:r w:rsidRPr="0084250B">
        <w:rPr>
          <w:rStyle w:val="FootnoteReference"/>
          <w:rFonts w:ascii="GHEA Grapalat" w:hAnsi="GHEA Grapalat" w:cs="Sylfaen"/>
          <w:b/>
          <w:lang w:val="hy-AM"/>
        </w:rPr>
        <w:footnoteReference w:id="9"/>
      </w:r>
    </w:p>
    <w:p w14:paraId="3A43BCD1" w14:textId="77777777" w:rsidR="005F19E6" w:rsidRPr="005B02BB" w:rsidRDefault="005F19E6" w:rsidP="005F19E6">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5B02BB">
        <w:rPr>
          <w:rFonts w:ascii="GHEA Grapalat" w:hAnsi="GHEA Grapalat"/>
          <w:sz w:val="20"/>
          <w:szCs w:val="20"/>
          <w:lang w:val="hy-AM" w:eastAsia="x-none"/>
        </w:rPr>
        <w:t>հրավերի 1-ին մասի 8.12-ից 8.18-րդ կետերով սահմանված ընթացակարգի կիրառմամբ</w:t>
      </w:r>
      <w:r w:rsidRPr="005B02BB">
        <w:rPr>
          <w:rFonts w:ascii="GHEA Grapalat" w:hAnsi="GHEA Grapalat"/>
          <w:sz w:val="20"/>
          <w:szCs w:val="20"/>
          <w:lang w:val="af-ZA" w:eastAsia="x-none"/>
        </w:rPr>
        <w:t>:</w:t>
      </w:r>
    </w:p>
    <w:p w14:paraId="53AF79A3"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Pr="005B02BB">
        <w:rPr>
          <w:rFonts w:ascii="GHEA Grapalat" w:hAnsi="GHEA Grapalat" w:cs="Sylfaen"/>
          <w:szCs w:val="24"/>
          <w:lang w:val="hy-AM"/>
        </w:rPr>
        <w:t>.</w:t>
      </w:r>
      <w:r w:rsidRPr="005B02BB">
        <w:rPr>
          <w:rFonts w:ascii="GHEA Grapalat" w:hAnsi="GHEA Grapalat" w:cs="Sylfaen"/>
          <w:szCs w:val="24"/>
        </w:rPr>
        <w:t xml:space="preserve">20 </w:t>
      </w:r>
      <w:r w:rsidRPr="005B02BB">
        <w:rPr>
          <w:rFonts w:ascii="GHEA Grapalat" w:hAnsi="GHEA Grapalat" w:cs="Sylfaen"/>
          <w:szCs w:val="24"/>
          <w:lang w:val="ru-RU"/>
        </w:rPr>
        <w:t>Մասնակից</w:t>
      </w:r>
      <w:r w:rsidRPr="005B02BB">
        <w:rPr>
          <w:rFonts w:ascii="GHEA Grapalat" w:hAnsi="GHEA Grapalat" w:cs="Sylfaen"/>
          <w:szCs w:val="24"/>
          <w:lang w:val="en-US"/>
        </w:rPr>
        <w:t>ն</w:t>
      </w:r>
      <w:r w:rsidRPr="005B02BB">
        <w:rPr>
          <w:rFonts w:ascii="GHEA Grapalat" w:hAnsi="GHEA Grapalat" w:cs="Sylfaen"/>
          <w:szCs w:val="24"/>
        </w:rPr>
        <w:t xml:space="preserve"> </w:t>
      </w:r>
      <w:r w:rsidRPr="005B02BB">
        <w:rPr>
          <w:rFonts w:ascii="GHEA Grapalat" w:hAnsi="GHEA Grapalat" w:cs="Sylfaen"/>
          <w:szCs w:val="24"/>
          <w:lang w:val="ru-RU"/>
        </w:rPr>
        <w:t>իրեն</w:t>
      </w:r>
      <w:r w:rsidRPr="005B02BB">
        <w:rPr>
          <w:rFonts w:ascii="GHEA Grapalat" w:hAnsi="GHEA Grapalat" w:cs="Sylfaen"/>
          <w:szCs w:val="24"/>
        </w:rPr>
        <w:t xml:space="preserve"> </w:t>
      </w:r>
      <w:r w:rsidRPr="005B02BB">
        <w:rPr>
          <w:rFonts w:ascii="GHEA Grapalat" w:hAnsi="GHEA Grapalat" w:cs="Sylfaen"/>
          <w:szCs w:val="24"/>
          <w:lang w:val="ru-RU"/>
        </w:rPr>
        <w:t>ներկայացված</w:t>
      </w:r>
      <w:r w:rsidRPr="005B02BB">
        <w:rPr>
          <w:rFonts w:ascii="GHEA Grapalat" w:hAnsi="GHEA Grapalat" w:cs="Sylfaen"/>
          <w:szCs w:val="24"/>
        </w:rPr>
        <w:t xml:space="preserve"> </w:t>
      </w:r>
      <w:r w:rsidRPr="005B02BB">
        <w:rPr>
          <w:rFonts w:ascii="GHEA Grapalat" w:hAnsi="GHEA Grapalat" w:cs="Sylfaen"/>
          <w:szCs w:val="24"/>
          <w:lang w:val="ru-RU"/>
        </w:rPr>
        <w:t>պահանջների</w:t>
      </w:r>
      <w:r w:rsidRPr="005B02BB">
        <w:rPr>
          <w:rFonts w:ascii="GHEA Grapalat" w:hAnsi="GHEA Grapalat" w:cs="Sylfaen"/>
          <w:szCs w:val="24"/>
        </w:rPr>
        <w:t xml:space="preserve"> </w:t>
      </w:r>
      <w:r w:rsidRPr="005B02BB">
        <w:rPr>
          <w:rFonts w:ascii="GHEA Grapalat" w:hAnsi="GHEA Grapalat" w:cs="Sylfaen"/>
          <w:szCs w:val="24"/>
          <w:lang w:val="ru-RU"/>
        </w:rPr>
        <w:t>համապատասխանության</w:t>
      </w:r>
      <w:r w:rsidRPr="005B02BB">
        <w:rPr>
          <w:rFonts w:ascii="GHEA Grapalat" w:hAnsi="GHEA Grapalat" w:cs="Sylfaen"/>
          <w:szCs w:val="24"/>
        </w:rPr>
        <w:t xml:space="preserve"> </w:t>
      </w:r>
      <w:r w:rsidRPr="005B02BB">
        <w:rPr>
          <w:rFonts w:ascii="GHEA Grapalat" w:hAnsi="GHEA Grapalat" w:cs="Sylfaen"/>
          <w:szCs w:val="24"/>
          <w:lang w:val="ru-RU"/>
        </w:rPr>
        <w:t>հիմնավորման</w:t>
      </w:r>
      <w:r w:rsidRPr="005B02BB">
        <w:rPr>
          <w:rFonts w:ascii="GHEA Grapalat" w:hAnsi="GHEA Grapalat" w:cs="Sylfaen"/>
          <w:szCs w:val="24"/>
        </w:rPr>
        <w:t xml:space="preserve"> </w:t>
      </w:r>
      <w:r w:rsidRPr="005B02BB">
        <w:rPr>
          <w:rFonts w:ascii="GHEA Grapalat" w:hAnsi="GHEA Grapalat" w:cs="Sylfaen"/>
          <w:szCs w:val="24"/>
          <w:lang w:val="ru-RU"/>
        </w:rPr>
        <w:t>նպատակով</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ներկայացնել</w:t>
      </w:r>
      <w:r w:rsidRPr="005B02BB">
        <w:rPr>
          <w:rFonts w:ascii="GHEA Grapalat" w:hAnsi="GHEA Grapalat" w:cs="Sylfaen"/>
          <w:szCs w:val="24"/>
        </w:rPr>
        <w:t xml:space="preserve"> </w:t>
      </w:r>
      <w:r w:rsidRPr="005B02BB">
        <w:rPr>
          <w:rFonts w:ascii="GHEA Grapalat" w:hAnsi="GHEA Grapalat" w:cs="Sylfaen"/>
          <w:szCs w:val="24"/>
          <w:lang w:val="ru-RU"/>
        </w:rPr>
        <w:t>լրացուցիչ</w:t>
      </w:r>
      <w:r w:rsidRPr="005B02BB">
        <w:rPr>
          <w:rFonts w:ascii="GHEA Grapalat" w:hAnsi="GHEA Grapalat" w:cs="Sylfaen"/>
          <w:szCs w:val="24"/>
        </w:rPr>
        <w:t xml:space="preserve"> </w:t>
      </w:r>
      <w:r w:rsidRPr="005B02BB">
        <w:rPr>
          <w:rFonts w:ascii="GHEA Grapalat" w:hAnsi="GHEA Grapalat" w:cs="Sylfaen"/>
          <w:szCs w:val="24"/>
          <w:lang w:val="ru-RU"/>
        </w:rPr>
        <w:t>այլ</w:t>
      </w:r>
      <w:r w:rsidRPr="005B02BB">
        <w:rPr>
          <w:rFonts w:ascii="GHEA Grapalat" w:hAnsi="GHEA Grapalat" w:cs="Sylfaen"/>
          <w:szCs w:val="24"/>
        </w:rPr>
        <w:t xml:space="preserve"> </w:t>
      </w:r>
      <w:r w:rsidRPr="005B02BB">
        <w:rPr>
          <w:rFonts w:ascii="GHEA Grapalat" w:hAnsi="GHEA Grapalat" w:cs="Sylfaen"/>
          <w:szCs w:val="24"/>
          <w:lang w:val="ru-RU"/>
        </w:rPr>
        <w:t>փաստաթղթեր</w:t>
      </w:r>
      <w:r w:rsidRPr="005B02BB">
        <w:rPr>
          <w:rFonts w:ascii="GHEA Grapalat" w:hAnsi="GHEA Grapalat" w:cs="Sylfaen"/>
          <w:szCs w:val="24"/>
        </w:rPr>
        <w:t xml:space="preserve">, </w:t>
      </w:r>
      <w:r w:rsidRPr="005B02BB">
        <w:rPr>
          <w:rFonts w:ascii="GHEA Grapalat" w:hAnsi="GHEA Grapalat" w:cs="Sylfaen"/>
          <w:szCs w:val="24"/>
          <w:lang w:val="ru-RU"/>
        </w:rPr>
        <w:t>տեղեկություններ</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նյութեր։</w:t>
      </w:r>
    </w:p>
    <w:p w14:paraId="0DDA48A5"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lang w:val="en-US"/>
        </w:rPr>
        <w:t>Հ</w:t>
      </w:r>
      <w:r w:rsidRPr="005B02BB">
        <w:rPr>
          <w:rFonts w:ascii="GHEA Grapalat" w:hAnsi="GHEA Grapalat" w:cs="Sylfaen"/>
          <w:szCs w:val="24"/>
          <w:lang w:val="ru-RU"/>
        </w:rPr>
        <w:t>անձնաժողովը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է</w:t>
      </w:r>
      <w:r w:rsidRPr="005B02BB">
        <w:rPr>
          <w:rFonts w:ascii="GHEA Grapalat" w:hAnsi="GHEA Grapalat" w:cs="Sylfaen"/>
          <w:szCs w:val="24"/>
        </w:rPr>
        <w:t xml:space="preserve"> </w:t>
      </w:r>
      <w:r w:rsidRPr="005B02BB">
        <w:rPr>
          <w:rFonts w:ascii="GHEA Grapalat" w:hAnsi="GHEA Grapalat" w:cs="Sylfaen"/>
          <w:szCs w:val="24"/>
          <w:lang w:val="ru-RU"/>
        </w:rPr>
        <w:t>ստուգել</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տվյալների</w:t>
      </w:r>
      <w:r w:rsidRPr="005B02BB">
        <w:rPr>
          <w:rFonts w:ascii="GHEA Grapalat" w:hAnsi="GHEA Grapalat" w:cs="Sylfaen"/>
          <w:szCs w:val="24"/>
        </w:rPr>
        <w:t xml:space="preserve"> </w:t>
      </w:r>
      <w:r w:rsidRPr="005B02BB">
        <w:rPr>
          <w:rFonts w:ascii="GHEA Grapalat" w:hAnsi="GHEA Grapalat" w:cs="Sylfaen"/>
          <w:szCs w:val="24"/>
          <w:lang w:val="ru-RU"/>
        </w:rPr>
        <w:t>իսկությունը</w:t>
      </w:r>
      <w:r w:rsidRPr="005B02BB">
        <w:rPr>
          <w:rFonts w:ascii="GHEA Grapalat" w:hAnsi="GHEA Grapalat" w:cs="Sylfaen"/>
          <w:szCs w:val="24"/>
        </w:rPr>
        <w:t xml:space="preserve">` </w:t>
      </w:r>
      <w:r w:rsidRPr="005B02BB">
        <w:rPr>
          <w:rFonts w:ascii="GHEA Grapalat" w:hAnsi="GHEA Grapalat" w:cs="Sylfaen"/>
          <w:szCs w:val="24"/>
          <w:lang w:val="ru-RU"/>
        </w:rPr>
        <w:t>օգտագործելով</w:t>
      </w:r>
      <w:r w:rsidRPr="005B02BB">
        <w:rPr>
          <w:rFonts w:ascii="GHEA Grapalat" w:hAnsi="GHEA Grapalat" w:cs="Sylfaen"/>
          <w:szCs w:val="24"/>
        </w:rPr>
        <w:t xml:space="preserve"> </w:t>
      </w:r>
      <w:r w:rsidRPr="005B02BB">
        <w:rPr>
          <w:rFonts w:ascii="GHEA Grapalat" w:hAnsi="GHEA Grapalat" w:cs="Sylfaen"/>
          <w:szCs w:val="24"/>
          <w:lang w:val="ru-RU"/>
        </w:rPr>
        <w:t>պաշտոնական</w:t>
      </w:r>
      <w:r w:rsidRPr="005B02BB">
        <w:rPr>
          <w:rFonts w:ascii="GHEA Grapalat" w:hAnsi="GHEA Grapalat" w:cs="Sylfaen"/>
          <w:szCs w:val="24"/>
        </w:rPr>
        <w:t xml:space="preserve"> </w:t>
      </w:r>
      <w:r w:rsidRPr="005B02BB">
        <w:rPr>
          <w:rFonts w:ascii="GHEA Grapalat" w:hAnsi="GHEA Grapalat" w:cs="Sylfaen"/>
          <w:szCs w:val="24"/>
          <w:lang w:val="ru-RU"/>
        </w:rPr>
        <w:t>աղբյուրներից</w:t>
      </w:r>
      <w:r w:rsidRPr="005B02BB">
        <w:rPr>
          <w:rFonts w:ascii="GHEA Grapalat" w:hAnsi="GHEA Grapalat" w:cs="Sylfaen"/>
          <w:szCs w:val="24"/>
        </w:rPr>
        <w:t xml:space="preserve"> </w:t>
      </w:r>
      <w:r w:rsidRPr="005B02BB">
        <w:rPr>
          <w:rFonts w:ascii="GHEA Grapalat" w:hAnsi="GHEA Grapalat" w:cs="Sylfaen"/>
          <w:szCs w:val="24"/>
          <w:lang w:val="ru-RU"/>
        </w:rPr>
        <w:t>ստացված</w:t>
      </w:r>
      <w:r w:rsidRPr="005B02BB">
        <w:rPr>
          <w:rFonts w:ascii="GHEA Grapalat" w:hAnsi="GHEA Grapalat" w:cs="Sylfaen"/>
          <w:szCs w:val="24"/>
        </w:rPr>
        <w:t xml:space="preserve"> </w:t>
      </w:r>
      <w:r w:rsidRPr="005B02BB">
        <w:rPr>
          <w:rFonts w:ascii="GHEA Grapalat" w:hAnsi="GHEA Grapalat" w:cs="Sylfaen"/>
          <w:szCs w:val="24"/>
          <w:lang w:val="ru-RU"/>
        </w:rPr>
        <w:t>տվյալներ</w:t>
      </w:r>
      <w:r w:rsidRPr="005B02BB">
        <w:rPr>
          <w:rFonts w:ascii="GHEA Grapalat" w:hAnsi="GHEA Grapalat" w:cs="Sylfaen"/>
          <w:szCs w:val="24"/>
        </w:rPr>
        <w:t xml:space="preserve"> </w:t>
      </w:r>
      <w:r w:rsidRPr="005B02BB">
        <w:rPr>
          <w:rFonts w:ascii="GHEA Grapalat" w:hAnsi="GHEA Grapalat" w:cs="Sylfaen"/>
          <w:szCs w:val="24"/>
          <w:lang w:val="ru-RU"/>
        </w:rPr>
        <w:t>կամ</w:t>
      </w:r>
      <w:r w:rsidRPr="005B02BB">
        <w:rPr>
          <w:rFonts w:ascii="GHEA Grapalat" w:hAnsi="GHEA Grapalat" w:cs="Sylfaen"/>
          <w:szCs w:val="24"/>
        </w:rPr>
        <w:t xml:space="preserve"> </w:t>
      </w:r>
      <w:r w:rsidRPr="005B02BB">
        <w:rPr>
          <w:rFonts w:ascii="GHEA Grapalat" w:hAnsi="GHEA Grapalat" w:cs="Sylfaen"/>
          <w:szCs w:val="24"/>
          <w:lang w:val="ru-RU"/>
        </w:rPr>
        <w:t>դրա</w:t>
      </w:r>
      <w:r w:rsidRPr="005B02BB">
        <w:rPr>
          <w:rFonts w:ascii="GHEA Grapalat" w:hAnsi="GHEA Grapalat" w:cs="Sylfaen"/>
          <w:szCs w:val="24"/>
        </w:rPr>
        <w:t xml:space="preserve"> </w:t>
      </w:r>
      <w:r w:rsidRPr="005B02BB">
        <w:rPr>
          <w:rFonts w:ascii="GHEA Grapalat" w:hAnsi="GHEA Grapalat" w:cs="Sylfaen"/>
          <w:szCs w:val="24"/>
          <w:lang w:val="ru-RU"/>
        </w:rPr>
        <w:t>մասին</w:t>
      </w:r>
      <w:r w:rsidRPr="005B02BB">
        <w:rPr>
          <w:rFonts w:ascii="GHEA Grapalat" w:hAnsi="GHEA Grapalat" w:cs="Sylfaen"/>
          <w:szCs w:val="24"/>
        </w:rPr>
        <w:t xml:space="preserve"> </w:t>
      </w:r>
      <w:r w:rsidRPr="005B02BB">
        <w:rPr>
          <w:rFonts w:ascii="GHEA Grapalat" w:hAnsi="GHEA Grapalat" w:cs="Sylfaen"/>
          <w:szCs w:val="24"/>
          <w:lang w:val="ru-RU"/>
        </w:rPr>
        <w:t>ստանալով</w:t>
      </w:r>
      <w:r w:rsidRPr="005B02BB">
        <w:rPr>
          <w:rFonts w:ascii="GHEA Grapalat" w:hAnsi="GHEA Grapalat" w:cs="Sylfaen"/>
          <w:szCs w:val="24"/>
        </w:rPr>
        <w:t xml:space="preserve"> </w:t>
      </w:r>
      <w:r w:rsidRPr="005B02BB">
        <w:rPr>
          <w:rFonts w:ascii="GHEA Grapalat" w:hAnsi="GHEA Grapalat" w:cs="Sylfaen"/>
          <w:szCs w:val="24"/>
          <w:lang w:val="ru-RU"/>
        </w:rPr>
        <w:t>իրավասու</w:t>
      </w:r>
      <w:r w:rsidRPr="005B02BB">
        <w:rPr>
          <w:rFonts w:ascii="GHEA Grapalat" w:hAnsi="GHEA Grapalat" w:cs="Sylfaen"/>
          <w:szCs w:val="24"/>
        </w:rPr>
        <w:t xml:space="preserve"> </w:t>
      </w:r>
      <w:r w:rsidRPr="005B02BB">
        <w:rPr>
          <w:rFonts w:ascii="GHEA Grapalat" w:hAnsi="GHEA Grapalat" w:cs="Sylfaen"/>
          <w:szCs w:val="24"/>
          <w:lang w:val="ru-RU"/>
        </w:rPr>
        <w:t>մարմինների</w:t>
      </w:r>
      <w:r w:rsidRPr="005B02BB">
        <w:rPr>
          <w:rFonts w:ascii="GHEA Grapalat" w:hAnsi="GHEA Grapalat" w:cs="Sylfaen"/>
          <w:szCs w:val="24"/>
        </w:rPr>
        <w:t xml:space="preserve"> </w:t>
      </w:r>
      <w:r w:rsidRPr="005B02BB">
        <w:rPr>
          <w:rFonts w:ascii="GHEA Grapalat" w:hAnsi="GHEA Grapalat" w:cs="Sylfaen"/>
          <w:szCs w:val="24"/>
          <w:lang w:val="ru-RU"/>
        </w:rPr>
        <w:t>գրավոր</w:t>
      </w:r>
      <w:r w:rsidRPr="005B02BB">
        <w:rPr>
          <w:rFonts w:ascii="GHEA Grapalat" w:hAnsi="GHEA Grapalat" w:cs="Sylfaen"/>
          <w:szCs w:val="24"/>
        </w:rPr>
        <w:t xml:space="preserve"> </w:t>
      </w:r>
      <w:r w:rsidRPr="005B02BB">
        <w:rPr>
          <w:rFonts w:ascii="GHEA Grapalat" w:hAnsi="GHEA Grapalat" w:cs="Sylfaen"/>
          <w:szCs w:val="24"/>
          <w:lang w:val="ru-RU"/>
        </w:rPr>
        <w:t>եզրակացությունը</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հարցում</w:t>
      </w:r>
      <w:r w:rsidRPr="005B02BB">
        <w:rPr>
          <w:rFonts w:ascii="GHEA Grapalat" w:hAnsi="GHEA Grapalat" w:cs="Sylfaen"/>
          <w:szCs w:val="24"/>
        </w:rPr>
        <w:t xml:space="preserve"> </w:t>
      </w:r>
      <w:r w:rsidRPr="005B02BB">
        <w:rPr>
          <w:rFonts w:ascii="GHEA Grapalat" w:hAnsi="GHEA Grapalat" w:cs="Sylfaen"/>
          <w:szCs w:val="24"/>
          <w:lang w:val="ru-RU"/>
        </w:rPr>
        <w:t>ուղարկվելու</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 xml:space="preserve"> </w:t>
      </w:r>
      <w:r w:rsidRPr="005B02BB">
        <w:rPr>
          <w:rFonts w:ascii="GHEA Grapalat" w:hAnsi="GHEA Grapalat" w:cs="Sylfaen"/>
          <w:szCs w:val="24"/>
          <w:lang w:val="ru-RU"/>
        </w:rPr>
        <w:t>համապատասխան</w:t>
      </w:r>
      <w:r w:rsidRPr="005B02BB">
        <w:rPr>
          <w:rFonts w:ascii="GHEA Grapalat" w:hAnsi="GHEA Grapalat" w:cs="Sylfaen"/>
          <w:szCs w:val="24"/>
        </w:rPr>
        <w:t xml:space="preserve"> </w:t>
      </w:r>
      <w:r w:rsidRPr="005B02BB">
        <w:rPr>
          <w:rFonts w:ascii="GHEA Grapalat" w:hAnsi="GHEA Grapalat" w:cs="Sylfaen"/>
          <w:szCs w:val="24"/>
          <w:lang w:val="ru-RU"/>
        </w:rPr>
        <w:t>պետական</w:t>
      </w:r>
      <w:r w:rsidRPr="005B02BB">
        <w:rPr>
          <w:rFonts w:ascii="GHEA Grapalat" w:hAnsi="GHEA Grapalat" w:cs="Sylfaen"/>
          <w:szCs w:val="24"/>
        </w:rPr>
        <w:t xml:space="preserve"> </w:t>
      </w:r>
      <w:r w:rsidRPr="005B02BB">
        <w:rPr>
          <w:rFonts w:ascii="GHEA Grapalat" w:hAnsi="GHEA Grapalat" w:cs="Sylfaen"/>
          <w:szCs w:val="24"/>
          <w:lang w:val="ru-RU"/>
        </w:rPr>
        <w:t>և</w:t>
      </w:r>
      <w:r w:rsidRPr="005B02BB">
        <w:rPr>
          <w:rFonts w:ascii="GHEA Grapalat" w:hAnsi="GHEA Grapalat" w:cs="Sylfaen"/>
          <w:szCs w:val="24"/>
        </w:rPr>
        <w:t xml:space="preserve"> </w:t>
      </w:r>
      <w:r w:rsidRPr="005B02BB">
        <w:rPr>
          <w:rFonts w:ascii="GHEA Grapalat" w:hAnsi="GHEA Grapalat" w:cs="Sylfaen"/>
          <w:szCs w:val="24"/>
          <w:lang w:val="ru-RU"/>
        </w:rPr>
        <w:t>տեղական</w:t>
      </w:r>
      <w:r w:rsidRPr="005B02BB">
        <w:rPr>
          <w:rFonts w:ascii="GHEA Grapalat" w:hAnsi="GHEA Grapalat" w:cs="Sylfaen"/>
          <w:szCs w:val="24"/>
        </w:rPr>
        <w:t xml:space="preserve"> </w:t>
      </w:r>
      <w:r w:rsidRPr="005B02BB">
        <w:rPr>
          <w:rFonts w:ascii="GHEA Grapalat" w:hAnsi="GHEA Grapalat" w:cs="Sylfaen"/>
          <w:szCs w:val="24"/>
          <w:lang w:val="ru-RU"/>
        </w:rPr>
        <w:t>ինքնակառավարման</w:t>
      </w:r>
      <w:r w:rsidRPr="005B02BB">
        <w:rPr>
          <w:rFonts w:ascii="GHEA Grapalat" w:hAnsi="GHEA Grapalat" w:cs="Sylfaen"/>
          <w:szCs w:val="24"/>
        </w:rPr>
        <w:t xml:space="preserve"> </w:t>
      </w:r>
      <w:r w:rsidRPr="005B02BB">
        <w:rPr>
          <w:rFonts w:ascii="GHEA Grapalat" w:hAnsi="GHEA Grapalat" w:cs="Sylfaen"/>
          <w:szCs w:val="24"/>
          <w:lang w:val="ru-RU"/>
        </w:rPr>
        <w:t>մարմինները</w:t>
      </w:r>
      <w:r w:rsidRPr="005B02BB">
        <w:rPr>
          <w:rFonts w:ascii="GHEA Grapalat" w:hAnsi="GHEA Grapalat" w:cs="Sylfaen"/>
          <w:szCs w:val="24"/>
        </w:rPr>
        <w:t xml:space="preserve"> </w:t>
      </w:r>
      <w:r w:rsidRPr="005B02BB">
        <w:rPr>
          <w:rFonts w:ascii="GHEA Grapalat" w:hAnsi="GHEA Grapalat" w:cs="Sylfaen"/>
          <w:szCs w:val="24"/>
          <w:lang w:val="ru-RU"/>
        </w:rPr>
        <w:t>հարցումն</w:t>
      </w:r>
      <w:r w:rsidRPr="005B02BB">
        <w:rPr>
          <w:rFonts w:ascii="GHEA Grapalat" w:hAnsi="GHEA Grapalat" w:cs="Sylfaen"/>
          <w:szCs w:val="24"/>
        </w:rPr>
        <w:t xml:space="preserve"> </w:t>
      </w:r>
      <w:r w:rsidRPr="005B02BB">
        <w:rPr>
          <w:rFonts w:ascii="GHEA Grapalat" w:hAnsi="GHEA Grapalat" w:cs="Sylfaen"/>
          <w:szCs w:val="24"/>
          <w:lang w:val="ru-RU"/>
        </w:rPr>
        <w:t>ստանալու</w:t>
      </w:r>
      <w:r w:rsidRPr="005B02BB">
        <w:rPr>
          <w:rFonts w:ascii="GHEA Grapalat" w:hAnsi="GHEA Grapalat" w:cs="Sylfaen"/>
          <w:szCs w:val="24"/>
        </w:rPr>
        <w:t xml:space="preserve"> </w:t>
      </w:r>
      <w:r w:rsidRPr="005B02BB">
        <w:rPr>
          <w:rFonts w:ascii="GHEA Grapalat" w:hAnsi="GHEA Grapalat" w:cs="Sylfaen"/>
          <w:szCs w:val="24"/>
          <w:lang w:val="ru-RU"/>
        </w:rPr>
        <w:t>օրվան</w:t>
      </w:r>
      <w:r w:rsidRPr="005B02BB">
        <w:rPr>
          <w:rFonts w:ascii="GHEA Grapalat" w:hAnsi="GHEA Grapalat" w:cs="Sylfaen"/>
          <w:szCs w:val="24"/>
        </w:rPr>
        <w:t xml:space="preserve"> </w:t>
      </w:r>
      <w:r w:rsidRPr="005B02BB">
        <w:rPr>
          <w:rFonts w:ascii="GHEA Grapalat" w:hAnsi="GHEA Grapalat" w:cs="Sylfaen"/>
          <w:szCs w:val="24"/>
          <w:lang w:val="ru-RU"/>
        </w:rPr>
        <w:t>հաջորդող</w:t>
      </w:r>
      <w:r w:rsidRPr="005B02BB">
        <w:rPr>
          <w:rFonts w:ascii="GHEA Grapalat" w:hAnsi="GHEA Grapalat" w:cs="Sylfaen"/>
          <w:szCs w:val="24"/>
        </w:rPr>
        <w:t xml:space="preserve"> </w:t>
      </w:r>
      <w:r w:rsidRPr="005B02BB">
        <w:rPr>
          <w:rFonts w:ascii="GHEA Grapalat" w:hAnsi="GHEA Grapalat" w:cs="Sylfaen"/>
          <w:szCs w:val="24"/>
          <w:lang w:val="ru-RU"/>
        </w:rPr>
        <w:t>երկու</w:t>
      </w:r>
      <w:r w:rsidRPr="005B02BB">
        <w:rPr>
          <w:rFonts w:ascii="GHEA Grapalat" w:hAnsi="GHEA Grapalat" w:cs="Sylfaen"/>
          <w:szCs w:val="24"/>
        </w:rPr>
        <w:t xml:space="preserve"> </w:t>
      </w:r>
      <w:r w:rsidRPr="005B02BB">
        <w:rPr>
          <w:rFonts w:ascii="GHEA Grapalat" w:hAnsi="GHEA Grapalat" w:cs="Sylfaen"/>
          <w:szCs w:val="24"/>
          <w:lang w:val="ru-RU"/>
        </w:rPr>
        <w:t>աշխատանքային</w:t>
      </w:r>
      <w:r w:rsidRPr="005B02BB">
        <w:rPr>
          <w:rFonts w:ascii="GHEA Grapalat" w:hAnsi="GHEA Grapalat" w:cs="Sylfaen"/>
          <w:szCs w:val="24"/>
        </w:rPr>
        <w:t xml:space="preserve"> </w:t>
      </w:r>
      <w:r w:rsidRPr="005B02BB">
        <w:rPr>
          <w:rFonts w:ascii="GHEA Grapalat" w:hAnsi="GHEA Grapalat" w:cs="Sylfaen"/>
          <w:szCs w:val="24"/>
          <w:lang w:val="ru-RU"/>
        </w:rPr>
        <w:t>օրվա</w:t>
      </w:r>
      <w:r w:rsidRPr="005B02BB">
        <w:rPr>
          <w:rFonts w:ascii="GHEA Grapalat" w:hAnsi="GHEA Grapalat" w:cs="Sylfaen"/>
          <w:szCs w:val="24"/>
        </w:rPr>
        <w:t xml:space="preserve"> </w:t>
      </w:r>
      <w:r w:rsidRPr="005B02BB">
        <w:rPr>
          <w:rFonts w:ascii="GHEA Grapalat" w:hAnsi="GHEA Grapalat" w:cs="Sylfaen"/>
          <w:szCs w:val="24"/>
          <w:lang w:val="ru-RU"/>
        </w:rPr>
        <w:t>ընթացքում</w:t>
      </w:r>
      <w:r w:rsidRPr="005B02BB">
        <w:rPr>
          <w:rFonts w:ascii="GHEA Grapalat" w:hAnsi="GHEA Grapalat" w:cs="Sylfaen"/>
          <w:szCs w:val="24"/>
        </w:rPr>
        <w:t xml:space="preserve"> </w:t>
      </w:r>
      <w:r w:rsidRPr="005B02BB">
        <w:rPr>
          <w:rFonts w:ascii="GHEA Grapalat" w:hAnsi="GHEA Grapalat" w:cs="Sylfaen"/>
          <w:szCs w:val="24"/>
          <w:lang w:val="ru-RU"/>
        </w:rPr>
        <w:t>տրամադրում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գրավոր</w:t>
      </w:r>
      <w:r w:rsidRPr="005B02BB">
        <w:rPr>
          <w:rFonts w:ascii="GHEA Grapalat" w:hAnsi="GHEA Grapalat" w:cs="Sylfaen"/>
          <w:szCs w:val="24"/>
        </w:rPr>
        <w:t xml:space="preserve"> </w:t>
      </w:r>
      <w:r w:rsidRPr="005B02BB">
        <w:rPr>
          <w:rFonts w:ascii="GHEA Grapalat" w:hAnsi="GHEA Grapalat" w:cs="Sylfaen"/>
          <w:szCs w:val="24"/>
          <w:lang w:val="ru-RU"/>
        </w:rPr>
        <w:t>եզրակացություն</w:t>
      </w:r>
      <w:r w:rsidRPr="005B02BB">
        <w:rPr>
          <w:rFonts w:ascii="GHEA Grapalat" w:hAnsi="GHEA Grapalat" w:cs="Sylfaen"/>
          <w:szCs w:val="24"/>
        </w:rPr>
        <w:t xml:space="preserve">: </w:t>
      </w:r>
      <w:r w:rsidRPr="005B02BB">
        <w:rPr>
          <w:rFonts w:ascii="GHEA Grapalat" w:hAnsi="GHEA Grapalat" w:cs="Sylfaen"/>
          <w:szCs w:val="24"/>
          <w:lang w:val="ru-RU"/>
        </w:rPr>
        <w:t>Եթե</w:t>
      </w:r>
      <w:r w:rsidRPr="005B02BB">
        <w:rPr>
          <w:rFonts w:ascii="GHEA Grapalat" w:hAnsi="GHEA Grapalat" w:cs="Sylfaen"/>
          <w:szCs w:val="24"/>
        </w:rPr>
        <w:t xml:space="preserve"> </w:t>
      </w:r>
      <w:r w:rsidRPr="005B02BB">
        <w:rPr>
          <w:rFonts w:ascii="GHEA Grapalat" w:hAnsi="GHEA Grapalat" w:cs="Sylfaen"/>
          <w:szCs w:val="24"/>
          <w:lang w:val="en-US"/>
        </w:rPr>
        <w:t>մ</w:t>
      </w:r>
      <w:r w:rsidRPr="005B02BB">
        <w:rPr>
          <w:rFonts w:ascii="GHEA Grapalat" w:hAnsi="GHEA Grapalat" w:cs="Sylfaen"/>
          <w:szCs w:val="24"/>
          <w:lang w:val="ru-RU"/>
        </w:rPr>
        <w:t>ասնակցի</w:t>
      </w:r>
      <w:r w:rsidRPr="005B02BB">
        <w:rPr>
          <w:rFonts w:ascii="GHEA Grapalat" w:hAnsi="GHEA Grapalat" w:cs="Sylfaen"/>
          <w:szCs w:val="24"/>
        </w:rPr>
        <w:t xml:space="preserve"> </w:t>
      </w:r>
      <w:r w:rsidRPr="005B02BB">
        <w:rPr>
          <w:rFonts w:ascii="GHEA Grapalat" w:hAnsi="GHEA Grapalat" w:cs="Sylfaen"/>
          <w:szCs w:val="24"/>
          <w:lang w:val="ru-RU"/>
        </w:rPr>
        <w:t>ներկայացրած</w:t>
      </w:r>
      <w:r w:rsidRPr="005B02BB">
        <w:rPr>
          <w:rFonts w:ascii="GHEA Grapalat" w:hAnsi="GHEA Grapalat" w:cs="Sylfaen"/>
          <w:szCs w:val="24"/>
        </w:rPr>
        <w:t xml:space="preserve"> </w:t>
      </w:r>
      <w:r w:rsidRPr="005B02BB">
        <w:rPr>
          <w:rFonts w:ascii="GHEA Grapalat" w:hAnsi="GHEA Grapalat" w:cs="Sylfaen"/>
          <w:szCs w:val="24"/>
          <w:lang w:val="ru-RU"/>
        </w:rPr>
        <w:t>տվյալների</w:t>
      </w:r>
      <w:r w:rsidRPr="005B02BB">
        <w:rPr>
          <w:rFonts w:ascii="GHEA Grapalat" w:hAnsi="GHEA Grapalat" w:cs="Sylfaen"/>
          <w:szCs w:val="24"/>
        </w:rPr>
        <w:t xml:space="preserve"> </w:t>
      </w:r>
      <w:r w:rsidRPr="005B02BB">
        <w:rPr>
          <w:rFonts w:ascii="GHEA Grapalat" w:hAnsi="GHEA Grapalat" w:cs="Sylfaen"/>
          <w:szCs w:val="24"/>
          <w:lang w:val="ru-RU"/>
        </w:rPr>
        <w:t>իսկության</w:t>
      </w:r>
      <w:r w:rsidRPr="005B02BB">
        <w:rPr>
          <w:rFonts w:ascii="GHEA Grapalat" w:hAnsi="GHEA Grapalat" w:cs="Sylfaen"/>
          <w:szCs w:val="24"/>
        </w:rPr>
        <w:t xml:space="preserve"> </w:t>
      </w:r>
      <w:r w:rsidRPr="005B02BB">
        <w:rPr>
          <w:rFonts w:ascii="GHEA Grapalat" w:hAnsi="GHEA Grapalat" w:cs="Sylfaen"/>
          <w:szCs w:val="24"/>
          <w:lang w:val="ru-RU"/>
        </w:rPr>
        <w:t>ստուգման</w:t>
      </w:r>
      <w:r w:rsidRPr="005B02BB">
        <w:rPr>
          <w:rFonts w:ascii="GHEA Grapalat" w:hAnsi="GHEA Grapalat" w:cs="Sylfaen"/>
          <w:szCs w:val="24"/>
        </w:rPr>
        <w:t xml:space="preserve"> </w:t>
      </w:r>
      <w:r w:rsidRPr="005B02BB">
        <w:rPr>
          <w:rFonts w:ascii="GHEA Grapalat" w:hAnsi="GHEA Grapalat" w:cs="Sylfaen"/>
          <w:szCs w:val="24"/>
          <w:lang w:val="ru-RU"/>
        </w:rPr>
        <w:t>արդյունքում</w:t>
      </w:r>
      <w:r w:rsidRPr="005B02BB">
        <w:rPr>
          <w:rFonts w:ascii="GHEA Grapalat" w:hAnsi="GHEA Grapalat" w:cs="Sylfaen"/>
          <w:szCs w:val="24"/>
        </w:rPr>
        <w:t xml:space="preserve"> </w:t>
      </w:r>
      <w:r w:rsidRPr="005B02BB">
        <w:rPr>
          <w:rFonts w:ascii="GHEA Grapalat" w:hAnsi="GHEA Grapalat" w:cs="Sylfaen"/>
          <w:szCs w:val="24"/>
          <w:lang w:val="ru-RU"/>
        </w:rPr>
        <w:t>տվյալները</w:t>
      </w:r>
      <w:r w:rsidRPr="005B02BB">
        <w:rPr>
          <w:rFonts w:ascii="GHEA Grapalat" w:hAnsi="GHEA Grapalat" w:cs="Sylfaen"/>
          <w:szCs w:val="24"/>
        </w:rPr>
        <w:t xml:space="preserve"> </w:t>
      </w:r>
      <w:r w:rsidRPr="005B02BB">
        <w:rPr>
          <w:rFonts w:ascii="GHEA Grapalat" w:hAnsi="GHEA Grapalat" w:cs="Sylfaen"/>
          <w:szCs w:val="24"/>
          <w:lang w:val="ru-RU"/>
        </w:rPr>
        <w:t>որակվում</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իրականությանը</w:t>
      </w:r>
      <w:r w:rsidRPr="005B02BB">
        <w:rPr>
          <w:rFonts w:ascii="GHEA Grapalat" w:hAnsi="GHEA Grapalat" w:cs="Sylfaen"/>
          <w:szCs w:val="24"/>
        </w:rPr>
        <w:t xml:space="preserve"> </w:t>
      </w:r>
      <w:r w:rsidRPr="005B02BB">
        <w:rPr>
          <w:rFonts w:ascii="GHEA Grapalat" w:hAnsi="GHEA Grapalat" w:cs="Sylfaen"/>
          <w:szCs w:val="24"/>
          <w:lang w:val="ru-RU"/>
        </w:rPr>
        <w:t>չհամապա</w:t>
      </w:r>
      <w:r w:rsidRPr="005B02BB">
        <w:rPr>
          <w:rFonts w:ascii="GHEA Grapalat" w:hAnsi="GHEA Grapalat" w:cs="Sylfaen"/>
          <w:szCs w:val="24"/>
        </w:rPr>
        <w:softHyphen/>
      </w:r>
      <w:r w:rsidRPr="005B02BB">
        <w:rPr>
          <w:rFonts w:ascii="GHEA Grapalat" w:hAnsi="GHEA Grapalat" w:cs="Sylfaen"/>
          <w:szCs w:val="24"/>
          <w:lang w:val="ru-RU"/>
        </w:rPr>
        <w:t>տասխանող</w:t>
      </w:r>
      <w:r w:rsidRPr="005B02BB">
        <w:rPr>
          <w:rFonts w:ascii="GHEA Grapalat" w:hAnsi="GHEA Grapalat" w:cs="Sylfaen"/>
          <w:szCs w:val="24"/>
        </w:rPr>
        <w:t xml:space="preserve">, </w:t>
      </w:r>
      <w:r w:rsidRPr="005B02BB">
        <w:rPr>
          <w:rFonts w:ascii="GHEA Grapalat" w:hAnsi="GHEA Grapalat" w:cs="Sylfaen"/>
          <w:szCs w:val="24"/>
          <w:lang w:val="ru-RU"/>
        </w:rPr>
        <w:t>ապա</w:t>
      </w:r>
      <w:r w:rsidRPr="005B02BB">
        <w:rPr>
          <w:rFonts w:ascii="GHEA Grapalat" w:hAnsi="GHEA Grapalat" w:cs="Sylfaen"/>
          <w:szCs w:val="24"/>
        </w:rPr>
        <w:t xml:space="preserve"> տվյալ մասնակցի հայտը մերժվում է:</w:t>
      </w:r>
    </w:p>
    <w:p w14:paraId="0A21A109" w14:textId="77777777" w:rsidR="005F19E6" w:rsidRPr="005B02BB" w:rsidRDefault="005F19E6" w:rsidP="005F19E6">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Pr="005B02BB">
        <w:rPr>
          <w:rFonts w:ascii="GHEA Grapalat" w:hAnsi="GHEA Grapalat" w:cs="Sylfaen"/>
          <w:szCs w:val="24"/>
          <w:lang w:val="hy-AM"/>
        </w:rPr>
        <w:t>.</w:t>
      </w:r>
      <w:r w:rsidRPr="005B02BB">
        <w:rPr>
          <w:rFonts w:ascii="GHEA Grapalat" w:hAnsi="GHEA Grapalat" w:cs="Sylfaen"/>
          <w:szCs w:val="24"/>
        </w:rPr>
        <w:t xml:space="preserve">21 </w:t>
      </w:r>
      <w:r w:rsidRPr="005B02BB">
        <w:rPr>
          <w:rFonts w:ascii="GHEA Grapalat" w:hAnsi="GHEA Grapalat" w:cs="Sylfaen"/>
          <w:szCs w:val="24"/>
          <w:lang w:val="hy-AM"/>
        </w:rPr>
        <w:t>Սույն</w:t>
      </w:r>
      <w:r w:rsidRPr="005B02BB">
        <w:rPr>
          <w:rFonts w:ascii="GHEA Grapalat" w:hAnsi="GHEA Grapalat" w:cs="Sylfaen"/>
          <w:szCs w:val="24"/>
        </w:rPr>
        <w:t xml:space="preserve"> </w:t>
      </w:r>
      <w:r w:rsidRPr="005B02BB">
        <w:rPr>
          <w:rFonts w:ascii="GHEA Grapalat" w:hAnsi="GHEA Grapalat" w:cs="Sylfaen"/>
          <w:szCs w:val="24"/>
          <w:lang w:val="hy-AM"/>
        </w:rPr>
        <w:t>հրավերի</w:t>
      </w:r>
      <w:r w:rsidRPr="005B02BB">
        <w:rPr>
          <w:rFonts w:ascii="GHEA Grapalat" w:hAnsi="GHEA Grapalat" w:cs="Sylfaen"/>
          <w:szCs w:val="24"/>
        </w:rPr>
        <w:t xml:space="preserve"> 1-</w:t>
      </w:r>
      <w:r w:rsidRPr="005B02BB">
        <w:rPr>
          <w:rFonts w:ascii="GHEA Grapalat" w:hAnsi="GHEA Grapalat" w:cs="Sylfaen"/>
          <w:szCs w:val="24"/>
          <w:lang w:val="hy-AM"/>
        </w:rPr>
        <w:t>ին</w:t>
      </w:r>
      <w:r w:rsidRPr="005B02BB">
        <w:rPr>
          <w:rFonts w:ascii="GHEA Grapalat" w:hAnsi="GHEA Grapalat" w:cs="Sylfaen"/>
          <w:szCs w:val="24"/>
        </w:rPr>
        <w:t xml:space="preserve"> </w:t>
      </w:r>
      <w:r w:rsidRPr="005B02BB">
        <w:rPr>
          <w:rFonts w:ascii="GHEA Grapalat" w:hAnsi="GHEA Grapalat" w:cs="Sylfaen"/>
          <w:szCs w:val="24"/>
          <w:lang w:val="hy-AM"/>
        </w:rPr>
        <w:t>մասի</w:t>
      </w:r>
      <w:r w:rsidRPr="005B02BB">
        <w:rPr>
          <w:rFonts w:ascii="GHEA Grapalat" w:hAnsi="GHEA Grapalat" w:cs="Sylfaen"/>
          <w:szCs w:val="24"/>
        </w:rPr>
        <w:t xml:space="preserve"> 8.20 </w:t>
      </w:r>
      <w:r w:rsidRPr="005B02BB">
        <w:rPr>
          <w:rFonts w:ascii="GHEA Grapalat" w:hAnsi="GHEA Grapalat" w:cs="Sylfaen"/>
          <w:szCs w:val="24"/>
          <w:lang w:val="hy-AM"/>
        </w:rPr>
        <w:t>կետի</w:t>
      </w:r>
      <w:r w:rsidRPr="005B02BB">
        <w:rPr>
          <w:rFonts w:ascii="GHEA Grapalat" w:hAnsi="GHEA Grapalat" w:cs="Sylfaen"/>
          <w:szCs w:val="24"/>
        </w:rPr>
        <w:t xml:space="preserve"> </w:t>
      </w:r>
      <w:r w:rsidRPr="005B02BB">
        <w:rPr>
          <w:rFonts w:ascii="GHEA Grapalat" w:hAnsi="GHEA Grapalat" w:cs="Sylfaen"/>
          <w:szCs w:val="24"/>
          <w:lang w:val="hy-AM"/>
        </w:rPr>
        <w:t>կիրառման</w:t>
      </w:r>
      <w:r w:rsidRPr="005B02BB">
        <w:rPr>
          <w:rFonts w:ascii="GHEA Grapalat" w:hAnsi="GHEA Grapalat" w:cs="Sylfaen"/>
          <w:szCs w:val="24"/>
        </w:rPr>
        <w:t xml:space="preserve"> </w:t>
      </w:r>
      <w:r w:rsidRPr="005B02BB">
        <w:rPr>
          <w:rFonts w:ascii="GHEA Grapalat" w:hAnsi="GHEA Grapalat" w:cs="Sylfaen"/>
          <w:szCs w:val="24"/>
          <w:lang w:val="hy-AM"/>
        </w:rPr>
        <w:t>նպատակով</w:t>
      </w:r>
      <w:r w:rsidRPr="005B02BB">
        <w:rPr>
          <w:rFonts w:ascii="GHEA Grapalat" w:hAnsi="GHEA Grapalat" w:cs="Sylfaen"/>
          <w:szCs w:val="24"/>
        </w:rPr>
        <w:t xml:space="preserve"> կարող է </w:t>
      </w:r>
      <w:r w:rsidRPr="005B02BB">
        <w:rPr>
          <w:rFonts w:ascii="GHEA Grapalat" w:hAnsi="GHEA Grapalat" w:cs="Sylfaen"/>
          <w:szCs w:val="24"/>
          <w:lang w:val="hy-AM"/>
        </w:rPr>
        <w:t>հրավիրվել հանձնաժողովի</w:t>
      </w:r>
      <w:r w:rsidRPr="005B02BB">
        <w:rPr>
          <w:rFonts w:ascii="GHEA Grapalat" w:hAnsi="GHEA Grapalat" w:cs="Sylfaen"/>
          <w:szCs w:val="24"/>
        </w:rPr>
        <w:t xml:space="preserve"> </w:t>
      </w:r>
      <w:r w:rsidRPr="005B02BB">
        <w:rPr>
          <w:rFonts w:ascii="GHEA Grapalat" w:hAnsi="GHEA Grapalat" w:cs="Sylfaen"/>
          <w:szCs w:val="24"/>
          <w:lang w:val="hy-AM"/>
        </w:rPr>
        <w:t>արտահերթ</w:t>
      </w:r>
      <w:r w:rsidRPr="005B02BB">
        <w:rPr>
          <w:rFonts w:ascii="GHEA Grapalat" w:hAnsi="GHEA Grapalat" w:cs="Sylfaen"/>
          <w:szCs w:val="24"/>
        </w:rPr>
        <w:t xml:space="preserve"> </w:t>
      </w:r>
      <w:r w:rsidRPr="005B02BB">
        <w:rPr>
          <w:rFonts w:ascii="GHEA Grapalat" w:hAnsi="GHEA Grapalat" w:cs="Sylfaen"/>
          <w:szCs w:val="24"/>
          <w:lang w:val="hy-AM"/>
        </w:rPr>
        <w:t>նիստ։</w:t>
      </w:r>
    </w:p>
    <w:p w14:paraId="472B877F" w14:textId="77777777" w:rsidR="005F19E6" w:rsidRPr="005B02BB" w:rsidRDefault="005F19E6" w:rsidP="005F19E6">
      <w:pPr>
        <w:pStyle w:val="norm"/>
        <w:spacing w:line="240" w:lineRule="auto"/>
        <w:ind w:firstLine="567"/>
        <w:rPr>
          <w:rFonts w:ascii="GHEA Grapalat" w:hAnsi="GHEA Grapalat" w:cs="Tahoma"/>
          <w:sz w:val="20"/>
          <w:lang w:val="hy-AM"/>
        </w:rPr>
      </w:pPr>
      <w:r w:rsidRPr="005B02BB">
        <w:rPr>
          <w:rFonts w:ascii="GHEA Grapalat" w:hAnsi="GHEA Grapalat"/>
          <w:spacing w:val="-6"/>
          <w:sz w:val="20"/>
          <w:lang w:val="hy-AM"/>
        </w:rPr>
        <w:lastRenderedPageBreak/>
        <w:t>8.</w:t>
      </w:r>
      <w:r w:rsidRPr="005B02BB">
        <w:rPr>
          <w:rFonts w:ascii="GHEA Grapalat" w:hAnsi="GHEA Grapalat"/>
          <w:spacing w:val="-6"/>
          <w:sz w:val="20"/>
          <w:lang w:val="af-ZA"/>
        </w:rPr>
        <w:t xml:space="preserve">22 </w:t>
      </w:r>
      <w:r w:rsidRPr="005B02BB">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B02BB">
        <w:rPr>
          <w:rFonts w:ascii="GHEA Grapalat" w:hAnsi="GHEA Grapalat" w:cs="Sylfaen"/>
          <w:lang w:val="hy-AM"/>
        </w:rPr>
        <w:t xml:space="preserve"> </w:t>
      </w:r>
      <w:r w:rsidRPr="005B02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BF9F9F0"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szCs w:val="24"/>
          <w:lang w:val="hy-AM"/>
        </w:rPr>
        <w:t>8.23 Անգործության</w:t>
      </w:r>
      <w:r w:rsidRPr="005B02BB">
        <w:rPr>
          <w:rFonts w:ascii="GHEA Grapalat" w:hAnsi="GHEA Grapalat" w:cs="Sylfaen"/>
          <w:szCs w:val="24"/>
        </w:rPr>
        <w:t xml:space="preserve"> </w:t>
      </w:r>
      <w:r w:rsidRPr="005B02BB">
        <w:rPr>
          <w:rFonts w:ascii="GHEA Grapalat" w:hAnsi="GHEA Grapalat" w:cs="Sylfaen"/>
          <w:szCs w:val="24"/>
          <w:lang w:val="hy-AM"/>
        </w:rPr>
        <w:t>ժամկետը</w:t>
      </w:r>
      <w:r w:rsidRPr="005B02BB">
        <w:rPr>
          <w:rFonts w:ascii="GHEA Grapalat" w:hAnsi="GHEA Grapalat" w:cs="Sylfaen"/>
          <w:szCs w:val="24"/>
        </w:rPr>
        <w:t xml:space="preserve"> </w:t>
      </w:r>
      <w:r w:rsidRPr="005B02BB">
        <w:rPr>
          <w:rFonts w:ascii="GHEA Grapalat" w:hAnsi="GHEA Grapalat" w:cs="Sylfaen"/>
          <w:szCs w:val="24"/>
          <w:lang w:val="hy-AM"/>
        </w:rPr>
        <w:t>պայմանագիր</w:t>
      </w:r>
      <w:r w:rsidRPr="005B02BB">
        <w:rPr>
          <w:rFonts w:ascii="GHEA Grapalat" w:hAnsi="GHEA Grapalat" w:cs="Sylfaen"/>
          <w:szCs w:val="24"/>
        </w:rPr>
        <w:t xml:space="preserve"> </w:t>
      </w:r>
      <w:r w:rsidRPr="005B02BB">
        <w:rPr>
          <w:rFonts w:ascii="GHEA Grapalat" w:hAnsi="GHEA Grapalat" w:cs="Sylfaen"/>
          <w:szCs w:val="24"/>
          <w:lang w:val="hy-AM"/>
        </w:rPr>
        <w:t>կնքելու</w:t>
      </w:r>
      <w:r w:rsidRPr="005B02BB">
        <w:rPr>
          <w:rFonts w:ascii="GHEA Grapalat" w:hAnsi="GHEA Grapalat" w:cs="Sylfaen"/>
          <w:szCs w:val="24"/>
        </w:rPr>
        <w:t xml:space="preserve"> </w:t>
      </w:r>
      <w:r w:rsidRPr="005B02BB">
        <w:rPr>
          <w:rFonts w:ascii="GHEA Grapalat" w:hAnsi="GHEA Grapalat" w:cs="Sylfaen"/>
          <w:szCs w:val="24"/>
          <w:lang w:val="hy-AM"/>
        </w:rPr>
        <w:t>մասին</w:t>
      </w:r>
      <w:r w:rsidRPr="005B02BB">
        <w:rPr>
          <w:rFonts w:ascii="GHEA Grapalat" w:hAnsi="GHEA Grapalat" w:cs="Sylfaen"/>
          <w:szCs w:val="24"/>
        </w:rPr>
        <w:t xml:space="preserve"> </w:t>
      </w:r>
      <w:r w:rsidRPr="005B02BB">
        <w:rPr>
          <w:rFonts w:ascii="GHEA Grapalat" w:hAnsi="GHEA Grapalat" w:cs="Sylfaen"/>
          <w:szCs w:val="24"/>
          <w:lang w:val="hy-AM"/>
        </w:rPr>
        <w:t>որոշման</w:t>
      </w:r>
      <w:r w:rsidRPr="005B02BB">
        <w:rPr>
          <w:rFonts w:ascii="GHEA Grapalat" w:hAnsi="GHEA Grapalat" w:cs="Sylfaen"/>
          <w:szCs w:val="24"/>
        </w:rPr>
        <w:t xml:space="preserve"> </w:t>
      </w:r>
      <w:r w:rsidRPr="005B02BB">
        <w:rPr>
          <w:rFonts w:ascii="GHEA Grapalat" w:hAnsi="GHEA Grapalat" w:cs="Sylfaen"/>
          <w:szCs w:val="24"/>
          <w:lang w:val="hy-AM"/>
        </w:rPr>
        <w:t>հայտարարության</w:t>
      </w:r>
      <w:r w:rsidRPr="005B02BB">
        <w:rPr>
          <w:rFonts w:ascii="GHEA Grapalat" w:hAnsi="GHEA Grapalat" w:cs="Sylfaen"/>
          <w:szCs w:val="24"/>
        </w:rPr>
        <w:t xml:space="preserve"> </w:t>
      </w:r>
      <w:r w:rsidRPr="005B02BB">
        <w:rPr>
          <w:rFonts w:ascii="GHEA Grapalat" w:hAnsi="GHEA Grapalat" w:cs="Sylfaen"/>
          <w:szCs w:val="24"/>
          <w:lang w:val="hy-AM"/>
        </w:rPr>
        <w:t>հրապարակման</w:t>
      </w:r>
      <w:r w:rsidRPr="005B02BB">
        <w:rPr>
          <w:rFonts w:ascii="GHEA Grapalat" w:hAnsi="GHEA Grapalat" w:cs="Sylfaen"/>
          <w:szCs w:val="24"/>
        </w:rPr>
        <w:t xml:space="preserve"> </w:t>
      </w:r>
      <w:r w:rsidRPr="005B02BB">
        <w:rPr>
          <w:rFonts w:ascii="GHEA Grapalat" w:hAnsi="GHEA Grapalat" w:cs="Sylfaen"/>
          <w:szCs w:val="24"/>
          <w:lang w:val="hy-AM"/>
        </w:rPr>
        <w:t>օրվան</w:t>
      </w:r>
      <w:r w:rsidRPr="005B02BB">
        <w:rPr>
          <w:rFonts w:ascii="GHEA Grapalat" w:hAnsi="GHEA Grapalat" w:cs="Sylfaen"/>
          <w:szCs w:val="24"/>
        </w:rPr>
        <w:t xml:space="preserve"> </w:t>
      </w:r>
      <w:r w:rsidRPr="005B02BB">
        <w:rPr>
          <w:rFonts w:ascii="GHEA Grapalat" w:hAnsi="GHEA Grapalat" w:cs="Sylfaen"/>
          <w:szCs w:val="24"/>
          <w:lang w:val="hy-AM"/>
        </w:rPr>
        <w:t>հաջորդող</w:t>
      </w:r>
      <w:r w:rsidRPr="005B02BB">
        <w:rPr>
          <w:rFonts w:ascii="GHEA Grapalat" w:hAnsi="GHEA Grapalat" w:cs="Sylfaen"/>
          <w:szCs w:val="24"/>
        </w:rPr>
        <w:t xml:space="preserve"> </w:t>
      </w:r>
      <w:r w:rsidRPr="005B02BB">
        <w:rPr>
          <w:rFonts w:ascii="GHEA Grapalat" w:hAnsi="GHEA Grapalat" w:cs="Sylfaen"/>
          <w:szCs w:val="24"/>
          <w:lang w:val="hy-AM"/>
        </w:rPr>
        <w:t>օրվա</w:t>
      </w:r>
      <w:r w:rsidRPr="005B02BB">
        <w:rPr>
          <w:rFonts w:ascii="GHEA Grapalat" w:hAnsi="GHEA Grapalat" w:cs="Sylfaen"/>
          <w:szCs w:val="24"/>
        </w:rPr>
        <w:t xml:space="preserve"> </w:t>
      </w:r>
      <w:r w:rsidRPr="005B02BB">
        <w:rPr>
          <w:rFonts w:ascii="GHEA Grapalat" w:hAnsi="GHEA Grapalat" w:cs="Sylfaen"/>
          <w:szCs w:val="24"/>
          <w:lang w:val="hy-AM"/>
        </w:rPr>
        <w:t>և</w:t>
      </w:r>
      <w:r w:rsidRPr="005B02BB">
        <w:rPr>
          <w:rFonts w:ascii="GHEA Grapalat" w:hAnsi="GHEA Grapalat" w:cs="Sylfaen"/>
          <w:szCs w:val="24"/>
        </w:rPr>
        <w:t xml:space="preserve"> պ</w:t>
      </w:r>
      <w:r w:rsidRPr="005B02BB">
        <w:rPr>
          <w:rFonts w:ascii="GHEA Grapalat" w:hAnsi="GHEA Grapalat" w:cs="Sylfaen"/>
          <w:szCs w:val="24"/>
          <w:lang w:val="hy-AM"/>
        </w:rPr>
        <w:t>ատվիրատուի</w:t>
      </w:r>
      <w:r w:rsidRPr="005B02BB">
        <w:rPr>
          <w:rFonts w:ascii="GHEA Grapalat" w:hAnsi="GHEA Grapalat" w:cs="Sylfaen"/>
          <w:szCs w:val="24"/>
        </w:rPr>
        <w:t xml:space="preserve"> </w:t>
      </w:r>
      <w:r w:rsidRPr="005B02BB">
        <w:rPr>
          <w:rFonts w:ascii="GHEA Grapalat" w:hAnsi="GHEA Grapalat" w:cs="Sylfaen"/>
          <w:szCs w:val="24"/>
          <w:lang w:val="hy-AM"/>
        </w:rPr>
        <w:t>կողմից</w:t>
      </w:r>
      <w:r w:rsidRPr="005B02BB">
        <w:rPr>
          <w:rFonts w:ascii="GHEA Grapalat" w:hAnsi="GHEA Grapalat" w:cs="Sylfaen"/>
          <w:szCs w:val="24"/>
        </w:rPr>
        <w:t xml:space="preserve"> </w:t>
      </w:r>
      <w:r w:rsidRPr="005B02BB">
        <w:rPr>
          <w:rFonts w:ascii="GHEA Grapalat" w:hAnsi="GHEA Grapalat" w:cs="Sylfaen"/>
          <w:szCs w:val="24"/>
          <w:lang w:val="hy-AM"/>
        </w:rPr>
        <w:t>պայմանագիրը</w:t>
      </w:r>
      <w:r w:rsidRPr="005B02BB">
        <w:rPr>
          <w:rFonts w:ascii="GHEA Grapalat" w:hAnsi="GHEA Grapalat" w:cs="Sylfaen"/>
          <w:szCs w:val="24"/>
        </w:rPr>
        <w:t xml:space="preserve"> </w:t>
      </w:r>
      <w:r w:rsidRPr="005B02BB">
        <w:rPr>
          <w:rFonts w:ascii="GHEA Grapalat" w:hAnsi="GHEA Grapalat" w:cs="Sylfaen"/>
          <w:szCs w:val="24"/>
          <w:lang w:val="hy-AM"/>
        </w:rPr>
        <w:t>կնքելու</w:t>
      </w:r>
      <w:r w:rsidRPr="005B02BB">
        <w:rPr>
          <w:rFonts w:ascii="GHEA Grapalat" w:hAnsi="GHEA Grapalat" w:cs="Sylfaen"/>
          <w:szCs w:val="24"/>
        </w:rPr>
        <w:t xml:space="preserve"> </w:t>
      </w:r>
      <w:r w:rsidRPr="005B02BB">
        <w:rPr>
          <w:rFonts w:ascii="GHEA Grapalat" w:hAnsi="GHEA Grapalat" w:cs="Sylfaen"/>
          <w:szCs w:val="24"/>
          <w:lang w:val="hy-AM"/>
        </w:rPr>
        <w:t>իրավասության</w:t>
      </w:r>
      <w:r w:rsidRPr="005B02BB">
        <w:rPr>
          <w:rFonts w:ascii="GHEA Grapalat" w:hAnsi="GHEA Grapalat" w:cs="Sylfaen"/>
          <w:szCs w:val="24"/>
        </w:rPr>
        <w:t xml:space="preserve"> </w:t>
      </w:r>
      <w:r w:rsidRPr="005B02BB">
        <w:rPr>
          <w:rFonts w:ascii="GHEA Grapalat" w:hAnsi="GHEA Grapalat" w:cs="Sylfaen"/>
          <w:szCs w:val="24"/>
          <w:lang w:val="hy-AM"/>
        </w:rPr>
        <w:t>առաջացման</w:t>
      </w:r>
      <w:r w:rsidRPr="005B02BB">
        <w:rPr>
          <w:rFonts w:ascii="GHEA Grapalat" w:hAnsi="GHEA Grapalat" w:cs="Sylfaen"/>
          <w:szCs w:val="24"/>
        </w:rPr>
        <w:t xml:space="preserve"> </w:t>
      </w:r>
      <w:r w:rsidRPr="005B02BB">
        <w:rPr>
          <w:rFonts w:ascii="GHEA Grapalat" w:hAnsi="GHEA Grapalat" w:cs="Sylfaen"/>
          <w:szCs w:val="24"/>
          <w:lang w:val="hy-AM"/>
        </w:rPr>
        <w:t>օրվա</w:t>
      </w:r>
      <w:r w:rsidRPr="005B02BB">
        <w:rPr>
          <w:rFonts w:ascii="GHEA Grapalat" w:hAnsi="GHEA Grapalat" w:cs="Sylfaen"/>
          <w:szCs w:val="24"/>
        </w:rPr>
        <w:t xml:space="preserve"> </w:t>
      </w:r>
      <w:r w:rsidRPr="005B02BB">
        <w:rPr>
          <w:rFonts w:ascii="GHEA Grapalat" w:hAnsi="GHEA Grapalat" w:cs="Sylfaen"/>
          <w:szCs w:val="24"/>
          <w:lang w:val="hy-AM"/>
        </w:rPr>
        <w:t>միջև</w:t>
      </w:r>
      <w:r w:rsidRPr="005B02BB">
        <w:rPr>
          <w:rFonts w:ascii="GHEA Grapalat" w:hAnsi="GHEA Grapalat" w:cs="Sylfaen"/>
          <w:szCs w:val="24"/>
        </w:rPr>
        <w:t xml:space="preserve"> </w:t>
      </w:r>
      <w:r w:rsidRPr="005B02BB">
        <w:rPr>
          <w:rFonts w:ascii="GHEA Grapalat" w:hAnsi="GHEA Grapalat" w:cs="Sylfaen"/>
          <w:szCs w:val="24"/>
          <w:lang w:val="hy-AM"/>
        </w:rPr>
        <w:t>ընկած</w:t>
      </w:r>
      <w:r w:rsidRPr="005B02BB">
        <w:rPr>
          <w:rFonts w:ascii="GHEA Grapalat" w:hAnsi="GHEA Grapalat" w:cs="Sylfaen"/>
          <w:szCs w:val="24"/>
        </w:rPr>
        <w:t xml:space="preserve"> </w:t>
      </w:r>
      <w:r w:rsidRPr="005B02BB">
        <w:rPr>
          <w:rFonts w:ascii="GHEA Grapalat" w:hAnsi="GHEA Grapalat" w:cs="Sylfaen"/>
          <w:szCs w:val="24"/>
          <w:lang w:val="hy-AM"/>
        </w:rPr>
        <w:t>ժամանակահատվածն</w:t>
      </w:r>
      <w:r w:rsidRPr="005B02BB">
        <w:rPr>
          <w:rFonts w:ascii="GHEA Grapalat" w:hAnsi="GHEA Grapalat" w:cs="Sylfaen"/>
          <w:szCs w:val="24"/>
        </w:rPr>
        <w:t xml:space="preserve"> </w:t>
      </w:r>
      <w:r w:rsidRPr="005B02BB">
        <w:rPr>
          <w:rFonts w:ascii="GHEA Grapalat" w:hAnsi="GHEA Grapalat" w:cs="Sylfaen"/>
          <w:szCs w:val="24"/>
          <w:lang w:val="hy-AM"/>
        </w:rPr>
        <w:t>է։</w:t>
      </w:r>
      <w:r w:rsidRPr="005B02BB">
        <w:rPr>
          <w:rFonts w:ascii="GHEA Grapalat" w:hAnsi="GHEA Grapalat" w:cs="Sylfaen"/>
          <w:lang w:val="es-ES"/>
        </w:rPr>
        <w:t xml:space="preserve"> </w:t>
      </w:r>
    </w:p>
    <w:p w14:paraId="6FF64E1E" w14:textId="77777777" w:rsidR="005F19E6" w:rsidRPr="005B02BB" w:rsidRDefault="005F19E6" w:rsidP="005F19E6">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571FBE52" w14:textId="77777777" w:rsidR="005F19E6" w:rsidRPr="005B02BB" w:rsidRDefault="005F19E6" w:rsidP="005F19E6">
      <w:pPr>
        <w:ind w:firstLine="567"/>
        <w:jc w:val="both"/>
        <w:rPr>
          <w:rFonts w:ascii="GHEA Grapalat" w:hAnsi="GHEA Grapalat" w:cs="Arial"/>
          <w:sz w:val="20"/>
          <w:szCs w:val="20"/>
          <w:lang w:val="hy-AM"/>
        </w:rPr>
      </w:pPr>
      <w:r w:rsidRPr="005B02BB">
        <w:rPr>
          <w:rFonts w:ascii="GHEA Grapalat" w:hAnsi="GHEA Grapalat" w:cs="Sylfaen"/>
          <w:sz w:val="20"/>
          <w:szCs w:val="20"/>
          <w:lang w:val="hy-AM"/>
        </w:rPr>
        <w:t>-</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եթե</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միայն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մեկ</w:t>
      </w:r>
      <w:r w:rsidRPr="005B02BB">
        <w:rPr>
          <w:rFonts w:ascii="GHEA Grapalat" w:hAnsi="GHEA Grapalat" w:cs="Arial"/>
          <w:sz w:val="20"/>
          <w:szCs w:val="20"/>
          <w:lang w:val="es-ES"/>
        </w:rPr>
        <w:t xml:space="preserve"> մ</w:t>
      </w:r>
      <w:r w:rsidRPr="005B02BB">
        <w:rPr>
          <w:rFonts w:ascii="GHEA Grapalat" w:hAnsi="GHEA Grapalat" w:cs="Sylfaen"/>
          <w:sz w:val="20"/>
          <w:szCs w:val="20"/>
          <w:lang w:val="es-ES"/>
        </w:rPr>
        <w:t>ասնակից է հայտ ներկայացրել</w:t>
      </w:r>
      <w:r w:rsidRPr="005B02BB">
        <w:rPr>
          <w:rFonts w:ascii="GHEA Grapalat" w:hAnsi="GHEA Grapalat"/>
          <w:i/>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որի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հետ</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կնքվում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պայմանագիր</w:t>
      </w:r>
      <w:r w:rsidRPr="005B02BB">
        <w:rPr>
          <w:rFonts w:ascii="GHEA Grapalat" w:hAnsi="GHEA Grapalat" w:cs="Arial"/>
          <w:sz w:val="20"/>
          <w:szCs w:val="20"/>
          <w:lang w:val="hy-AM"/>
        </w:rPr>
        <w:t>,</w:t>
      </w:r>
    </w:p>
    <w:p w14:paraId="77D53F81" w14:textId="77777777" w:rsidR="005F19E6" w:rsidRPr="005B02BB" w:rsidRDefault="005F19E6" w:rsidP="005F19E6">
      <w:pPr>
        <w:ind w:firstLine="567"/>
        <w:jc w:val="both"/>
        <w:rPr>
          <w:rFonts w:ascii="GHEA Grapalat" w:hAnsi="GHEA Grapalat" w:cs="Sylfaen"/>
          <w:sz w:val="20"/>
          <w:szCs w:val="20"/>
          <w:lang w:val="es-ES"/>
        </w:rPr>
      </w:pPr>
      <w:r w:rsidRPr="005B02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AF23166"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lang w:val="hy-AM"/>
        </w:rPr>
        <w:t>Պատվիրատուն</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es-ES"/>
        </w:rPr>
        <w:t xml:space="preserve"> </w:t>
      </w:r>
      <w:r w:rsidRPr="005B02BB">
        <w:rPr>
          <w:rFonts w:ascii="GHEA Grapalat" w:hAnsi="GHEA Grapalat" w:cs="Sylfaen"/>
          <w:sz w:val="20"/>
          <w:lang w:val="hy-AM"/>
        </w:rPr>
        <w:t>կնքում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եթե</w:t>
      </w:r>
      <w:r w:rsidRPr="005B02BB">
        <w:rPr>
          <w:rFonts w:ascii="GHEA Grapalat" w:hAnsi="GHEA Grapalat" w:cs="Sylfaen"/>
          <w:sz w:val="20"/>
          <w:lang w:val="es-ES"/>
        </w:rPr>
        <w:t xml:space="preserve"> </w:t>
      </w:r>
      <w:r w:rsidRPr="005B02BB">
        <w:rPr>
          <w:rFonts w:ascii="GHEA Grapalat" w:hAnsi="GHEA Grapalat" w:cs="Sylfaen"/>
          <w:sz w:val="20"/>
          <w:lang w:val="hy-AM"/>
        </w:rPr>
        <w:t>սույն</w:t>
      </w:r>
      <w:r w:rsidRPr="005B02BB">
        <w:rPr>
          <w:rFonts w:ascii="GHEA Grapalat" w:hAnsi="GHEA Grapalat" w:cs="Sylfaen"/>
          <w:sz w:val="20"/>
          <w:lang w:val="es-ES"/>
        </w:rPr>
        <w:t xml:space="preserve"> </w:t>
      </w:r>
      <w:r w:rsidRPr="005B02BB">
        <w:rPr>
          <w:rFonts w:ascii="GHEA Grapalat" w:hAnsi="GHEA Grapalat" w:cs="Sylfaen"/>
          <w:sz w:val="20"/>
          <w:lang w:val="hy-AM"/>
        </w:rPr>
        <w:t>կետով</w:t>
      </w:r>
      <w:r w:rsidRPr="005B02BB">
        <w:rPr>
          <w:rFonts w:ascii="GHEA Grapalat" w:hAnsi="GHEA Grapalat" w:cs="Sylfaen"/>
          <w:sz w:val="20"/>
          <w:lang w:val="es-ES"/>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es-ES"/>
        </w:rPr>
        <w:t xml:space="preserve"> </w:t>
      </w:r>
      <w:r w:rsidRPr="005B02BB">
        <w:rPr>
          <w:rFonts w:ascii="GHEA Grapalat" w:hAnsi="GHEA Grapalat" w:cs="Sylfaen"/>
          <w:sz w:val="20"/>
          <w:lang w:val="hy-AM"/>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hy-AM"/>
        </w:rPr>
        <w:t>ժամկետում</w:t>
      </w:r>
      <w:r w:rsidRPr="005B02BB">
        <w:rPr>
          <w:rFonts w:ascii="GHEA Grapalat" w:hAnsi="GHEA Grapalat" w:cs="Sylfaen"/>
          <w:sz w:val="20"/>
          <w:lang w:val="es-ES"/>
        </w:rPr>
        <w:t xml:space="preserve"> </w:t>
      </w:r>
      <w:r w:rsidRPr="005B02BB">
        <w:rPr>
          <w:rFonts w:ascii="GHEA Grapalat" w:hAnsi="GHEA Grapalat" w:cs="Sylfaen"/>
          <w:sz w:val="20"/>
          <w:lang w:val="hy-AM"/>
        </w:rPr>
        <w:t>որևէ</w:t>
      </w:r>
      <w:r w:rsidRPr="005B02BB">
        <w:rPr>
          <w:rFonts w:ascii="GHEA Grapalat" w:hAnsi="GHEA Grapalat" w:cs="Sylfaen"/>
          <w:sz w:val="20"/>
          <w:lang w:val="es-ES"/>
        </w:rPr>
        <w:t xml:space="preserve"> մ</w:t>
      </w:r>
      <w:r w:rsidRPr="005B02BB">
        <w:rPr>
          <w:rFonts w:ascii="GHEA Grapalat" w:hAnsi="GHEA Grapalat" w:cs="Sylfaen"/>
          <w:sz w:val="20"/>
          <w:lang w:val="hy-AM"/>
        </w:rPr>
        <w:t>ասնակից</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բողոքարկում</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hy-AM"/>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մասին</w:t>
      </w:r>
      <w:r w:rsidRPr="005B02BB">
        <w:rPr>
          <w:rFonts w:ascii="GHEA Grapalat" w:hAnsi="GHEA Grapalat" w:cs="Sylfaen"/>
          <w:sz w:val="20"/>
          <w:lang w:val="es-ES"/>
        </w:rPr>
        <w:t xml:space="preserve"> </w:t>
      </w:r>
      <w:r w:rsidRPr="005B02BB">
        <w:rPr>
          <w:rFonts w:ascii="GHEA Grapalat" w:hAnsi="GHEA Grapalat" w:cs="Sylfaen"/>
          <w:sz w:val="20"/>
          <w:lang w:val="hy-AM"/>
        </w:rPr>
        <w:t>որոշումը։</w:t>
      </w:r>
      <w:r w:rsidRPr="005B02BB">
        <w:rPr>
          <w:rFonts w:ascii="GHEA Grapalat" w:hAnsi="GHEA Grapalat" w:cs="Sylfaen"/>
          <w:sz w:val="20"/>
          <w:lang w:val="es-ES"/>
        </w:rPr>
        <w:t xml:space="preserve"> </w:t>
      </w:r>
      <w:r w:rsidRPr="005B02BB">
        <w:rPr>
          <w:rFonts w:ascii="GHEA Grapalat" w:hAnsi="GHEA Grapalat" w:cs="Sylfaen"/>
          <w:sz w:val="20"/>
          <w:lang w:val="ru-RU"/>
        </w:rPr>
        <w:t>Մինչև</w:t>
      </w:r>
      <w:r w:rsidRPr="005B02BB">
        <w:rPr>
          <w:rFonts w:ascii="GHEA Grapalat" w:hAnsi="GHEA Grapalat" w:cs="Sylfaen"/>
          <w:sz w:val="20"/>
          <w:lang w:val="es-ES"/>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ru-RU"/>
        </w:rPr>
        <w:t>ժամկետը</w:t>
      </w:r>
      <w:r w:rsidRPr="005B02BB">
        <w:rPr>
          <w:rFonts w:ascii="GHEA Grapalat" w:hAnsi="GHEA Grapalat" w:cs="Sylfaen"/>
          <w:sz w:val="20"/>
          <w:lang w:val="es-ES"/>
        </w:rPr>
        <w:t xml:space="preserve"> </w:t>
      </w:r>
      <w:r w:rsidRPr="005B02BB">
        <w:rPr>
          <w:rFonts w:ascii="GHEA Grapalat" w:hAnsi="GHEA Grapalat" w:cs="Sylfaen"/>
          <w:sz w:val="20"/>
          <w:lang w:val="ru-RU"/>
        </w:rPr>
        <w:t>լրանալը</w:t>
      </w:r>
      <w:r w:rsidRPr="005B02BB">
        <w:rPr>
          <w:rFonts w:ascii="GHEA Grapalat" w:hAnsi="GHEA Grapalat" w:cs="Sylfaen"/>
          <w:sz w:val="20"/>
          <w:lang w:val="es-ES"/>
        </w:rPr>
        <w:t xml:space="preserve"> </w:t>
      </w:r>
      <w:r w:rsidRPr="005B02BB">
        <w:rPr>
          <w:rFonts w:ascii="GHEA Grapalat" w:hAnsi="GHEA Grapalat" w:cs="Sylfaen"/>
          <w:sz w:val="20"/>
          <w:lang w:val="ru-RU"/>
        </w:rPr>
        <w:t>կամ</w:t>
      </w:r>
      <w:r w:rsidRPr="005B02BB">
        <w:rPr>
          <w:rFonts w:ascii="GHEA Grapalat" w:hAnsi="GHEA Grapalat" w:cs="Sylfaen"/>
          <w:sz w:val="20"/>
          <w:lang w:val="es-ES"/>
        </w:rPr>
        <w:t xml:space="preserve"> </w:t>
      </w:r>
      <w:r w:rsidRPr="005B02BB">
        <w:rPr>
          <w:rFonts w:ascii="GHEA Grapalat" w:hAnsi="GHEA Grapalat" w:cs="Sylfaen"/>
          <w:sz w:val="20"/>
          <w:lang w:val="ru-RU"/>
        </w:rPr>
        <w:t>առանց</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ru-RU"/>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 xml:space="preserve"> կամ գնման ընթացակարգը չկայացած հայտարարելու </w:t>
      </w:r>
      <w:r w:rsidRPr="005B02BB">
        <w:rPr>
          <w:rFonts w:ascii="GHEA Grapalat" w:hAnsi="GHEA Grapalat" w:cs="Sylfaen"/>
          <w:sz w:val="20"/>
          <w:lang w:val="ru-RU"/>
        </w:rPr>
        <w:t>մասին</w:t>
      </w:r>
      <w:r w:rsidRPr="005B02BB">
        <w:rPr>
          <w:rFonts w:ascii="GHEA Grapalat" w:hAnsi="GHEA Grapalat" w:cs="Sylfaen"/>
          <w:sz w:val="20"/>
          <w:lang w:val="es-ES"/>
        </w:rPr>
        <w:t xml:space="preserve"> </w:t>
      </w:r>
      <w:r w:rsidRPr="005B02BB">
        <w:rPr>
          <w:rFonts w:ascii="GHEA Grapalat" w:hAnsi="GHEA Grapalat" w:cs="Sylfaen"/>
          <w:sz w:val="20"/>
          <w:lang w:val="ru-RU"/>
        </w:rPr>
        <w:t>հայտարարության</w:t>
      </w:r>
      <w:r w:rsidRPr="005B02BB">
        <w:rPr>
          <w:rFonts w:ascii="GHEA Grapalat" w:hAnsi="GHEA Grapalat" w:cs="Sylfaen"/>
          <w:sz w:val="20"/>
          <w:lang w:val="es-ES"/>
        </w:rPr>
        <w:t xml:space="preserve"> </w:t>
      </w:r>
      <w:r w:rsidRPr="005B02BB">
        <w:rPr>
          <w:rFonts w:ascii="GHEA Grapalat" w:hAnsi="GHEA Grapalat" w:cs="Sylfaen"/>
          <w:sz w:val="20"/>
          <w:lang w:val="ru-RU"/>
        </w:rPr>
        <w:t>հրապարակման</w:t>
      </w:r>
      <w:r w:rsidRPr="005B02BB">
        <w:rPr>
          <w:rFonts w:ascii="GHEA Grapalat" w:hAnsi="GHEA Grapalat" w:cs="Sylfaen"/>
          <w:sz w:val="20"/>
          <w:lang w:val="es-ES"/>
        </w:rPr>
        <w:t xml:space="preserve"> </w:t>
      </w:r>
      <w:r w:rsidRPr="005B02BB">
        <w:rPr>
          <w:rFonts w:ascii="GHEA Grapalat" w:hAnsi="GHEA Grapalat" w:cs="Sylfaen"/>
          <w:sz w:val="20"/>
          <w:lang w:val="ru-RU"/>
        </w:rPr>
        <w:t>կնք</w:t>
      </w:r>
      <w:r w:rsidRPr="005B02BB">
        <w:rPr>
          <w:rFonts w:ascii="GHEA Grapalat" w:hAnsi="GHEA Grapalat" w:cs="Sylfaen"/>
          <w:sz w:val="20"/>
        </w:rPr>
        <w:t>վ</w:t>
      </w:r>
      <w:r w:rsidRPr="005B02BB">
        <w:rPr>
          <w:rFonts w:ascii="GHEA Grapalat" w:hAnsi="GHEA Grapalat" w:cs="Sylfaen"/>
          <w:sz w:val="20"/>
          <w:lang w:val="ru-RU"/>
        </w:rPr>
        <w:t>ած</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պայմանագիրն</w:t>
      </w:r>
      <w:r w:rsidRPr="005B02BB">
        <w:rPr>
          <w:rFonts w:ascii="GHEA Grapalat" w:hAnsi="GHEA Grapalat" w:cs="Sylfaen"/>
          <w:sz w:val="20"/>
          <w:lang w:val="es-ES"/>
        </w:rPr>
        <w:t xml:space="preserve"> </w:t>
      </w:r>
      <w:r w:rsidRPr="005B02BB">
        <w:rPr>
          <w:rFonts w:ascii="GHEA Grapalat" w:hAnsi="GHEA Grapalat" w:cs="Sylfaen"/>
          <w:sz w:val="20"/>
          <w:lang w:val="ru-RU"/>
        </w:rPr>
        <w:t>առ</w:t>
      </w:r>
      <w:r w:rsidRPr="005B02BB">
        <w:rPr>
          <w:rFonts w:ascii="GHEA Grapalat" w:hAnsi="GHEA Grapalat" w:cs="Sylfaen"/>
          <w:sz w:val="20"/>
          <w:lang w:val="es-ES"/>
        </w:rPr>
        <w:t xml:space="preserve"> </w:t>
      </w:r>
      <w:r w:rsidRPr="005B02BB">
        <w:rPr>
          <w:rFonts w:ascii="GHEA Grapalat" w:hAnsi="GHEA Grapalat" w:cs="Sylfaen"/>
          <w:sz w:val="20"/>
          <w:lang w:val="ru-RU"/>
        </w:rPr>
        <w:t>ոչինչ</w:t>
      </w:r>
      <w:r w:rsidRPr="005B02BB">
        <w:rPr>
          <w:rFonts w:ascii="GHEA Grapalat" w:hAnsi="GHEA Grapalat" w:cs="Sylfaen"/>
          <w:sz w:val="20"/>
          <w:lang w:val="es-ES"/>
        </w:rPr>
        <w:t xml:space="preserve"> </w:t>
      </w:r>
      <w:r w:rsidRPr="005B02BB">
        <w:rPr>
          <w:rFonts w:ascii="GHEA Grapalat" w:hAnsi="GHEA Grapalat" w:cs="Sylfaen"/>
          <w:sz w:val="20"/>
          <w:lang w:val="ru-RU"/>
        </w:rPr>
        <w:t>է։</w:t>
      </w:r>
    </w:p>
    <w:p w14:paraId="485DE182" w14:textId="77777777" w:rsidR="005F19E6" w:rsidRPr="005B02BB" w:rsidRDefault="005F19E6" w:rsidP="005F19E6">
      <w:pPr>
        <w:pStyle w:val="BodyTextIndent2"/>
        <w:spacing w:line="240" w:lineRule="auto"/>
        <w:ind w:firstLine="567"/>
        <w:rPr>
          <w:rFonts w:ascii="GHEA Grapalat" w:hAnsi="GHEA Grapalat" w:cs="Sylfaen"/>
          <w:szCs w:val="24"/>
          <w:lang w:val="es-ES"/>
        </w:rPr>
      </w:pPr>
    </w:p>
    <w:p w14:paraId="54A10EB1" w14:textId="77777777" w:rsidR="005F19E6" w:rsidRPr="005B02BB" w:rsidRDefault="005F19E6" w:rsidP="005F19E6">
      <w:pPr>
        <w:ind w:firstLine="567"/>
        <w:jc w:val="center"/>
        <w:rPr>
          <w:rFonts w:ascii="GHEA Grapalat" w:hAnsi="GHEA Grapalat"/>
          <w:b/>
          <w:sz w:val="20"/>
          <w:lang w:val="es-ES"/>
        </w:rPr>
      </w:pPr>
    </w:p>
    <w:p w14:paraId="41BD8DAB" w14:textId="77777777" w:rsidR="005F19E6" w:rsidRPr="005B02BB" w:rsidRDefault="005F19E6" w:rsidP="005F19E6">
      <w:pPr>
        <w:jc w:val="center"/>
        <w:rPr>
          <w:rFonts w:ascii="GHEA Grapalat" w:hAnsi="GHEA Grapalat" w:cs="Arial"/>
          <w:b/>
          <w:iCs/>
          <w:sz w:val="20"/>
          <w:lang w:val="af-ZA"/>
        </w:rPr>
      </w:pPr>
      <w:r w:rsidRPr="005B02BB">
        <w:rPr>
          <w:rFonts w:ascii="GHEA Grapalat" w:hAnsi="GHEA Grapalat"/>
          <w:b/>
          <w:iCs/>
          <w:sz w:val="20"/>
          <w:lang w:val="es-ES"/>
        </w:rPr>
        <w:t>9</w:t>
      </w:r>
      <w:r w:rsidRPr="005B02BB">
        <w:rPr>
          <w:rFonts w:ascii="GHEA Grapalat" w:hAnsi="GHEA Grapalat"/>
          <w:b/>
          <w:iCs/>
          <w:sz w:val="20"/>
          <w:lang w:val="af-ZA"/>
        </w:rPr>
        <w:t xml:space="preserve">. </w:t>
      </w:r>
      <w:r w:rsidRPr="005B02BB">
        <w:rPr>
          <w:rFonts w:ascii="GHEA Grapalat" w:hAnsi="GHEA Grapalat" w:cs="Sylfaen"/>
          <w:b/>
          <w:iCs/>
          <w:sz w:val="20"/>
          <w:lang w:val="af-ZA"/>
        </w:rPr>
        <w:t>ՊԱՅՄԱՆԱԳՐԻ</w:t>
      </w:r>
      <w:r w:rsidRPr="005B02BB">
        <w:rPr>
          <w:rFonts w:ascii="GHEA Grapalat" w:hAnsi="GHEA Grapalat" w:cs="Arial"/>
          <w:b/>
          <w:iCs/>
          <w:sz w:val="20"/>
          <w:lang w:val="af-ZA"/>
        </w:rPr>
        <w:t xml:space="preserve"> </w:t>
      </w:r>
      <w:r w:rsidRPr="005B02BB">
        <w:rPr>
          <w:rFonts w:ascii="GHEA Grapalat" w:hAnsi="GHEA Grapalat" w:cs="Sylfaen"/>
          <w:b/>
          <w:iCs/>
          <w:sz w:val="20"/>
          <w:lang w:val="af-ZA"/>
        </w:rPr>
        <w:t>ԿՆՔՈՒՄԸ</w:t>
      </w:r>
      <w:r w:rsidRPr="005B02BB">
        <w:rPr>
          <w:rFonts w:ascii="GHEA Grapalat" w:hAnsi="GHEA Grapalat" w:cs="Arial"/>
          <w:b/>
          <w:iCs/>
          <w:sz w:val="20"/>
          <w:lang w:val="af-ZA"/>
        </w:rPr>
        <w:t xml:space="preserve"> </w:t>
      </w:r>
    </w:p>
    <w:p w14:paraId="1FF0AC25" w14:textId="77777777" w:rsidR="005F19E6" w:rsidRPr="005B02BB" w:rsidRDefault="005F19E6" w:rsidP="005F19E6">
      <w:pPr>
        <w:jc w:val="center"/>
        <w:rPr>
          <w:rFonts w:ascii="GHEA Grapalat" w:hAnsi="GHEA Grapalat"/>
          <w:b/>
          <w:iCs/>
          <w:sz w:val="20"/>
          <w:lang w:val="af-ZA"/>
        </w:rPr>
      </w:pPr>
    </w:p>
    <w:p w14:paraId="6F08C4CE"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iCs/>
          <w:sz w:val="20"/>
          <w:lang w:val="es-ES"/>
        </w:rPr>
        <w:t>9</w:t>
      </w:r>
      <w:r w:rsidRPr="005B02BB">
        <w:rPr>
          <w:rFonts w:ascii="GHEA Grapalat" w:hAnsi="GHEA Grapalat"/>
          <w:iCs/>
          <w:sz w:val="20"/>
          <w:lang w:val="af-ZA"/>
        </w:rPr>
        <w:t xml:space="preserve">.1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rPr>
        <w:t>պ</w:t>
      </w:r>
      <w:r w:rsidRPr="005B02BB">
        <w:rPr>
          <w:rFonts w:ascii="GHEA Grapalat" w:hAnsi="GHEA Grapalat" w:cs="Sylfaen"/>
          <w:sz w:val="20"/>
          <w:lang w:val="ru-RU"/>
        </w:rPr>
        <w:t>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գրավոր</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փաստաթուղթ</w:t>
      </w:r>
      <w:r w:rsidRPr="005B02BB">
        <w:rPr>
          <w:rFonts w:ascii="GHEA Grapalat" w:hAnsi="GHEA Grapalat" w:cs="Sylfaen"/>
          <w:sz w:val="20"/>
          <w:lang w:val="af-ZA"/>
        </w:rPr>
        <w:t xml:space="preserve"> </w:t>
      </w:r>
      <w:r w:rsidRPr="005B02BB">
        <w:rPr>
          <w:rFonts w:ascii="GHEA Grapalat" w:hAnsi="GHEA Grapalat" w:cs="Sylfaen"/>
          <w:sz w:val="20"/>
          <w:lang w:val="ru-RU"/>
        </w:rPr>
        <w:t>կազմելու</w:t>
      </w:r>
      <w:r w:rsidRPr="005B02BB">
        <w:rPr>
          <w:rFonts w:ascii="GHEA Grapalat" w:hAnsi="GHEA Grapalat" w:cs="Sylfaen"/>
          <w:sz w:val="20"/>
          <w:lang w:val="af-ZA"/>
        </w:rPr>
        <w:t xml:space="preserve"> </w:t>
      </w:r>
      <w:r w:rsidRPr="005B02BB">
        <w:rPr>
          <w:rFonts w:ascii="GHEA Grapalat" w:hAnsi="GHEA Grapalat" w:cs="Sylfaen"/>
          <w:sz w:val="20"/>
          <w:lang w:val="ru-RU"/>
        </w:rPr>
        <w:t>միջոցով։</w:t>
      </w:r>
    </w:p>
    <w:p w14:paraId="3E7309F9"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9.2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8</w:t>
      </w:r>
      <w:r w:rsidRPr="005B02BB">
        <w:rPr>
          <w:rFonts w:ascii="GHEA Grapalat" w:hAnsi="GHEA Grapalat" w:cs="Sylfaen"/>
          <w:sz w:val="20"/>
          <w:lang w:val="hy-AM"/>
        </w:rPr>
        <w:t>.</w:t>
      </w:r>
      <w:r w:rsidRPr="005B02BB">
        <w:rPr>
          <w:rFonts w:ascii="GHEA Grapalat" w:hAnsi="GHEA Grapalat" w:cs="Sylfaen"/>
          <w:sz w:val="20"/>
          <w:lang w:val="af-ZA"/>
        </w:rPr>
        <w:t xml:space="preserve">23 </w:t>
      </w:r>
      <w:r w:rsidRPr="005B02BB">
        <w:rPr>
          <w:rFonts w:ascii="GHEA Grapalat" w:hAnsi="GHEA Grapalat" w:cs="Sylfaen"/>
          <w:sz w:val="20"/>
          <w:lang w:val="ru-RU"/>
        </w:rPr>
        <w:t>կետով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չոր</w:t>
      </w:r>
      <w:r w:rsidRPr="005B02BB">
        <w:rPr>
          <w:rFonts w:ascii="GHEA Grapalat" w:hAnsi="GHEA Grapalat" w:cs="Sylfaen"/>
          <w:sz w:val="20"/>
          <w:lang w:val="hy-AM"/>
        </w:rPr>
        <w:t>րորդ</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lang w:val="hy-AM"/>
        </w:rPr>
        <w:t>ը</w:t>
      </w:r>
      <w:r w:rsidRPr="005B02BB">
        <w:rPr>
          <w:rFonts w:ascii="GHEA Grapalat" w:hAnsi="GHEA Grapalat" w:cs="Sylfaen"/>
          <w:sz w:val="20"/>
          <w:lang w:val="af-ZA"/>
        </w:rPr>
        <w:t xml:space="preserve"> </w:t>
      </w:r>
      <w:r w:rsidRPr="005B02BB">
        <w:rPr>
          <w:rFonts w:ascii="GHEA Grapalat" w:hAnsi="GHEA Grapalat" w:cs="Sylfaen"/>
          <w:sz w:val="20"/>
        </w:rPr>
        <w:t>պ</w:t>
      </w:r>
      <w:r w:rsidRPr="005B02BB">
        <w:rPr>
          <w:rFonts w:ascii="GHEA Grapalat" w:hAnsi="GHEA Grapalat" w:cs="Sylfaen"/>
          <w:sz w:val="20"/>
          <w:lang w:val="ru-RU"/>
        </w:rPr>
        <w:t>ատվիրատուն</w:t>
      </w:r>
      <w:r w:rsidRPr="005B02BB">
        <w:rPr>
          <w:rFonts w:ascii="GHEA Grapalat" w:hAnsi="GHEA Grapalat" w:cs="Sylfaen"/>
          <w:sz w:val="20"/>
          <w:lang w:val="af-ZA"/>
        </w:rPr>
        <w:t xml:space="preserve"> </w:t>
      </w:r>
      <w:r w:rsidRPr="005B02BB">
        <w:rPr>
          <w:rFonts w:ascii="GHEA Grapalat" w:hAnsi="GHEA Grapalat" w:cs="Sylfaen"/>
          <w:sz w:val="20"/>
          <w:lang w:val="ru-RU"/>
        </w:rPr>
        <w:t>ծանուցում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առաջարկը</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նախագիծը</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կնքվել</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շուտ</w:t>
      </w:r>
      <w:r w:rsidRPr="005B02BB">
        <w:rPr>
          <w:rFonts w:ascii="GHEA Grapalat" w:hAnsi="GHEA Grapalat" w:cs="Sylfaen"/>
          <w:sz w:val="20"/>
          <w:lang w:val="af-ZA"/>
        </w:rPr>
        <w:t xml:space="preserve">, </w:t>
      </w:r>
      <w:r w:rsidRPr="005B02BB">
        <w:rPr>
          <w:rFonts w:ascii="GHEA Grapalat" w:hAnsi="GHEA Grapalat" w:cs="Sylfaen"/>
          <w:sz w:val="20"/>
          <w:lang w:val="ru-RU"/>
        </w:rPr>
        <w:t>քան</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1-</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մասի</w:t>
      </w:r>
      <w:r w:rsidRPr="005B02BB">
        <w:rPr>
          <w:rFonts w:ascii="GHEA Grapalat" w:hAnsi="GHEA Grapalat" w:cs="Sylfaen"/>
          <w:sz w:val="20"/>
          <w:lang w:val="af-ZA"/>
        </w:rPr>
        <w:t xml:space="preserve"> 8</w:t>
      </w:r>
      <w:r w:rsidRPr="005B02BB">
        <w:rPr>
          <w:rFonts w:ascii="GHEA Grapalat" w:hAnsi="GHEA Grapalat" w:cs="Sylfaen"/>
          <w:sz w:val="20"/>
          <w:lang w:val="hy-AM"/>
        </w:rPr>
        <w:t>.</w:t>
      </w:r>
      <w:r w:rsidRPr="005B02BB">
        <w:rPr>
          <w:rFonts w:ascii="GHEA Grapalat" w:hAnsi="GHEA Grapalat" w:cs="Sylfaen"/>
          <w:sz w:val="20"/>
          <w:lang w:val="af-ZA"/>
        </w:rPr>
        <w:t xml:space="preserve">23 </w:t>
      </w:r>
      <w:r w:rsidRPr="005B02BB">
        <w:rPr>
          <w:rFonts w:ascii="GHEA Grapalat" w:hAnsi="GHEA Grapalat" w:cs="Sylfaen"/>
          <w:sz w:val="20"/>
          <w:lang w:val="ru-RU"/>
        </w:rPr>
        <w:t>կետով</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hy-AM"/>
        </w:rPr>
        <w:t>չորրորդ</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w:t>
      </w:r>
    </w:p>
    <w:p w14:paraId="5E52681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9</w:t>
      </w:r>
      <w:r w:rsidRPr="005B02BB">
        <w:rPr>
          <w:rFonts w:ascii="GHEA Grapalat" w:hAnsi="GHEA Grapalat" w:cs="Sylfaen"/>
          <w:sz w:val="20"/>
          <w:lang w:val="hy-AM"/>
        </w:rPr>
        <w:t>.3</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rPr>
        <w:t>մ</w:t>
      </w:r>
      <w:r w:rsidRPr="005B02BB">
        <w:rPr>
          <w:rFonts w:ascii="GHEA Grapalat" w:hAnsi="GHEA Grapalat" w:cs="Sylfaen"/>
          <w:sz w:val="20"/>
          <w:lang w:val="ru-RU"/>
        </w:rPr>
        <w:t>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առաջարկը</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կնքվելիք</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նախագիծը</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հանձնաժողովի</w:t>
      </w:r>
      <w:r w:rsidRPr="005B02BB">
        <w:rPr>
          <w:rFonts w:ascii="GHEA Grapalat" w:hAnsi="GHEA Grapalat" w:cs="Sylfaen"/>
          <w:sz w:val="20"/>
          <w:lang w:val="af-ZA"/>
        </w:rPr>
        <w:t xml:space="preserve"> </w:t>
      </w:r>
      <w:r w:rsidRPr="005B02BB">
        <w:rPr>
          <w:rFonts w:ascii="GHEA Grapalat" w:hAnsi="GHEA Grapalat" w:cs="Sylfaen"/>
          <w:sz w:val="20"/>
          <w:lang w:val="ru-RU"/>
        </w:rPr>
        <w:t>քարտուղարը</w:t>
      </w:r>
      <w:r w:rsidRPr="005B02BB">
        <w:rPr>
          <w:rFonts w:ascii="GHEA Grapalat" w:hAnsi="GHEA Grapalat" w:cs="Sylfaen"/>
          <w:sz w:val="20"/>
          <w:lang w:val="af-ZA"/>
        </w:rPr>
        <w:t xml:space="preserve"> </w:t>
      </w:r>
      <w:r w:rsidRPr="005B02BB">
        <w:rPr>
          <w:rFonts w:ascii="GHEA Grapalat" w:hAnsi="GHEA Grapalat" w:cs="Sylfaen"/>
          <w:sz w:val="20"/>
          <w:lang w:val="ru-RU"/>
        </w:rPr>
        <w:t>տրամադրում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էլեկտրոնային</w:t>
      </w:r>
      <w:r w:rsidRPr="005B02BB">
        <w:rPr>
          <w:rFonts w:ascii="GHEA Grapalat" w:hAnsi="GHEA Grapalat" w:cs="Sylfaen"/>
          <w:sz w:val="20"/>
          <w:lang w:val="af-ZA"/>
        </w:rPr>
        <w:t xml:space="preserve"> </w:t>
      </w:r>
      <w:r w:rsidRPr="005B02BB">
        <w:rPr>
          <w:rFonts w:ascii="GHEA Grapalat" w:hAnsi="GHEA Grapalat" w:cs="Sylfaen"/>
          <w:sz w:val="20"/>
          <w:lang w:val="ru-RU"/>
        </w:rPr>
        <w:t>եղանակով</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ներառվում</w:t>
      </w:r>
      <w:r w:rsidRPr="005B02BB">
        <w:rPr>
          <w:rFonts w:ascii="GHEA Grapalat" w:hAnsi="GHEA Grapalat" w:cs="Sylfaen"/>
          <w:sz w:val="20"/>
          <w:lang w:val="af-ZA"/>
        </w:rPr>
        <w:t xml:space="preserve"> </w:t>
      </w:r>
      <w:r w:rsidRPr="005B02BB">
        <w:rPr>
          <w:rFonts w:ascii="GHEA Grapalat" w:hAnsi="GHEA Grapalat" w:cs="Sylfaen"/>
          <w:sz w:val="20"/>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հայտով</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ru-RU"/>
        </w:rPr>
        <w:t>ապրանքի</w:t>
      </w:r>
      <w:r w:rsidRPr="005B02BB">
        <w:rPr>
          <w:rFonts w:ascii="GHEA Grapalat" w:hAnsi="GHEA Grapalat" w:cs="Sylfaen"/>
          <w:sz w:val="20"/>
          <w:lang w:val="af-ZA"/>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cs="Sylfaen"/>
          <w:sz w:val="20"/>
          <w:lang w:val="af-ZA"/>
        </w:rPr>
        <w:t xml:space="preserve">: </w:t>
      </w:r>
    </w:p>
    <w:p w14:paraId="1A7094B3" w14:textId="77777777" w:rsidR="005F19E6" w:rsidRPr="005B02BB"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af-ZA"/>
        </w:rPr>
        <w:t>9</w:t>
      </w:r>
      <w:r w:rsidRPr="005B02BB">
        <w:rPr>
          <w:rFonts w:ascii="GHEA Grapalat" w:hAnsi="GHEA Grapalat" w:cs="Sylfaen"/>
          <w:sz w:val="20"/>
          <w:lang w:val="hy-AM"/>
        </w:rPr>
        <w:t>.</w:t>
      </w:r>
      <w:r w:rsidRPr="005B02BB">
        <w:rPr>
          <w:rFonts w:ascii="GHEA Grapalat" w:hAnsi="GHEA Grapalat" w:cs="Sylfaen"/>
          <w:sz w:val="20"/>
          <w:lang w:val="af-ZA"/>
        </w:rPr>
        <w:t xml:space="preserve">4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մասնակիցը</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կնքելու</w:t>
      </w:r>
      <w:r w:rsidRPr="005B02BB">
        <w:rPr>
          <w:rFonts w:ascii="GHEA Grapalat" w:hAnsi="GHEA Grapalat" w:cs="Sylfaen"/>
          <w:sz w:val="20"/>
          <w:lang w:val="af-ZA"/>
        </w:rPr>
        <w:t xml:space="preserve"> </w:t>
      </w:r>
      <w:r w:rsidRPr="005B02BB">
        <w:rPr>
          <w:rFonts w:ascii="GHEA Grapalat" w:hAnsi="GHEA Grapalat" w:cs="Sylfaen"/>
          <w:sz w:val="20"/>
          <w:lang w:val="hy-AM"/>
        </w:rPr>
        <w:t>մասին</w:t>
      </w:r>
      <w:r w:rsidRPr="005B02BB">
        <w:rPr>
          <w:rFonts w:ascii="GHEA Grapalat" w:hAnsi="GHEA Grapalat" w:cs="Sylfaen"/>
          <w:sz w:val="20"/>
          <w:lang w:val="af-ZA"/>
        </w:rPr>
        <w:t xml:space="preserve"> </w:t>
      </w:r>
      <w:r w:rsidRPr="005B02BB">
        <w:rPr>
          <w:rFonts w:ascii="GHEA Grapalat" w:hAnsi="GHEA Grapalat" w:cs="Sylfaen"/>
          <w:sz w:val="20"/>
          <w:lang w:val="hy-AM"/>
        </w:rPr>
        <w:t>ծանուցումը</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hy-AM"/>
        </w:rPr>
        <w:t>նախագիծն</w:t>
      </w:r>
      <w:r w:rsidRPr="005B02BB">
        <w:rPr>
          <w:rFonts w:ascii="GHEA Grapalat" w:hAnsi="GHEA Grapalat" w:cs="Sylfaen"/>
          <w:sz w:val="20"/>
          <w:lang w:val="af-ZA"/>
        </w:rPr>
        <w:t xml:space="preserve"> </w:t>
      </w:r>
      <w:r w:rsidRPr="005B02BB">
        <w:rPr>
          <w:rFonts w:ascii="GHEA Grapalat" w:hAnsi="GHEA Grapalat" w:cs="Sylfaen"/>
          <w:sz w:val="20"/>
          <w:lang w:val="hy-AM"/>
        </w:rPr>
        <w:t>ստանալուց</w:t>
      </w:r>
      <w:r w:rsidRPr="005B02BB">
        <w:rPr>
          <w:rFonts w:ascii="GHEA Grapalat" w:hAnsi="GHEA Grapalat" w:cs="Sylfaen"/>
          <w:sz w:val="20"/>
          <w:lang w:val="af-ZA"/>
        </w:rPr>
        <w:t xml:space="preserve"> </w:t>
      </w:r>
      <w:r w:rsidRPr="005B02BB">
        <w:rPr>
          <w:rFonts w:ascii="GHEA Grapalat" w:hAnsi="GHEA Grapalat" w:cs="Sylfaen"/>
          <w:sz w:val="20"/>
          <w:lang w:val="hy-AM"/>
        </w:rPr>
        <w:t xml:space="preserve">հետո </w:t>
      </w:r>
      <w:r w:rsidRPr="005B02BB">
        <w:rPr>
          <w:rFonts w:ascii="GHEA Grapalat" w:hAnsi="GHEA Grapalat" w:cs="Sylfaen"/>
          <w:sz w:val="20"/>
          <w:lang w:val="af-ZA"/>
        </w:rPr>
        <w:t xml:space="preserve">` </w:t>
      </w:r>
      <w:r w:rsidRPr="005B02BB">
        <w:rPr>
          <w:rFonts w:ascii="GHEA Grapalat" w:hAnsi="GHEA Grapalat" w:cs="Sylfaen"/>
          <w:sz w:val="20"/>
          <w:lang w:val="hy-AM"/>
        </w:rPr>
        <w:t>սույն հրավերի 10</w:t>
      </w:r>
      <w:r w:rsidRPr="005B02BB">
        <w:rPr>
          <w:rFonts w:ascii="Cambria Math" w:hAnsi="Cambria Math" w:cs="Cambria Math"/>
          <w:sz w:val="20"/>
          <w:lang w:val="hy-AM"/>
        </w:rPr>
        <w:t>․</w:t>
      </w:r>
      <w:r w:rsidRPr="005B02BB">
        <w:rPr>
          <w:rFonts w:ascii="GHEA Grapalat" w:hAnsi="GHEA Grapalat" w:cs="Sylfaen"/>
          <w:sz w:val="20"/>
          <w:lang w:val="hy-AM"/>
        </w:rPr>
        <w:t xml:space="preserve">1 </w:t>
      </w:r>
      <w:r w:rsidRPr="005B02BB">
        <w:rPr>
          <w:rFonts w:ascii="GHEA Grapalat" w:hAnsi="GHEA Grapalat" w:cs="GHEA Grapalat"/>
          <w:sz w:val="20"/>
          <w:lang w:val="hy-AM"/>
        </w:rPr>
        <w:t>կետով</w:t>
      </w:r>
      <w:r w:rsidRPr="005B02BB">
        <w:rPr>
          <w:rFonts w:ascii="GHEA Grapalat" w:hAnsi="GHEA Grapalat" w:cs="Sylfaen"/>
          <w:sz w:val="20"/>
          <w:lang w:val="hy-AM"/>
        </w:rPr>
        <w:t xml:space="preserve"> նախատեսված ժամկետում, իսկ կնքվելիք պայմանագրի նախագծով</w:t>
      </w:r>
      <w:r w:rsidRPr="005B02BB">
        <w:rPr>
          <w:rFonts w:ascii="Courier New" w:hAnsi="Courier New" w:cs="Courier New"/>
          <w:sz w:val="20"/>
          <w:lang w:val="hy-AM"/>
        </w:rPr>
        <w:t> </w:t>
      </w:r>
      <w:r w:rsidRPr="005B02BB">
        <w:rPr>
          <w:rFonts w:ascii="GHEA Grapalat" w:hAnsi="GHEA Grapalat" w:cs="Sylfaen"/>
          <w:sz w:val="20"/>
          <w:lang w:val="hy-AM"/>
        </w:rPr>
        <w:t>կանխավճար նախատեսված լինելու դեպքում՝ 10 աշխատանքային օրվա ընթացքում չի</w:t>
      </w:r>
      <w:r w:rsidRPr="005B02BB">
        <w:rPr>
          <w:rFonts w:ascii="GHEA Grapalat" w:hAnsi="GHEA Grapalat" w:cs="Sylfaen"/>
          <w:sz w:val="20"/>
          <w:lang w:val="af-ZA"/>
        </w:rPr>
        <w:t xml:space="preserve"> </w:t>
      </w:r>
      <w:r w:rsidRPr="005B02BB">
        <w:rPr>
          <w:rFonts w:ascii="GHEA Grapalat" w:hAnsi="GHEA Grapalat" w:cs="Sylfaen"/>
          <w:sz w:val="20"/>
          <w:lang w:val="hy-AM"/>
        </w:rPr>
        <w:t>ստորագրում</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պ</w:t>
      </w:r>
      <w:r w:rsidRPr="005B02BB">
        <w:rPr>
          <w:rFonts w:ascii="GHEA Grapalat" w:hAnsi="GHEA Grapalat" w:cs="Sylfaen"/>
          <w:sz w:val="20"/>
          <w:lang w:val="hy-AM"/>
        </w:rPr>
        <w:t>ատվիրատուին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որակավորման և </w:t>
      </w:r>
      <w:r w:rsidRPr="005B02BB">
        <w:rPr>
          <w:rFonts w:ascii="GHEA Grapalat" w:hAnsi="GHEA Grapalat" w:cs="Sylfaen"/>
          <w:sz w:val="20"/>
          <w:lang w:val="hy-AM"/>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ապահովումները</w:t>
      </w:r>
      <w:r w:rsidRPr="005B02BB">
        <w:rPr>
          <w:rFonts w:ascii="GHEA Grapalat" w:hAnsi="GHEA Grapalat" w:cs="Sylfaen"/>
          <w:sz w:val="20"/>
          <w:lang w:val="af-ZA"/>
        </w:rPr>
        <w:t>,</w:t>
      </w:r>
      <w:r w:rsidRPr="005B02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5B02BB">
        <w:rPr>
          <w:rFonts w:ascii="GHEA Grapalat" w:hAnsi="GHEA Grapalat" w:cs="Sylfaen"/>
          <w:i/>
          <w:sz w:val="20"/>
          <w:lang w:val="af-ZA"/>
        </w:rPr>
        <w:t xml:space="preserve"> </w:t>
      </w:r>
      <w:r w:rsidRPr="005B02BB">
        <w:rPr>
          <w:rFonts w:ascii="GHEA Grapalat" w:hAnsi="GHEA Grapalat" w:cs="Sylfaen"/>
          <w:sz w:val="20"/>
          <w:lang w:val="hy-AM"/>
        </w:rPr>
        <w:t>ապա նա զրկվում է պայմանագիրը ստորագրելու իրավունքից։</w:t>
      </w:r>
      <w:r w:rsidRPr="005B02BB">
        <w:rPr>
          <w:rFonts w:ascii="GHEA Grapalat" w:hAnsi="GHEA Grapalat" w:cs="Sylfaen"/>
          <w:sz w:val="20"/>
          <w:lang w:val="af-ZA"/>
        </w:rPr>
        <w:t xml:space="preserve"> </w:t>
      </w:r>
    </w:p>
    <w:p w14:paraId="6C05560A"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hy-AM"/>
        </w:rPr>
        <w:t>Ընդ</w:t>
      </w:r>
      <w:r w:rsidRPr="005B02BB">
        <w:rPr>
          <w:rFonts w:ascii="GHEA Grapalat" w:hAnsi="GHEA Grapalat" w:cs="Sylfaen"/>
          <w:sz w:val="20"/>
          <w:lang w:val="af-ZA"/>
        </w:rPr>
        <w:t xml:space="preserve"> </w:t>
      </w:r>
      <w:r w:rsidRPr="005B02BB">
        <w:rPr>
          <w:rFonts w:ascii="GHEA Grapalat" w:hAnsi="GHEA Grapalat" w:cs="Sylfaen"/>
          <w:sz w:val="20"/>
          <w:lang w:val="hy-AM"/>
        </w:rPr>
        <w:t>որում</w:t>
      </w:r>
      <w:r w:rsidRPr="005B02BB">
        <w:rPr>
          <w:rFonts w:ascii="GHEA Grapalat" w:hAnsi="GHEA Grapalat" w:cs="Sylfaen"/>
          <w:sz w:val="20"/>
          <w:lang w:val="af-ZA"/>
        </w:rPr>
        <w:t xml:space="preserve"> </w:t>
      </w:r>
      <w:r w:rsidRPr="005B02BB">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հաստատմանը</w:t>
      </w:r>
      <w:r w:rsidRPr="005B02BB">
        <w:rPr>
          <w:rFonts w:ascii="GHEA Grapalat" w:hAnsi="GHEA Grapalat" w:cs="Sylfaen"/>
          <w:sz w:val="20"/>
          <w:lang w:val="af-ZA"/>
        </w:rPr>
        <w:t xml:space="preserve"> </w:t>
      </w:r>
      <w:r w:rsidRPr="005B02BB">
        <w:rPr>
          <w:rFonts w:ascii="GHEA Grapalat" w:hAnsi="GHEA Grapalat" w:cs="Sylfaen"/>
          <w:sz w:val="20"/>
          <w:lang w:val="hy-AM"/>
        </w:rPr>
        <w:t>հաջորդող</w:t>
      </w:r>
      <w:r w:rsidRPr="005B02BB">
        <w:rPr>
          <w:rFonts w:ascii="GHEA Grapalat" w:hAnsi="GHEA Grapalat" w:cs="Sylfaen"/>
          <w:sz w:val="20"/>
          <w:lang w:val="af-ZA"/>
        </w:rPr>
        <w:t xml:space="preserve"> </w:t>
      </w:r>
      <w:r w:rsidRPr="005B02BB">
        <w:rPr>
          <w:rFonts w:ascii="GHEA Grapalat" w:hAnsi="GHEA Grapalat" w:cs="Sylfaen"/>
          <w:sz w:val="20"/>
          <w:lang w:val="hy-AM"/>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hy-AM"/>
        </w:rPr>
        <w:t>օրը</w:t>
      </w:r>
      <w:r w:rsidRPr="005B02BB">
        <w:rPr>
          <w:rFonts w:ascii="GHEA Grapalat" w:hAnsi="GHEA Grapalat" w:cs="Sylfaen"/>
          <w:sz w:val="20"/>
          <w:lang w:val="af-ZA"/>
        </w:rPr>
        <w:t xml:space="preserve"> </w:t>
      </w:r>
      <w:r w:rsidRPr="005B02BB">
        <w:rPr>
          <w:rFonts w:ascii="GHEA Grapalat" w:hAnsi="GHEA Grapalat" w:cs="Sylfaen"/>
          <w:sz w:val="20"/>
          <w:lang w:val="hy-AM"/>
        </w:rPr>
        <w:t>ուղեկցող</w:t>
      </w:r>
      <w:r w:rsidRPr="005B02BB">
        <w:rPr>
          <w:rFonts w:ascii="GHEA Grapalat" w:hAnsi="GHEA Grapalat" w:cs="Sylfaen"/>
          <w:sz w:val="20"/>
          <w:lang w:val="af-ZA"/>
        </w:rPr>
        <w:t xml:space="preserve"> </w:t>
      </w:r>
      <w:r w:rsidRPr="005B02BB">
        <w:rPr>
          <w:rFonts w:ascii="GHEA Grapalat" w:hAnsi="GHEA Grapalat" w:cs="Sylfaen"/>
          <w:sz w:val="20"/>
          <w:lang w:val="hy-AM"/>
        </w:rPr>
        <w:t>գրությամբ</w:t>
      </w:r>
      <w:r w:rsidRPr="005B02BB">
        <w:rPr>
          <w:rFonts w:ascii="GHEA Grapalat" w:hAnsi="GHEA Grapalat" w:cs="Sylfaen"/>
          <w:sz w:val="20"/>
          <w:lang w:val="af-ZA"/>
        </w:rPr>
        <w:t xml:space="preserve"> </w:t>
      </w:r>
      <w:r w:rsidRPr="005B02BB">
        <w:rPr>
          <w:rFonts w:ascii="GHEA Grapalat" w:hAnsi="GHEA Grapalat" w:cs="Sylfaen"/>
          <w:sz w:val="20"/>
          <w:lang w:val="hy-AM"/>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մասնակցին:</w:t>
      </w:r>
    </w:p>
    <w:p w14:paraId="23C2B49F" w14:textId="77777777" w:rsidR="005F19E6" w:rsidRPr="005B02BB" w:rsidRDefault="005F19E6" w:rsidP="005F19E6">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 xml:space="preserve">9.5 </w:t>
      </w:r>
      <w:r w:rsidRPr="005B02BB">
        <w:rPr>
          <w:rFonts w:ascii="GHEA Grapalat" w:hAnsi="GHEA Grapalat" w:cs="Sylfaen"/>
          <w:i w:val="0"/>
          <w:szCs w:val="24"/>
          <w:lang w:val="ru-RU"/>
        </w:rPr>
        <w:t>Մինչև</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սույն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հրավերի</w:t>
      </w:r>
      <w:r w:rsidRPr="005B02BB">
        <w:rPr>
          <w:rFonts w:ascii="GHEA Grapalat" w:hAnsi="GHEA Grapalat" w:cs="Sylfaen"/>
          <w:i w:val="0"/>
          <w:szCs w:val="24"/>
          <w:lang w:val="af-ZA"/>
        </w:rPr>
        <w:t xml:space="preserve"> 1-ին մասի 9</w:t>
      </w:r>
      <w:r w:rsidRPr="005B02BB">
        <w:rPr>
          <w:rFonts w:ascii="GHEA Grapalat" w:hAnsi="GHEA Grapalat" w:cs="Sylfaen"/>
          <w:i w:val="0"/>
          <w:szCs w:val="24"/>
          <w:lang w:val="hy-AM"/>
        </w:rPr>
        <w:t>.</w:t>
      </w:r>
      <w:r w:rsidRPr="005B02BB">
        <w:rPr>
          <w:rFonts w:ascii="GHEA Grapalat" w:hAnsi="GHEA Grapalat" w:cs="Sylfaen"/>
          <w:i w:val="0"/>
          <w:szCs w:val="24"/>
          <w:lang w:val="af-ZA"/>
        </w:rPr>
        <w:t xml:space="preserve">4 </w:t>
      </w:r>
      <w:r w:rsidRPr="005B02BB">
        <w:rPr>
          <w:rFonts w:ascii="GHEA Grapalat" w:hAnsi="GHEA Grapalat" w:cs="Sylfaen"/>
          <w:i w:val="0"/>
          <w:szCs w:val="24"/>
          <w:lang w:val="ru-RU"/>
        </w:rPr>
        <w:t>կետով</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նախատեսված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ժամկետի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ավարտը</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կողմերի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համաձայնությամբ</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պայմանագրի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նախագծում</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կատարվել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փոփոխություններ</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սակայն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դրանք</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չեն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կարող</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հանգեցնել</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գնման</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առարկայի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բնութագրերի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փոփոխմանը</w:t>
      </w:r>
      <w:r w:rsidRPr="005B02BB">
        <w:rPr>
          <w:rFonts w:ascii="GHEA Grapalat" w:hAnsi="GHEA Grapalat" w:cs="Sylfaen"/>
          <w:i w:val="0"/>
          <w:szCs w:val="24"/>
          <w:lang w:val="af-ZA"/>
        </w:rPr>
        <w:t xml:space="preserve">, </w:t>
      </w:r>
      <w:r w:rsidRPr="005B02BB">
        <w:rPr>
          <w:rFonts w:ascii="GHEA Grapalat" w:hAnsi="GHEA Grapalat" w:cs="Sylfaen"/>
          <w:i w:val="0"/>
          <w:szCs w:val="24"/>
          <w:lang w:val="hy-AM"/>
        </w:rPr>
        <w:t>կանխավճարի չափի կամ</w:t>
      </w:r>
      <w:r w:rsidRPr="005B02BB" w:rsidDel="00D42D0A">
        <w:rPr>
          <w:rFonts w:ascii="GHEA Grapalat" w:hAnsi="GHEA Grapalat" w:cs="Sylfaen"/>
          <w:i w:val="0"/>
          <w:szCs w:val="24"/>
          <w:lang w:val="af-ZA"/>
        </w:rPr>
        <w:t xml:space="preserve"> </w:t>
      </w:r>
      <w:r w:rsidRPr="005B02BB">
        <w:rPr>
          <w:rFonts w:ascii="GHEA Grapalat" w:hAnsi="GHEA Grapalat" w:cs="Sylfaen"/>
          <w:i w:val="0"/>
          <w:szCs w:val="24"/>
          <w:lang w:val="ru-RU"/>
        </w:rPr>
        <w:t>ընտրված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մասնակցի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առաջարկած</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գնի</w:t>
      </w:r>
      <w:r w:rsidRPr="005B02BB">
        <w:rPr>
          <w:rFonts w:ascii="GHEA Grapalat" w:hAnsi="GHEA Grapalat" w:cs="Sylfaen"/>
          <w:i w:val="0"/>
          <w:szCs w:val="24"/>
          <w:lang w:val="af-ZA"/>
        </w:rPr>
        <w:t xml:space="preserve"> </w:t>
      </w:r>
      <w:r w:rsidRPr="005B02BB">
        <w:rPr>
          <w:rFonts w:ascii="GHEA Grapalat" w:hAnsi="GHEA Grapalat" w:cs="Sylfaen"/>
          <w:i w:val="0"/>
          <w:szCs w:val="24"/>
          <w:lang w:val="ru-RU"/>
        </w:rPr>
        <w:t>ավելացմանը։</w:t>
      </w:r>
      <w:r w:rsidRPr="005B02BB">
        <w:rPr>
          <w:rFonts w:ascii="GHEA Mariam" w:hAnsi="GHEA Mariam"/>
          <w:spacing w:val="-8"/>
          <w:lang w:val="af-ZA"/>
        </w:rPr>
        <w:t xml:space="preserve"> </w:t>
      </w:r>
    </w:p>
    <w:p w14:paraId="7F97FC51" w14:textId="77777777" w:rsidR="005F19E6" w:rsidRPr="005B02BB" w:rsidRDefault="005F19E6" w:rsidP="005F19E6">
      <w:pPr>
        <w:jc w:val="center"/>
        <w:rPr>
          <w:rFonts w:ascii="GHEA Grapalat" w:hAnsi="GHEA Grapalat"/>
          <w:b/>
          <w:iCs/>
          <w:sz w:val="20"/>
          <w:lang w:val="af-ZA"/>
        </w:rPr>
      </w:pPr>
    </w:p>
    <w:p w14:paraId="04B7B75A" w14:textId="77777777" w:rsidR="005F19E6" w:rsidRPr="005B02BB" w:rsidRDefault="005F19E6" w:rsidP="005F19E6">
      <w:pPr>
        <w:jc w:val="center"/>
        <w:rPr>
          <w:rFonts w:ascii="GHEA Grapalat" w:hAnsi="GHEA Grapalat" w:cs="Arial"/>
          <w:b/>
          <w:iCs/>
          <w:sz w:val="20"/>
          <w:lang w:val="af-ZA"/>
        </w:rPr>
      </w:pPr>
      <w:r w:rsidRPr="005B02BB">
        <w:rPr>
          <w:rFonts w:ascii="GHEA Grapalat" w:hAnsi="GHEA Grapalat"/>
          <w:b/>
          <w:iCs/>
          <w:sz w:val="20"/>
          <w:lang w:val="af-ZA"/>
        </w:rPr>
        <w:t xml:space="preserve">10. </w:t>
      </w:r>
      <w:r w:rsidRPr="005B02BB">
        <w:rPr>
          <w:rFonts w:ascii="GHEA Grapalat" w:hAnsi="GHEA Grapalat" w:cs="Sylfaen"/>
          <w:b/>
          <w:iCs/>
          <w:sz w:val="20"/>
          <w:lang w:val="hy-AM"/>
        </w:rPr>
        <w:t>ՈՐԱԿԱՎՈՐՄԱՆ</w:t>
      </w:r>
      <w:r w:rsidRPr="005B02BB">
        <w:rPr>
          <w:rFonts w:ascii="GHEA Grapalat" w:hAnsi="GHEA Grapalat" w:cs="Arial"/>
          <w:b/>
          <w:iCs/>
          <w:sz w:val="20"/>
          <w:lang w:val="af-ZA"/>
        </w:rPr>
        <w:t xml:space="preserve"> </w:t>
      </w:r>
      <w:r w:rsidRPr="005B02BB">
        <w:rPr>
          <w:rFonts w:ascii="GHEA Grapalat" w:hAnsi="GHEA Grapalat" w:cs="Sylfaen"/>
          <w:b/>
          <w:iCs/>
          <w:sz w:val="20"/>
          <w:lang w:val="hy-AM"/>
        </w:rPr>
        <w:t>ԵՎ</w:t>
      </w:r>
      <w:r w:rsidRPr="005B02BB">
        <w:rPr>
          <w:rFonts w:ascii="GHEA Grapalat" w:hAnsi="GHEA Grapalat" w:cs="Sylfaen"/>
          <w:b/>
          <w:iCs/>
          <w:sz w:val="20"/>
          <w:lang w:val="af-ZA"/>
        </w:rPr>
        <w:t xml:space="preserve"> ՊԱՅՄԱՆԱԳՐԻ</w:t>
      </w:r>
      <w:r w:rsidRPr="005B02BB">
        <w:rPr>
          <w:rFonts w:ascii="GHEA Grapalat" w:hAnsi="GHEA Grapalat" w:cs="Sylfaen"/>
          <w:b/>
          <w:iCs/>
          <w:sz w:val="20"/>
          <w:lang w:val="hy-AM"/>
        </w:rPr>
        <w:t xml:space="preserve"> </w:t>
      </w:r>
      <w:r w:rsidRPr="005B02BB">
        <w:rPr>
          <w:rFonts w:ascii="GHEA Grapalat" w:hAnsi="GHEA Grapalat" w:cs="Sylfaen"/>
          <w:b/>
          <w:iCs/>
          <w:sz w:val="20"/>
          <w:lang w:val="af-ZA"/>
        </w:rPr>
        <w:t>ԱՊԱՀՈՎՈՒՄ</w:t>
      </w:r>
      <w:r w:rsidRPr="005B02BB">
        <w:rPr>
          <w:rFonts w:ascii="GHEA Grapalat" w:hAnsi="GHEA Grapalat" w:cs="Sylfaen"/>
          <w:b/>
          <w:iCs/>
          <w:sz w:val="20"/>
          <w:lang w:val="hy-AM"/>
        </w:rPr>
        <w:t>ՆԵՐ</w:t>
      </w:r>
      <w:r w:rsidRPr="005B02BB">
        <w:rPr>
          <w:rFonts w:ascii="GHEA Grapalat" w:hAnsi="GHEA Grapalat" w:cs="Sylfaen"/>
          <w:b/>
          <w:iCs/>
          <w:sz w:val="20"/>
          <w:lang w:val="af-ZA"/>
        </w:rPr>
        <w:t>Ը</w:t>
      </w:r>
      <w:r w:rsidRPr="005B02BB">
        <w:rPr>
          <w:rFonts w:ascii="GHEA Grapalat" w:hAnsi="GHEA Grapalat" w:cs="Arial"/>
          <w:b/>
          <w:iCs/>
          <w:sz w:val="20"/>
          <w:lang w:val="af-ZA"/>
        </w:rPr>
        <w:t xml:space="preserve"> </w:t>
      </w:r>
    </w:p>
    <w:p w14:paraId="170197FE" w14:textId="77777777" w:rsidR="005F19E6" w:rsidRPr="005B02BB" w:rsidRDefault="005F19E6" w:rsidP="005F19E6">
      <w:pPr>
        <w:jc w:val="center"/>
        <w:rPr>
          <w:rFonts w:ascii="GHEA Grapalat" w:hAnsi="GHEA Grapalat"/>
          <w:b/>
          <w:iCs/>
          <w:sz w:val="20"/>
          <w:lang w:val="af-ZA"/>
        </w:rPr>
      </w:pPr>
    </w:p>
    <w:p w14:paraId="3330A9C4" w14:textId="77777777" w:rsidR="005F19E6" w:rsidRPr="002A18E2" w:rsidRDefault="005F19E6" w:rsidP="005F19E6">
      <w:pPr>
        <w:ind w:firstLine="567"/>
        <w:jc w:val="both"/>
        <w:rPr>
          <w:rFonts w:ascii="GHEA Grapalat" w:hAnsi="GHEA Grapalat" w:cs="Sylfaen"/>
          <w:b/>
          <w:sz w:val="20"/>
          <w:lang w:val="hy-AM"/>
        </w:rPr>
      </w:pPr>
      <w:r w:rsidRPr="005B02BB">
        <w:rPr>
          <w:rFonts w:ascii="GHEA Grapalat" w:hAnsi="GHEA Grapalat"/>
          <w:iCs/>
          <w:sz w:val="20"/>
          <w:lang w:val="af-ZA"/>
        </w:rPr>
        <w:t>10.</w:t>
      </w:r>
      <w:r w:rsidRPr="005B02BB">
        <w:rPr>
          <w:rFonts w:ascii="GHEA Grapalat" w:hAnsi="GHEA Grapalat" w:cs="Sylfaen"/>
          <w:sz w:val="20"/>
          <w:lang w:val="af-ZA"/>
        </w:rPr>
        <w:t xml:space="preserve">1 </w:t>
      </w:r>
      <w:r w:rsidRPr="005B02BB">
        <w:rPr>
          <w:rFonts w:ascii="GHEA Grapalat" w:hAnsi="GHEA Grapalat" w:cs="Sylfaen"/>
          <w:sz w:val="20"/>
          <w:lang w:val="hy-AM"/>
        </w:rPr>
        <w:t>Որակավորման</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պ</w:t>
      </w:r>
      <w:r w:rsidRPr="005B02BB">
        <w:rPr>
          <w:rFonts w:ascii="GHEA Grapalat" w:hAnsi="GHEA Grapalat" w:cs="Sylfaen"/>
          <w:sz w:val="20"/>
          <w:lang w:val="ru-RU"/>
        </w:rPr>
        <w:t>այմանագրի</w:t>
      </w:r>
      <w:r w:rsidRPr="005B02BB">
        <w:rPr>
          <w:rFonts w:ascii="GHEA Grapalat" w:hAnsi="GHEA Grapalat" w:cs="Sylfaen"/>
          <w:sz w:val="20"/>
          <w:lang w:val="hy-AM"/>
        </w:rPr>
        <w:t xml:space="preserve"> </w:t>
      </w:r>
      <w:r w:rsidRPr="005B02BB">
        <w:rPr>
          <w:rFonts w:ascii="GHEA Grapalat" w:hAnsi="GHEA Grapalat" w:cs="Sylfaen"/>
          <w:sz w:val="20"/>
          <w:lang w:val="ru-RU"/>
        </w:rPr>
        <w:t>ապահովում</w:t>
      </w:r>
      <w:r w:rsidRPr="005B02BB">
        <w:rPr>
          <w:rFonts w:ascii="GHEA Grapalat" w:hAnsi="GHEA Grapalat" w:cs="Sylfaen"/>
          <w:sz w:val="20"/>
          <w:lang w:val="hy-AM"/>
        </w:rPr>
        <w:t>ները</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ներկայացնելու</w:t>
      </w:r>
      <w:r w:rsidRPr="005B02BB">
        <w:rPr>
          <w:rFonts w:ascii="GHEA Grapalat" w:hAnsi="GHEA Grapalat" w:cs="Sylfaen"/>
          <w:sz w:val="20"/>
          <w:lang w:val="af-ZA"/>
        </w:rPr>
        <w:t xml:space="preserve"> </w:t>
      </w:r>
      <w:r w:rsidRPr="005B02BB">
        <w:rPr>
          <w:rFonts w:ascii="GHEA Grapalat" w:hAnsi="GHEA Grapalat" w:cs="Sylfaen"/>
          <w:sz w:val="20"/>
          <w:lang w:val="ru-RU"/>
        </w:rPr>
        <w:t>պահանջի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w:t>
      </w:r>
      <w:r w:rsidRPr="008D29CD">
        <w:rPr>
          <w:rFonts w:ascii="GHEA Grapalat" w:hAnsi="GHEA Grapalat" w:cs="Sylfaen"/>
          <w:b/>
          <w:sz w:val="20"/>
          <w:lang w:val="ru-RU"/>
        </w:rPr>
        <w:t>ստանալու</w:t>
      </w:r>
      <w:r w:rsidRPr="008D29CD">
        <w:rPr>
          <w:rFonts w:ascii="GHEA Grapalat" w:hAnsi="GHEA Grapalat" w:cs="Sylfaen"/>
          <w:b/>
          <w:sz w:val="20"/>
          <w:lang w:val="af-ZA"/>
        </w:rPr>
        <w:t xml:space="preserve"> </w:t>
      </w:r>
      <w:r w:rsidRPr="008D29CD">
        <w:rPr>
          <w:rFonts w:ascii="GHEA Grapalat" w:hAnsi="GHEA Grapalat" w:cs="Sylfaen"/>
          <w:b/>
          <w:sz w:val="20"/>
          <w:lang w:val="ru-RU"/>
        </w:rPr>
        <w:t>օրվանից</w:t>
      </w:r>
      <w:r w:rsidRPr="008D29CD">
        <w:rPr>
          <w:rFonts w:ascii="GHEA Grapalat" w:hAnsi="GHEA Grapalat" w:cs="Sylfaen"/>
          <w:b/>
          <w:sz w:val="20"/>
          <w:lang w:val="af-ZA"/>
        </w:rPr>
        <w:t xml:space="preserve"> </w:t>
      </w:r>
      <w:r w:rsidRPr="008D29CD">
        <w:rPr>
          <w:rFonts w:ascii="GHEA Grapalat" w:hAnsi="GHEA Grapalat" w:cs="Sylfaen"/>
          <w:b/>
          <w:sz w:val="20"/>
          <w:lang w:val="hy-AM"/>
        </w:rPr>
        <w:t xml:space="preserve">հետո 5 </w:t>
      </w:r>
      <w:r w:rsidRPr="008D29CD">
        <w:rPr>
          <w:rFonts w:ascii="GHEA Grapalat" w:hAnsi="GHEA Grapalat" w:cs="Sylfaen"/>
          <w:b/>
          <w:sz w:val="20"/>
          <w:lang w:val="af-ZA"/>
        </w:rPr>
        <w:t xml:space="preserve">աշխատանքային </w:t>
      </w:r>
      <w:r w:rsidRPr="008D29CD">
        <w:rPr>
          <w:rFonts w:ascii="GHEA Grapalat" w:hAnsi="GHEA Grapalat" w:cs="Sylfaen"/>
          <w:b/>
          <w:sz w:val="20"/>
          <w:lang w:val="ru-RU"/>
        </w:rPr>
        <w:t>օրվա</w:t>
      </w:r>
      <w:r w:rsidRPr="008D29CD">
        <w:rPr>
          <w:rFonts w:ascii="GHEA Grapalat" w:hAnsi="GHEA Grapalat" w:cs="Sylfaen"/>
          <w:b/>
          <w:sz w:val="20"/>
          <w:lang w:val="af-ZA"/>
        </w:rPr>
        <w:t xml:space="preserve"> </w:t>
      </w:r>
      <w:r w:rsidRPr="008D29CD">
        <w:rPr>
          <w:rFonts w:ascii="GHEA Grapalat" w:hAnsi="GHEA Grapalat" w:cs="Sylfaen"/>
          <w:b/>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hy-AM"/>
        </w:rPr>
        <w:t>որակավորման</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hy-AM"/>
        </w:rPr>
        <w:t xml:space="preserve"> </w:t>
      </w:r>
      <w:r w:rsidRPr="005B02BB">
        <w:rPr>
          <w:rFonts w:ascii="GHEA Grapalat" w:hAnsi="GHEA Grapalat" w:cs="Sylfaen"/>
          <w:sz w:val="20"/>
          <w:lang w:val="ru-RU"/>
        </w:rPr>
        <w:t>ապահովում</w:t>
      </w:r>
      <w:r w:rsidRPr="005B02BB">
        <w:rPr>
          <w:rFonts w:ascii="GHEA Grapalat" w:hAnsi="GHEA Grapalat" w:cs="Sylfaen"/>
          <w:sz w:val="20"/>
          <w:lang w:val="hy-AM"/>
        </w:rPr>
        <w:t>ներ</w:t>
      </w:r>
      <w:r w:rsidRPr="005B02BB">
        <w:rPr>
          <w:rFonts w:ascii="GHEA Grapalat" w:hAnsi="GHEA Grapalat" w:cs="Sylfaen"/>
          <w:sz w:val="20"/>
          <w:lang w:val="ru-RU"/>
        </w:rPr>
        <w:t>։</w:t>
      </w:r>
      <w:r w:rsidRPr="005B02BB">
        <w:rPr>
          <w:rFonts w:ascii="GHEA Grapalat" w:hAnsi="GHEA Grapalat" w:cs="Sylfaen"/>
          <w:sz w:val="20"/>
          <w:lang w:val="af-ZA"/>
        </w:rPr>
        <w:t xml:space="preserve"> </w:t>
      </w:r>
      <w:r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Pr="005B02BB">
        <w:rPr>
          <w:rFonts w:ascii="GHEA Grapalat" w:hAnsi="GHEA Grapalat" w:cs="Sylfaen"/>
          <w:sz w:val="20"/>
          <w:lang w:val="hy-AM"/>
        </w:rPr>
        <w:t xml:space="preserve">։ </w:t>
      </w:r>
      <w:r w:rsidRPr="005B02BB">
        <w:rPr>
          <w:rFonts w:ascii="GHEA Grapalat" w:hAnsi="GHEA Grapalat" w:cs="Sylfaen"/>
          <w:sz w:val="20"/>
          <w:lang w:val="hy-AM"/>
        </w:rPr>
        <w:lastRenderedPageBreak/>
        <w:t>Ընտրված</w:t>
      </w:r>
      <w:r w:rsidRPr="005B02BB">
        <w:rPr>
          <w:rFonts w:ascii="GHEA Grapalat" w:hAnsi="GHEA Grapalat" w:cs="Sylfaen"/>
          <w:sz w:val="20"/>
          <w:lang w:val="af-ZA"/>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հետ</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hy-AM"/>
        </w:rPr>
        <w:t>կնքվում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վերջինս</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ներկայացնում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որակավորման և</w:t>
      </w:r>
      <w:r w:rsidRPr="005B02BB">
        <w:rPr>
          <w:rFonts w:ascii="GHEA Grapalat" w:hAnsi="GHEA Grapalat" w:cs="Sylfaen"/>
          <w:sz w:val="20"/>
          <w:lang w:val="af-ZA"/>
        </w:rPr>
        <w:t xml:space="preserve"> </w:t>
      </w:r>
      <w:r w:rsidRPr="005B02BB">
        <w:rPr>
          <w:rFonts w:ascii="GHEA Grapalat" w:hAnsi="GHEA Grapalat" w:cs="Sylfaen"/>
          <w:sz w:val="20"/>
          <w:lang w:val="hy-AM"/>
        </w:rPr>
        <w:t>պայմանագրի  ապահովումները:</w:t>
      </w:r>
      <w:r w:rsidRPr="005B02BB">
        <w:rPr>
          <w:rStyle w:val="FootnoteReference"/>
          <w:rFonts w:ascii="GHEA Grapalat" w:hAnsi="GHEA Grapalat" w:cs="Sylfaen"/>
          <w:sz w:val="20"/>
          <w:lang w:val="hy-AM"/>
        </w:rPr>
        <w:footnoteReference w:id="10"/>
      </w:r>
      <w:r w:rsidRPr="002A18E2">
        <w:rPr>
          <w:rFonts w:ascii="GHEA Grapalat" w:hAnsi="GHEA Grapalat" w:cs="Sylfaen"/>
          <w:sz w:val="20"/>
          <w:lang w:val="hy-AM"/>
        </w:rPr>
        <w:t xml:space="preserve"> </w:t>
      </w:r>
    </w:p>
    <w:p w14:paraId="6CED8A69" w14:textId="4C793622" w:rsidR="005F19E6"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hy-AM"/>
        </w:rPr>
        <w:t>10.</w:t>
      </w:r>
      <w:r w:rsidRPr="006E5FE1">
        <w:rPr>
          <w:rFonts w:ascii="GHEA Grapalat" w:hAnsi="GHEA Grapalat" w:cs="Sylfaen"/>
          <w:sz w:val="20"/>
          <w:highlight w:val="yellow"/>
          <w:lang w:val="hy-AM"/>
        </w:rPr>
        <w:t>2</w:t>
      </w:r>
      <w:r w:rsidRPr="006E5FE1">
        <w:rPr>
          <w:rFonts w:ascii="GHEA Grapalat" w:hAnsi="GHEA Grapalat" w:cs="Sylfaen"/>
          <w:sz w:val="20"/>
          <w:highlight w:val="yellow"/>
          <w:lang w:val="af-ZA"/>
        </w:rPr>
        <w:t xml:space="preserve"> </w:t>
      </w:r>
      <w:r w:rsidRPr="006E5FE1">
        <w:rPr>
          <w:rFonts w:ascii="GHEA Grapalat" w:hAnsi="GHEA Grapalat" w:cs="Sylfaen"/>
          <w:b/>
          <w:sz w:val="20"/>
          <w:highlight w:val="yellow"/>
          <w:lang w:val="hy-AM"/>
        </w:rPr>
        <w:t>Որակավորման</w:t>
      </w:r>
      <w:r w:rsidRPr="006E5FE1">
        <w:rPr>
          <w:rFonts w:ascii="GHEA Grapalat" w:hAnsi="GHEA Grapalat" w:cs="Sylfaen"/>
          <w:b/>
          <w:sz w:val="20"/>
          <w:highlight w:val="yellow"/>
          <w:lang w:val="af-ZA"/>
        </w:rPr>
        <w:t xml:space="preserve"> </w:t>
      </w:r>
      <w:r w:rsidRPr="006E5FE1">
        <w:rPr>
          <w:rFonts w:ascii="GHEA Grapalat" w:hAnsi="GHEA Grapalat" w:cs="Sylfaen"/>
          <w:b/>
          <w:sz w:val="20"/>
          <w:highlight w:val="yellow"/>
          <w:lang w:val="hy-AM"/>
        </w:rPr>
        <w:t>ապահովման</w:t>
      </w:r>
      <w:r w:rsidRPr="006E5FE1">
        <w:rPr>
          <w:rFonts w:ascii="GHEA Grapalat" w:hAnsi="GHEA Grapalat" w:cs="Sylfaen"/>
          <w:b/>
          <w:sz w:val="20"/>
          <w:highlight w:val="yellow"/>
          <w:lang w:val="af-ZA"/>
        </w:rPr>
        <w:t xml:space="preserve"> </w:t>
      </w:r>
      <w:r w:rsidRPr="006E5FE1">
        <w:rPr>
          <w:rFonts w:ascii="GHEA Grapalat" w:hAnsi="GHEA Grapalat" w:cs="Sylfaen"/>
          <w:b/>
          <w:sz w:val="20"/>
          <w:highlight w:val="yellow"/>
          <w:lang w:val="hy-AM"/>
        </w:rPr>
        <w:t>չափը</w:t>
      </w:r>
      <w:r w:rsidRPr="006E5FE1">
        <w:rPr>
          <w:rFonts w:ascii="GHEA Grapalat" w:hAnsi="GHEA Grapalat" w:cs="Sylfaen"/>
          <w:b/>
          <w:sz w:val="20"/>
          <w:highlight w:val="yellow"/>
          <w:lang w:val="af-ZA"/>
        </w:rPr>
        <w:t xml:space="preserve"> </w:t>
      </w:r>
      <w:r w:rsidRPr="006E5FE1">
        <w:rPr>
          <w:rStyle w:val="FontStyle42"/>
          <w:rFonts w:ascii="GHEA Grapalat" w:hAnsi="GHEA Grapalat" w:cs="Sylfaen"/>
          <w:b/>
          <w:sz w:val="22"/>
          <w:szCs w:val="20"/>
          <w:highlight w:val="yellow"/>
          <w:lang w:val="hy-AM"/>
        </w:rPr>
        <w:t>1-ին, 2-րդ</w:t>
      </w:r>
      <w:r w:rsidR="003B5F23" w:rsidRPr="006E5FE1">
        <w:rPr>
          <w:rStyle w:val="FontStyle42"/>
          <w:rFonts w:ascii="GHEA Grapalat" w:hAnsi="GHEA Grapalat" w:cs="Sylfaen"/>
          <w:b/>
          <w:sz w:val="22"/>
          <w:szCs w:val="20"/>
          <w:highlight w:val="yellow"/>
          <w:lang w:val="hy-AM"/>
        </w:rPr>
        <w:t xml:space="preserve"> </w:t>
      </w:r>
      <w:r w:rsidRPr="006E5FE1">
        <w:rPr>
          <w:rStyle w:val="FontStyle42"/>
          <w:rFonts w:ascii="GHEA Grapalat" w:hAnsi="GHEA Grapalat" w:cs="Sylfaen"/>
          <w:b/>
          <w:sz w:val="22"/>
          <w:szCs w:val="20"/>
          <w:highlight w:val="yellow"/>
          <w:lang w:val="hy-AM"/>
        </w:rPr>
        <w:t xml:space="preserve">և </w:t>
      </w:r>
      <w:r w:rsidR="00334345" w:rsidRPr="006E5FE1">
        <w:rPr>
          <w:rStyle w:val="FontStyle42"/>
          <w:rFonts w:ascii="GHEA Grapalat" w:hAnsi="GHEA Grapalat" w:cs="Sylfaen"/>
          <w:b/>
          <w:sz w:val="22"/>
          <w:szCs w:val="20"/>
          <w:highlight w:val="yellow"/>
          <w:lang w:val="hy-AM"/>
        </w:rPr>
        <w:t>3</w:t>
      </w:r>
      <w:r w:rsidRPr="006E5FE1">
        <w:rPr>
          <w:rStyle w:val="FontStyle42"/>
          <w:rFonts w:ascii="GHEA Grapalat" w:hAnsi="GHEA Grapalat" w:cs="Sylfaen"/>
          <w:b/>
          <w:sz w:val="22"/>
          <w:szCs w:val="20"/>
          <w:highlight w:val="yellow"/>
          <w:lang w:val="hy-AM"/>
        </w:rPr>
        <w:t xml:space="preserve">-րդ </w:t>
      </w:r>
      <w:r w:rsidRPr="006E5FE1">
        <w:rPr>
          <w:rFonts w:ascii="GHEA Grapalat" w:hAnsi="GHEA Grapalat" w:cs="Sylfaen"/>
          <w:b/>
          <w:sz w:val="20"/>
          <w:highlight w:val="yellow"/>
          <w:lang w:val="af-ZA"/>
        </w:rPr>
        <w:t>չափաբաժնի մասով</w:t>
      </w:r>
      <w:r w:rsidRPr="00D56FD5">
        <w:rPr>
          <w:rFonts w:ascii="GHEA Grapalat" w:hAnsi="GHEA Grapalat" w:cs="Sylfaen"/>
          <w:b/>
          <w:sz w:val="20"/>
          <w:lang w:val="hy-AM"/>
        </w:rPr>
        <w:t xml:space="preserve"> հավասար</w:t>
      </w:r>
      <w:r w:rsidRPr="00DD2CDB">
        <w:rPr>
          <w:rFonts w:ascii="GHEA Grapalat" w:hAnsi="GHEA Grapalat" w:cs="Sylfaen"/>
          <w:b/>
          <w:sz w:val="20"/>
          <w:lang w:val="af-ZA"/>
        </w:rPr>
        <w:t xml:space="preserve"> </w:t>
      </w:r>
      <w:r w:rsidRPr="00D56FD5">
        <w:rPr>
          <w:rFonts w:ascii="GHEA Grapalat" w:hAnsi="GHEA Grapalat" w:cs="Sylfaen"/>
          <w:b/>
          <w:sz w:val="20"/>
          <w:lang w:val="hy-AM"/>
        </w:rPr>
        <w:t>է</w:t>
      </w:r>
      <w:r w:rsidRPr="00DD2CDB">
        <w:rPr>
          <w:rFonts w:ascii="GHEA Grapalat" w:hAnsi="GHEA Grapalat" w:cs="Sylfaen"/>
          <w:b/>
          <w:sz w:val="20"/>
          <w:lang w:val="af-ZA"/>
        </w:rPr>
        <w:t xml:space="preserve"> </w:t>
      </w:r>
      <w:r w:rsidRPr="00DD2CDB">
        <w:rPr>
          <w:rFonts w:ascii="GHEA Grapalat" w:hAnsi="GHEA Grapalat" w:cs="Sylfaen"/>
          <w:b/>
          <w:sz w:val="20"/>
          <w:lang w:val="hy-AM"/>
        </w:rPr>
        <w:t xml:space="preserve"> սույն ընթացակարգի շրջանակում գնվելիք ապրանքի գնման գնի </w:t>
      </w:r>
      <w:r w:rsidRPr="00D56FD5">
        <w:rPr>
          <w:rFonts w:ascii="GHEA Grapalat" w:hAnsi="GHEA Grapalat" w:cs="Sylfaen"/>
          <w:b/>
          <w:sz w:val="20"/>
          <w:lang w:val="hy-AM"/>
        </w:rPr>
        <w:t>15</w:t>
      </w:r>
      <w:r w:rsidRPr="00DD2CDB">
        <w:rPr>
          <w:rFonts w:ascii="GHEA Grapalat" w:hAnsi="GHEA Grapalat" w:cs="Sylfaen"/>
          <w:b/>
          <w:sz w:val="20"/>
          <w:lang w:val="hy-AM"/>
        </w:rPr>
        <w:t xml:space="preserve"> տոկոսին</w:t>
      </w:r>
      <w:r w:rsidRPr="00DD2CDB">
        <w:rPr>
          <w:rFonts w:ascii="GHEA Grapalat" w:hAnsi="GHEA Grapalat" w:cs="Sylfaen"/>
          <w:b/>
          <w:sz w:val="20"/>
          <w:lang w:val="af-ZA"/>
        </w:rPr>
        <w:t>:</w:t>
      </w:r>
      <w:r w:rsidRPr="00751127">
        <w:rPr>
          <w:rFonts w:ascii="GHEA Grapalat" w:hAnsi="GHEA Grapalat" w:cs="Sylfaen"/>
          <w:sz w:val="20"/>
          <w:lang w:val="hy-AM"/>
        </w:rPr>
        <w:t xml:space="preserve"> </w:t>
      </w:r>
      <w:r w:rsidRPr="005B02BB">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p>
    <w:p w14:paraId="6FE3BF8C" w14:textId="611E87F2" w:rsidR="005F19E6" w:rsidRPr="006E5FE1" w:rsidRDefault="00336F0F" w:rsidP="005F19E6">
      <w:pPr>
        <w:ind w:firstLine="567"/>
        <w:jc w:val="both"/>
        <w:rPr>
          <w:rFonts w:ascii="GHEA Grapalat" w:hAnsi="GHEA Grapalat" w:cs="Arial"/>
          <w:b/>
          <w:sz w:val="20"/>
          <w:highlight w:val="yellow"/>
          <w:lang w:val="hy-AM"/>
        </w:rPr>
      </w:pPr>
      <w:r w:rsidRPr="006E5FE1">
        <w:rPr>
          <w:rFonts w:ascii="GHEA Grapalat" w:hAnsi="GHEA Grapalat" w:cs="Sylfaen"/>
          <w:b/>
          <w:sz w:val="20"/>
          <w:highlight w:val="yellow"/>
          <w:lang w:val="hy-AM"/>
        </w:rPr>
        <w:t>2</w:t>
      </w:r>
      <w:r w:rsidR="005F19E6" w:rsidRPr="006E5FE1">
        <w:rPr>
          <w:rFonts w:ascii="GHEA Grapalat" w:hAnsi="GHEA Grapalat" w:cs="Sylfaen"/>
          <w:b/>
          <w:sz w:val="20"/>
          <w:highlight w:val="yellow"/>
          <w:lang w:val="hy-AM"/>
        </w:rPr>
        <w:t>-րդ</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չափաբաժնի մասով որակավորման</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ապահովումը</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ներկայացվում</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է</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կանխիկ</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փողի</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կամ</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բանկերի</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կողմից</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տրամադրված</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երաշխիքների ձևով:</w:t>
      </w:r>
      <w:r w:rsidR="005F19E6" w:rsidRPr="006E5FE1">
        <w:rPr>
          <w:rFonts w:ascii="GHEA Grapalat" w:hAnsi="GHEA Grapalat" w:cs="Sylfaen"/>
          <w:sz w:val="20"/>
          <w:highlight w:val="yellow"/>
          <w:lang w:val="af-ZA"/>
        </w:rPr>
        <w:t xml:space="preserve"> Ընդ որում ապահովումը</w:t>
      </w:r>
      <w:r w:rsidR="005F19E6" w:rsidRPr="006E5FE1">
        <w:rPr>
          <w:rFonts w:ascii="GHEA Grapalat" w:hAnsi="GHEA Grapalat"/>
          <w:color w:val="000000"/>
          <w:highlight w:val="yellow"/>
          <w:shd w:val="clear" w:color="auto" w:fill="FFFFFF"/>
          <w:lang w:val="af-ZA"/>
        </w:rPr>
        <w:t xml:space="preserve"> </w:t>
      </w:r>
      <w:r w:rsidR="005F19E6" w:rsidRPr="006E5FE1">
        <w:rPr>
          <w:rFonts w:ascii="GHEA Grapalat" w:hAnsi="GHEA Grapalat" w:cs="Sylfaen"/>
          <w:sz w:val="20"/>
          <w:highlight w:val="yellow"/>
          <w:lang w:val="hy-AM"/>
        </w:rPr>
        <w:t>պետք</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է</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վավեր</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լինի</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առնվազն</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մինչև</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պայմանագրի</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sz w:val="20"/>
          <w:highlight w:val="yellow"/>
          <w:lang w:val="hy-AM"/>
        </w:rPr>
        <w:t>կատարման</w:t>
      </w:r>
      <w:r w:rsidR="005F19E6" w:rsidRPr="006E5FE1">
        <w:rPr>
          <w:rFonts w:ascii="GHEA Grapalat" w:hAnsi="GHEA Grapalat" w:cs="Sylfaen"/>
          <w:sz w:val="20"/>
          <w:highlight w:val="yellow"/>
          <w:lang w:val="af-ZA"/>
        </w:rPr>
        <w:t xml:space="preserve"> </w:t>
      </w:r>
      <w:r w:rsidR="005F19E6" w:rsidRPr="006E5FE1">
        <w:rPr>
          <w:rFonts w:ascii="GHEA Grapalat" w:hAnsi="GHEA Grapalat" w:cs="Sylfaen"/>
          <w:b/>
          <w:sz w:val="20"/>
          <w:highlight w:val="yellow"/>
          <w:lang w:val="hy-AM"/>
        </w:rPr>
        <w:t>արդյունքը</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պատվիրատուի</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կողմից</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ամբողջական</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ընդունվելու</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օրվան</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հաջորդող</w:t>
      </w:r>
      <w:r w:rsidR="005F19E6" w:rsidRPr="006E5FE1">
        <w:rPr>
          <w:rFonts w:ascii="GHEA Grapalat" w:hAnsi="GHEA Grapalat" w:cs="Sylfaen"/>
          <w:b/>
          <w:sz w:val="20"/>
          <w:highlight w:val="yellow"/>
          <w:lang w:val="af-ZA"/>
        </w:rPr>
        <w:t xml:space="preserve"> 90-</w:t>
      </w:r>
      <w:r w:rsidR="005F19E6" w:rsidRPr="006E5FE1">
        <w:rPr>
          <w:rFonts w:ascii="GHEA Grapalat" w:hAnsi="GHEA Grapalat" w:cs="Sylfaen"/>
          <w:b/>
          <w:sz w:val="20"/>
          <w:highlight w:val="yellow"/>
          <w:lang w:val="hy-AM"/>
        </w:rPr>
        <w:t>րդ</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աշխատանքային</w:t>
      </w:r>
      <w:r w:rsidR="005F19E6" w:rsidRPr="006E5FE1">
        <w:rPr>
          <w:rFonts w:ascii="GHEA Grapalat" w:hAnsi="GHEA Grapalat" w:cs="Sylfaen"/>
          <w:b/>
          <w:sz w:val="20"/>
          <w:highlight w:val="yellow"/>
          <w:lang w:val="af-ZA"/>
        </w:rPr>
        <w:t xml:space="preserve"> </w:t>
      </w:r>
      <w:r w:rsidR="005F19E6" w:rsidRPr="006E5FE1">
        <w:rPr>
          <w:rFonts w:ascii="GHEA Grapalat" w:hAnsi="GHEA Grapalat" w:cs="Sylfaen"/>
          <w:b/>
          <w:sz w:val="20"/>
          <w:highlight w:val="yellow"/>
          <w:lang w:val="hy-AM"/>
        </w:rPr>
        <w:t>օրը</w:t>
      </w:r>
      <w:r w:rsidR="005F19E6" w:rsidRPr="006E5FE1">
        <w:rPr>
          <w:rFonts w:ascii="GHEA Grapalat" w:hAnsi="GHEA Grapalat" w:cs="Sylfaen"/>
          <w:b/>
          <w:sz w:val="20"/>
          <w:highlight w:val="yellow"/>
          <w:lang w:val="af-ZA"/>
        </w:rPr>
        <w:t xml:space="preserve"> </w:t>
      </w:r>
      <w:r w:rsidR="005F19E6" w:rsidRPr="006E5FE1">
        <w:rPr>
          <w:rFonts w:ascii="GHEA Grapalat" w:hAnsi="GHEA Grapalat" w:cs="Arial"/>
          <w:b/>
          <w:sz w:val="20"/>
          <w:highlight w:val="yellow"/>
          <w:lang w:val="hy-AM"/>
        </w:rPr>
        <w:t>ներառյալ:</w:t>
      </w:r>
    </w:p>
    <w:p w14:paraId="0F386329" w14:textId="0E68DF7D" w:rsidR="005F19E6" w:rsidRDefault="005F19E6" w:rsidP="005F19E6">
      <w:pPr>
        <w:ind w:firstLine="567"/>
        <w:jc w:val="both"/>
        <w:rPr>
          <w:rFonts w:ascii="GHEA Grapalat" w:hAnsi="GHEA Grapalat" w:cs="Arial"/>
          <w:sz w:val="20"/>
          <w:lang w:val="hy-AM"/>
        </w:rPr>
      </w:pPr>
      <w:r w:rsidRPr="006E5FE1">
        <w:rPr>
          <w:rFonts w:ascii="GHEA Grapalat" w:hAnsi="GHEA Grapalat" w:cs="Sylfaen"/>
          <w:b/>
          <w:sz w:val="20"/>
          <w:highlight w:val="yellow"/>
          <w:lang w:val="hy-AM"/>
        </w:rPr>
        <w:t>1-ին</w:t>
      </w:r>
      <w:r w:rsidR="00336F0F" w:rsidRPr="006E5FE1">
        <w:rPr>
          <w:rFonts w:ascii="GHEA Grapalat" w:hAnsi="GHEA Grapalat" w:cs="Sylfaen"/>
          <w:b/>
          <w:sz w:val="20"/>
          <w:highlight w:val="yellow"/>
          <w:lang w:val="hy-AM"/>
        </w:rPr>
        <w:t xml:space="preserve"> </w:t>
      </w:r>
      <w:r w:rsidR="003B5F23" w:rsidRPr="006E5FE1">
        <w:rPr>
          <w:rFonts w:ascii="GHEA Grapalat" w:hAnsi="GHEA Grapalat" w:cs="Sylfaen"/>
          <w:b/>
          <w:sz w:val="20"/>
          <w:highlight w:val="yellow"/>
          <w:lang w:val="hy-AM"/>
        </w:rPr>
        <w:t xml:space="preserve">և </w:t>
      </w:r>
      <w:r w:rsidR="00336F0F" w:rsidRPr="006E5FE1">
        <w:rPr>
          <w:rFonts w:ascii="GHEA Grapalat" w:hAnsi="GHEA Grapalat" w:cs="Sylfaen"/>
          <w:b/>
          <w:sz w:val="20"/>
          <w:highlight w:val="yellow"/>
          <w:lang w:val="hy-AM"/>
        </w:rPr>
        <w:t>3</w:t>
      </w:r>
      <w:r w:rsidR="003B5F23" w:rsidRPr="006E5FE1">
        <w:rPr>
          <w:rFonts w:ascii="GHEA Grapalat" w:hAnsi="GHEA Grapalat" w:cs="Sylfaen"/>
          <w:b/>
          <w:sz w:val="20"/>
          <w:highlight w:val="yellow"/>
          <w:lang w:val="hy-AM"/>
        </w:rPr>
        <w:t>-րդ</w:t>
      </w:r>
      <w:r w:rsidRPr="006E5FE1">
        <w:rPr>
          <w:rFonts w:ascii="GHEA Grapalat" w:hAnsi="GHEA Grapalat" w:cs="Sylfaen"/>
          <w:b/>
          <w:sz w:val="20"/>
          <w:highlight w:val="yellow"/>
          <w:lang w:val="hy-AM"/>
        </w:rPr>
        <w:t xml:space="preserve"> չափաբաժնի մասով</w:t>
      </w:r>
      <w:r w:rsidRPr="00991318">
        <w:rPr>
          <w:rFonts w:ascii="GHEA Grapalat" w:hAnsi="GHEA Grapalat" w:cs="Sylfaen"/>
          <w:b/>
          <w:sz w:val="20"/>
          <w:lang w:val="hy-AM"/>
        </w:rPr>
        <w:t xml:space="preserve"> </w:t>
      </w:r>
      <w:r w:rsidRPr="00D71464">
        <w:rPr>
          <w:rFonts w:ascii="GHEA Grapalat" w:hAnsi="GHEA Grapalat" w:cs="Sylfaen"/>
          <w:b/>
          <w:sz w:val="20"/>
          <w:lang w:val="hy-AM"/>
        </w:rPr>
        <w:t>որակավորման</w:t>
      </w:r>
      <w:r w:rsidRPr="00D71464">
        <w:rPr>
          <w:rFonts w:ascii="GHEA Grapalat" w:hAnsi="GHEA Grapalat" w:cs="Sylfaen"/>
          <w:b/>
          <w:sz w:val="20"/>
          <w:lang w:val="af-ZA"/>
        </w:rPr>
        <w:t xml:space="preserve"> </w:t>
      </w:r>
      <w:r w:rsidRPr="00D71464">
        <w:rPr>
          <w:rFonts w:ascii="GHEA Grapalat" w:hAnsi="GHEA Grapalat" w:cs="Sylfaen"/>
          <w:b/>
          <w:sz w:val="20"/>
          <w:lang w:val="hy-AM"/>
        </w:rPr>
        <w:t>ապահովումը</w:t>
      </w:r>
      <w:r w:rsidRPr="00D71464">
        <w:rPr>
          <w:rFonts w:ascii="GHEA Grapalat" w:hAnsi="GHEA Grapalat" w:cs="Sylfaen"/>
          <w:b/>
          <w:sz w:val="20"/>
          <w:lang w:val="af-ZA"/>
        </w:rPr>
        <w:t xml:space="preserve"> </w:t>
      </w:r>
      <w:r w:rsidRPr="00D71464">
        <w:rPr>
          <w:rFonts w:ascii="GHEA Grapalat" w:hAnsi="GHEA Grapalat" w:cs="Sylfaen"/>
          <w:b/>
          <w:sz w:val="20"/>
          <w:lang w:val="hy-AM"/>
        </w:rPr>
        <w:t>ներկայացվում</w:t>
      </w:r>
      <w:r w:rsidRPr="00D71464">
        <w:rPr>
          <w:rFonts w:ascii="GHEA Grapalat" w:hAnsi="GHEA Grapalat" w:cs="Sylfaen"/>
          <w:b/>
          <w:sz w:val="20"/>
          <w:lang w:val="af-ZA"/>
        </w:rPr>
        <w:t xml:space="preserve"> </w:t>
      </w:r>
      <w:r w:rsidRPr="00D71464">
        <w:rPr>
          <w:rFonts w:ascii="GHEA Grapalat" w:hAnsi="GHEA Grapalat" w:cs="Sylfaen"/>
          <w:b/>
          <w:sz w:val="20"/>
          <w:lang w:val="hy-AM"/>
        </w:rPr>
        <w:t>է</w:t>
      </w:r>
      <w:r w:rsidRPr="00D71464">
        <w:rPr>
          <w:rFonts w:ascii="GHEA Grapalat" w:hAnsi="GHEA Grapalat" w:cs="Sylfaen"/>
          <w:b/>
          <w:sz w:val="20"/>
          <w:lang w:val="af-ZA"/>
        </w:rPr>
        <w:t xml:space="preserve"> </w:t>
      </w:r>
      <w:r w:rsidRPr="00D71464">
        <w:rPr>
          <w:rFonts w:ascii="GHEA Grapalat" w:hAnsi="GHEA Grapalat" w:cs="Sylfaen"/>
          <w:b/>
          <w:sz w:val="20"/>
          <w:lang w:val="hy-AM"/>
        </w:rPr>
        <w:t xml:space="preserve">տուժանքի </w:t>
      </w:r>
      <w:r w:rsidRPr="00D71464">
        <w:rPr>
          <w:rFonts w:ascii="GHEA Grapalat" w:hAnsi="GHEA Grapalat" w:cs="Sylfaen"/>
          <w:b/>
          <w:sz w:val="20"/>
          <w:lang w:val="af-ZA"/>
        </w:rPr>
        <w:t>(</w:t>
      </w:r>
      <w:r w:rsidRPr="00D71464">
        <w:rPr>
          <w:rFonts w:ascii="GHEA Grapalat" w:hAnsi="GHEA Grapalat" w:cs="Sylfaen"/>
          <w:b/>
          <w:sz w:val="20"/>
          <w:lang w:val="hy-AM"/>
        </w:rPr>
        <w:t>հավելված 4</w:t>
      </w:r>
      <w:r w:rsidRPr="00D71464">
        <w:rPr>
          <w:rFonts w:ascii="Cambria Math" w:hAnsi="Cambria Math" w:cs="Cambria Math"/>
          <w:b/>
          <w:sz w:val="20"/>
          <w:lang w:val="hy-AM"/>
        </w:rPr>
        <w:t>․</w:t>
      </w:r>
      <w:r w:rsidRPr="00D71464">
        <w:rPr>
          <w:rFonts w:ascii="GHEA Grapalat" w:hAnsi="GHEA Grapalat" w:cs="Sylfaen"/>
          <w:b/>
          <w:sz w:val="20"/>
          <w:lang w:val="hy-AM"/>
        </w:rPr>
        <w:t>2</w:t>
      </w:r>
      <w:r w:rsidRPr="00D71464">
        <w:rPr>
          <w:rFonts w:ascii="GHEA Grapalat" w:hAnsi="GHEA Grapalat" w:cs="Sylfaen"/>
          <w:b/>
          <w:sz w:val="20"/>
          <w:lang w:val="af-ZA"/>
        </w:rPr>
        <w:t>)</w:t>
      </w:r>
      <w:r w:rsidRPr="00D71464">
        <w:rPr>
          <w:rFonts w:ascii="GHEA Grapalat" w:hAnsi="GHEA Grapalat" w:cs="Sylfaen"/>
          <w:b/>
          <w:sz w:val="20"/>
          <w:lang w:val="hy-AM"/>
        </w:rPr>
        <w:t xml:space="preserve"> </w:t>
      </w:r>
      <w:r w:rsidRPr="00D71464">
        <w:rPr>
          <w:rFonts w:ascii="GHEA Grapalat" w:hAnsi="GHEA Grapalat" w:cs="Sylfaen"/>
          <w:b/>
          <w:sz w:val="20"/>
          <w:lang w:val="af-ZA"/>
        </w:rPr>
        <w:t xml:space="preserve"> </w:t>
      </w:r>
      <w:r w:rsidRPr="00D71464">
        <w:rPr>
          <w:rFonts w:ascii="GHEA Grapalat" w:hAnsi="GHEA Grapalat" w:cs="Sylfaen"/>
          <w:b/>
          <w:sz w:val="20"/>
          <w:lang w:val="hy-AM"/>
        </w:rPr>
        <w:t>կամ</w:t>
      </w:r>
      <w:r w:rsidRPr="00D71464">
        <w:rPr>
          <w:rFonts w:ascii="GHEA Grapalat" w:hAnsi="GHEA Grapalat" w:cs="Sylfaen"/>
          <w:b/>
          <w:sz w:val="20"/>
          <w:lang w:val="af-ZA"/>
        </w:rPr>
        <w:t xml:space="preserve"> </w:t>
      </w:r>
      <w:r w:rsidRPr="00D71464">
        <w:rPr>
          <w:rFonts w:ascii="GHEA Grapalat" w:hAnsi="GHEA Grapalat" w:cs="Sylfaen"/>
          <w:b/>
          <w:sz w:val="20"/>
          <w:lang w:val="hy-AM"/>
        </w:rPr>
        <w:t>կանխիկ</w:t>
      </w:r>
      <w:r w:rsidRPr="00D71464">
        <w:rPr>
          <w:rFonts w:ascii="GHEA Grapalat" w:hAnsi="GHEA Grapalat" w:cs="Sylfaen"/>
          <w:b/>
          <w:sz w:val="20"/>
          <w:lang w:val="af-ZA"/>
        </w:rPr>
        <w:t xml:space="preserve"> </w:t>
      </w:r>
      <w:r w:rsidRPr="00D71464">
        <w:rPr>
          <w:rFonts w:ascii="GHEA Grapalat" w:hAnsi="GHEA Grapalat" w:cs="Sylfaen"/>
          <w:b/>
          <w:sz w:val="20"/>
          <w:lang w:val="hy-AM"/>
        </w:rPr>
        <w:t>փողի</w:t>
      </w:r>
      <w:r w:rsidRPr="00D71464">
        <w:rPr>
          <w:rFonts w:ascii="GHEA Grapalat" w:hAnsi="GHEA Grapalat" w:cs="Sylfaen"/>
          <w:b/>
          <w:sz w:val="20"/>
          <w:lang w:val="af-ZA"/>
        </w:rPr>
        <w:t>,</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5B02BB">
        <w:rPr>
          <w:rFonts w:ascii="GHEA Grapalat" w:hAnsi="GHEA Grapalat" w:cs="Arial"/>
          <w:sz w:val="20"/>
          <w:lang w:val="hy-AM"/>
        </w:rPr>
        <w:t>ներառյալ</w:t>
      </w:r>
      <w:r w:rsidRPr="005B02BB">
        <w:rPr>
          <w:rStyle w:val="FootnoteReference"/>
          <w:rFonts w:ascii="GHEA Grapalat" w:hAnsi="GHEA Grapalat" w:cs="Arial"/>
          <w:sz w:val="20"/>
          <w:lang w:val="hy-AM"/>
        </w:rPr>
        <w:footnoteReference w:id="11"/>
      </w:r>
    </w:p>
    <w:p w14:paraId="0140D4C5"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Arial"/>
          <w:sz w:val="20"/>
          <w:lang w:val="hy-AM"/>
        </w:rPr>
        <w:t>Եթե</w:t>
      </w:r>
      <w:r w:rsidRPr="005B02BB">
        <w:rPr>
          <w:rFonts w:ascii="GHEA Grapalat" w:hAnsi="GHEA Grapalat" w:cs="Arial"/>
          <w:sz w:val="20"/>
          <w:lang w:val="af-ZA"/>
        </w:rPr>
        <w:t xml:space="preserve"> </w:t>
      </w:r>
      <w:r w:rsidRPr="005B02BB">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5B02B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B02BB">
        <w:rPr>
          <w:rFonts w:ascii="GHEA Grapalat" w:hAnsi="GHEA Grapalat" w:cs="Arial"/>
          <w:sz w:val="20"/>
          <w:lang w:val="hy-AM"/>
        </w:rPr>
        <w:t xml:space="preserve"> </w:t>
      </w: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932B5A">
        <w:rPr>
          <w:rFonts w:ascii="GHEA Grapalat" w:hAnsi="GHEA Grapalat" w:cs="Arial"/>
          <w:b/>
          <w:lang w:val="hy-AM"/>
        </w:rPr>
        <w:t>«900008000698»</w:t>
      </w:r>
      <w:r w:rsidRPr="00932B5A">
        <w:rPr>
          <w:rFonts w:ascii="GHEA Grapalat" w:hAnsi="GHEA Grapalat" w:cs="Arial"/>
          <w:lang w:val="hy-AM"/>
        </w:rPr>
        <w:t xml:space="preserve"> </w:t>
      </w:r>
      <w:r w:rsidRPr="005B02BB">
        <w:rPr>
          <w:rFonts w:ascii="GHEA Grapalat" w:hAnsi="GHEA Grapalat" w:cs="Arial"/>
          <w:sz w:val="20"/>
          <w:lang w:val="hy-AM"/>
        </w:rPr>
        <w:t xml:space="preserve">գանձապետական հաշվին:  </w:t>
      </w:r>
    </w:p>
    <w:p w14:paraId="2F2F37E0"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17F499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4B371A8E" w14:textId="77777777" w:rsidR="005F19E6" w:rsidRPr="00E97002" w:rsidRDefault="005F19E6" w:rsidP="005F19E6">
      <w:pPr>
        <w:ind w:firstLine="567"/>
        <w:jc w:val="both"/>
        <w:rPr>
          <w:rFonts w:ascii="GHEA Grapalat" w:hAnsi="GHEA Grapalat" w:cs="Arial"/>
          <w:b/>
          <w:color w:val="FFFFFF"/>
          <w:sz w:val="20"/>
          <w:lang w:val="af-ZA"/>
        </w:rPr>
      </w:pPr>
      <w:r w:rsidRPr="00E97002">
        <w:rPr>
          <w:rFonts w:ascii="GHEA Grapalat" w:hAnsi="GHEA Grapalat" w:cs="Arial"/>
          <w:b/>
          <w:sz w:val="20"/>
          <w:lang w:val="hy-AM"/>
        </w:rPr>
        <w:t>Բանկային երաշխիքի ձևով որակավորման ապահովումը ընտրված մասնակիցը ներկայացնում է հավելված 4.1-ի համաձայն:</w:t>
      </w:r>
      <w:r w:rsidRPr="00E97002">
        <w:rPr>
          <w:rStyle w:val="FootnoteReference"/>
          <w:rFonts w:ascii="GHEA Grapalat" w:hAnsi="GHEA Grapalat" w:cs="Arial"/>
          <w:b/>
          <w:sz w:val="20"/>
          <w:lang w:val="hy-AM"/>
        </w:rPr>
        <w:footnoteReference w:id="12"/>
      </w:r>
    </w:p>
    <w:p w14:paraId="1C02A2F0" w14:textId="6C89F9E8" w:rsidR="005F19E6" w:rsidRPr="00CA3B65" w:rsidRDefault="005F19E6" w:rsidP="005F19E6">
      <w:pPr>
        <w:pStyle w:val="NormalWeb"/>
        <w:shd w:val="clear" w:color="auto" w:fill="FFFFFF"/>
        <w:spacing w:before="0" w:beforeAutospacing="0" w:after="0" w:afterAutospacing="0"/>
        <w:ind w:firstLine="375"/>
        <w:jc w:val="both"/>
        <w:rPr>
          <w:rFonts w:ascii="GHEA Grapalat" w:hAnsi="GHEA Grapalat" w:cs="Arial"/>
          <w:b/>
          <w:sz w:val="20"/>
          <w:lang w:val="hy-AM"/>
        </w:rPr>
      </w:pPr>
      <w:r w:rsidRPr="005B02BB">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B063DB">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A3B65">
        <w:rPr>
          <w:rFonts w:ascii="GHEA Grapalat" w:hAnsi="GHEA Grapalat" w:cs="Arial"/>
          <w:b/>
          <w:sz w:val="20"/>
          <w:lang w:val="hy-AM"/>
        </w:rPr>
        <w:t xml:space="preserve">, </w:t>
      </w:r>
      <w:r w:rsidR="00CA3B65" w:rsidRPr="00CA3B65">
        <w:rPr>
          <w:rFonts w:ascii="GHEA Grapalat" w:hAnsi="GHEA Grapalat" w:cs="Arial"/>
          <w:b/>
          <w:sz w:val="20"/>
          <w:highlight w:val="yellow"/>
          <w:lang w:val="hy-AM"/>
        </w:rPr>
        <w:t>եթե պայմանագրի (համաձայնագրի) կատարումը փուլային չէ</w:t>
      </w:r>
      <w:r w:rsidRPr="00CA3B65">
        <w:rPr>
          <w:rFonts w:ascii="GHEA Grapalat" w:hAnsi="GHEA Grapalat" w:cs="Arial"/>
          <w:b/>
          <w:sz w:val="20"/>
          <w:highlight w:val="yellow"/>
          <w:lang w:val="hy-AM"/>
        </w:rPr>
        <w:t>:</w:t>
      </w:r>
    </w:p>
    <w:p w14:paraId="2C319380"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F465D4" w14:textId="77777777" w:rsidR="005F19E6" w:rsidRDefault="005F19E6" w:rsidP="005F19E6">
      <w:pPr>
        <w:ind w:firstLine="567"/>
        <w:jc w:val="both"/>
        <w:rPr>
          <w:rFonts w:ascii="GHEA Grapalat" w:hAnsi="GHEA Grapalat" w:cs="Sylfaen"/>
          <w:sz w:val="20"/>
          <w:lang w:val="hy-AM"/>
        </w:rPr>
      </w:pPr>
      <w:r w:rsidRPr="005B02BB">
        <w:rPr>
          <w:rFonts w:ascii="GHEA Grapalat" w:hAnsi="GHEA Grapalat" w:cs="Sylfaen"/>
          <w:sz w:val="20"/>
          <w:lang w:val="hy-AM"/>
        </w:rPr>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Pr="002219AC">
        <w:rPr>
          <w:rFonts w:ascii="GHEA Grapalat" w:hAnsi="GHEA Grapalat" w:cs="Sylfaen"/>
          <w:b/>
          <w:sz w:val="20"/>
          <w:lang w:val="hy-AM"/>
        </w:rPr>
        <w:t>գնման 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w:t>
      </w:r>
    </w:p>
    <w:p w14:paraId="2EF31EB4" w14:textId="60CE4D01" w:rsidR="005F19E6" w:rsidRDefault="005F19E6" w:rsidP="005F19E6">
      <w:pPr>
        <w:ind w:firstLine="567"/>
        <w:jc w:val="both"/>
        <w:rPr>
          <w:rFonts w:ascii="GHEA Grapalat" w:hAnsi="GHEA Grapalat" w:cs="Sylfaen"/>
          <w:b/>
          <w:sz w:val="20"/>
          <w:lang w:val="hy-AM"/>
        </w:rPr>
      </w:pPr>
      <w:r w:rsidRPr="002219AC">
        <w:rPr>
          <w:rFonts w:ascii="GHEA Grapalat" w:hAnsi="GHEA Grapalat" w:cs="Sylfaen"/>
          <w:b/>
          <w:sz w:val="20"/>
          <w:lang w:val="hy-AM"/>
        </w:rPr>
        <w:t xml:space="preserve">Պայմանագրի ապահովումը </w:t>
      </w:r>
      <w:r w:rsidR="00352C2D" w:rsidRPr="0069741C">
        <w:rPr>
          <w:rFonts w:ascii="GHEA Grapalat" w:hAnsi="GHEA Grapalat" w:cs="Sylfaen"/>
          <w:b/>
          <w:sz w:val="20"/>
          <w:lang w:val="hy-AM"/>
        </w:rPr>
        <w:t>2</w:t>
      </w:r>
      <w:r w:rsidRPr="00D56FD5">
        <w:rPr>
          <w:rFonts w:ascii="GHEA Grapalat" w:hAnsi="GHEA Grapalat" w:cs="Sylfaen"/>
          <w:b/>
          <w:sz w:val="20"/>
          <w:lang w:val="hy-AM"/>
        </w:rPr>
        <w:t>-րդ</w:t>
      </w:r>
      <w:r w:rsidR="00C71096" w:rsidRPr="00D56FD5">
        <w:rPr>
          <w:rFonts w:ascii="GHEA Grapalat" w:hAnsi="GHEA Grapalat" w:cs="Sylfaen"/>
          <w:b/>
          <w:sz w:val="20"/>
          <w:lang w:val="hy-AM"/>
        </w:rPr>
        <w:t xml:space="preserve"> </w:t>
      </w:r>
      <w:r w:rsidRPr="002A18E2">
        <w:rPr>
          <w:rFonts w:ascii="GHEA Grapalat" w:hAnsi="GHEA Grapalat" w:cs="Sylfaen"/>
          <w:b/>
          <w:sz w:val="20"/>
          <w:lang w:val="hy-AM"/>
        </w:rPr>
        <w:t>չափաբաժնի մասով</w:t>
      </w:r>
      <w:r w:rsidRPr="002219AC">
        <w:rPr>
          <w:rFonts w:ascii="GHEA Grapalat" w:hAnsi="GHEA Grapalat" w:cs="Sylfaen"/>
          <w:b/>
          <w:sz w:val="20"/>
          <w:lang w:val="hy-AM"/>
        </w:rPr>
        <w:t xml:space="preserve"> ներկայացվում է բանկային երախիքի (հավելված 5) կամ կանխիկ փողի ձևով:</w:t>
      </w:r>
      <w:r w:rsidRPr="002219AC">
        <w:rPr>
          <w:rStyle w:val="FootnoteReference"/>
          <w:rFonts w:ascii="GHEA Grapalat" w:hAnsi="GHEA Grapalat" w:cs="Sylfaen"/>
          <w:b/>
          <w:sz w:val="20"/>
          <w:lang w:val="hy-AM"/>
        </w:rPr>
        <w:footnoteReference w:id="13"/>
      </w:r>
    </w:p>
    <w:p w14:paraId="3FEDAB12" w14:textId="5BBC0D2E" w:rsidR="005F19E6" w:rsidRPr="002219AC" w:rsidRDefault="005F19E6" w:rsidP="005F19E6">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ապահովումը </w:t>
      </w:r>
      <w:r w:rsidRPr="00D56FD5">
        <w:rPr>
          <w:rFonts w:ascii="GHEA Grapalat" w:hAnsi="GHEA Grapalat" w:cs="Sylfaen"/>
          <w:b/>
          <w:sz w:val="20"/>
          <w:lang w:val="hy-AM"/>
        </w:rPr>
        <w:t>1-ին</w:t>
      </w:r>
      <w:r w:rsidR="00352C2D" w:rsidRPr="0069741C">
        <w:rPr>
          <w:rFonts w:ascii="GHEA Grapalat" w:hAnsi="GHEA Grapalat" w:cs="Sylfaen"/>
          <w:b/>
          <w:sz w:val="20"/>
          <w:lang w:val="hy-AM"/>
        </w:rPr>
        <w:t xml:space="preserve"> </w:t>
      </w:r>
      <w:r w:rsidR="005F2F16">
        <w:rPr>
          <w:rFonts w:ascii="GHEA Grapalat" w:hAnsi="GHEA Grapalat" w:cs="Sylfaen"/>
          <w:b/>
          <w:sz w:val="20"/>
          <w:lang w:val="hy-AM"/>
        </w:rPr>
        <w:t>և 3</w:t>
      </w:r>
      <w:r w:rsidR="00C71096" w:rsidRPr="00D56FD5">
        <w:rPr>
          <w:rFonts w:ascii="GHEA Grapalat" w:hAnsi="GHEA Grapalat" w:cs="Sylfaen"/>
          <w:b/>
          <w:sz w:val="20"/>
          <w:lang w:val="hy-AM"/>
        </w:rPr>
        <w:t>-րդ</w:t>
      </w:r>
      <w:r w:rsidRPr="002A18E2">
        <w:rPr>
          <w:rFonts w:ascii="GHEA Grapalat" w:hAnsi="GHEA Grapalat" w:cs="Sylfaen"/>
          <w:b/>
          <w:sz w:val="20"/>
          <w:lang w:val="hy-AM"/>
        </w:rPr>
        <w:t xml:space="preserve"> չափաբաժնի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1BC8968D" w14:textId="77777777" w:rsidR="005F19E6" w:rsidRPr="005B02BB" w:rsidRDefault="005F19E6" w:rsidP="005F19E6">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5B02BB">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B02BB">
        <w:rPr>
          <w:rFonts w:ascii="GHEA Grapalat" w:hAnsi="GHEA Grapalat"/>
          <w:color w:val="000000"/>
          <w:lang w:val="hy-AM"/>
        </w:rPr>
        <w:t xml:space="preserve"> </w:t>
      </w:r>
    </w:p>
    <w:p w14:paraId="79445DDC" w14:textId="77777777" w:rsidR="005F19E6" w:rsidRPr="005B02BB" w:rsidRDefault="005F19E6" w:rsidP="005F19E6">
      <w:pPr>
        <w:ind w:firstLine="567"/>
        <w:jc w:val="both"/>
        <w:rPr>
          <w:rFonts w:ascii="GHEA Grapalat" w:hAnsi="GHEA Grapalat"/>
          <w:sz w:val="20"/>
          <w:szCs w:val="20"/>
          <w:lang w:val="hy-AM"/>
        </w:rPr>
      </w:pPr>
      <w:r w:rsidRPr="005B02BB">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ED1BB6E"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932B5A">
        <w:rPr>
          <w:rFonts w:ascii="GHEA Grapalat" w:hAnsi="GHEA Grapalat" w:cs="Arial"/>
          <w:b/>
          <w:lang w:val="hy-AM"/>
        </w:rPr>
        <w:t>«900008000664»</w:t>
      </w:r>
      <w:r w:rsidRPr="00932B5A">
        <w:rPr>
          <w:rFonts w:ascii="GHEA Grapalat" w:hAnsi="GHEA Grapalat" w:cs="Arial"/>
          <w:lang w:val="hy-AM"/>
        </w:rPr>
        <w:t xml:space="preserve"> </w:t>
      </w:r>
      <w:r w:rsidRPr="005B02BB">
        <w:rPr>
          <w:rFonts w:ascii="GHEA Grapalat" w:hAnsi="GHEA Grapalat" w:cs="Arial"/>
          <w:sz w:val="20"/>
          <w:lang w:val="hy-AM"/>
        </w:rPr>
        <w:t xml:space="preserve">գանձապետական հաշվին.  </w:t>
      </w:r>
    </w:p>
    <w:p w14:paraId="5F104433" w14:textId="77777777" w:rsidR="005F19E6" w:rsidRPr="005B02BB" w:rsidRDefault="005F19E6" w:rsidP="005F19E6">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Pr="002F6139">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r w:rsidRPr="00AF2134">
        <w:rPr>
          <w:rFonts w:ascii="GHEA Grapalat" w:hAnsi="GHEA Grapalat" w:cs="Arial"/>
          <w:b/>
          <w:sz w:val="20"/>
          <w:lang w:val="hy-AM"/>
        </w:rPr>
        <w:t>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w:t>
      </w:r>
      <w:r w:rsidRPr="005B02BB">
        <w:rPr>
          <w:rFonts w:ascii="GHEA Grapalat" w:hAnsi="GHEA Grapalat" w:cs="Arial"/>
          <w:sz w:val="20"/>
          <w:lang w:val="hy-AM"/>
        </w:rPr>
        <w:t xml:space="preserve"> </w:t>
      </w:r>
    </w:p>
    <w:p w14:paraId="0E153F2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0259BB4" w14:textId="2FF6D991" w:rsidR="005F19E6" w:rsidRPr="005B02BB" w:rsidRDefault="004675E9" w:rsidP="005F19E6">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5F19E6"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5F19E6" w:rsidRPr="005B02BB">
        <w:rPr>
          <w:rFonts w:ascii="GHEA Grapalat" w:hAnsi="GHEA Grapalat" w:cs="Sylfaen"/>
          <w:sz w:val="20"/>
          <w:lang w:val="hy-AM"/>
        </w:rPr>
        <w:t>ՀՀ ֆինանսների նախարարություն</w:t>
      </w:r>
      <w:r w:rsidR="005F19E6" w:rsidRPr="005B02BB">
        <w:rPr>
          <w:rFonts w:ascii="GHEA Grapalat" w:hAnsi="GHEA Grapalat" w:cs="Sylfaen"/>
          <w:sz w:val="20"/>
          <w:lang w:val="af-ZA"/>
        </w:rPr>
        <w:t>, ներկայացնում է</w:t>
      </w:r>
      <w:r w:rsidR="005F19E6" w:rsidRPr="005B02BB">
        <w:rPr>
          <w:rFonts w:ascii="GHEA Grapalat" w:hAnsi="GHEA Grapalat" w:cs="Sylfaen"/>
          <w:sz w:val="20"/>
          <w:lang w:val="hy-AM"/>
        </w:rPr>
        <w:t xml:space="preserve"> գրավոր՝ </w:t>
      </w:r>
      <w:r w:rsidR="005F19E6" w:rsidRPr="005B02BB">
        <w:rPr>
          <w:rFonts w:ascii="GHEA Grapalat" w:hAnsi="GHEA Grapalat" w:cs="Sylfaen"/>
          <w:sz w:val="20"/>
          <w:lang w:val="af-ZA"/>
        </w:rPr>
        <w:t xml:space="preserve"> ապահովման վճարման հիմքը առաջանալու օրվան հաջորդող </w:t>
      </w:r>
      <w:r w:rsidR="005F19E6" w:rsidRPr="005B02BB">
        <w:rPr>
          <w:rFonts w:ascii="GHEA Grapalat" w:hAnsi="GHEA Grapalat" w:cs="Sylfaen"/>
          <w:sz w:val="20"/>
          <w:lang w:val="hy-AM"/>
        </w:rPr>
        <w:t>հինգ</w:t>
      </w:r>
      <w:r w:rsidR="005F19E6" w:rsidRPr="005B02BB">
        <w:rPr>
          <w:rFonts w:ascii="GHEA Grapalat" w:hAnsi="GHEA Grapalat" w:cs="Sylfaen"/>
          <w:sz w:val="20"/>
          <w:lang w:val="af-ZA"/>
        </w:rPr>
        <w:t xml:space="preserve"> աշխատանքային օրվա ընթացքում: Եթե ապահովման վճարման պահանջը բանկի</w:t>
      </w:r>
      <w:r w:rsidR="005F19E6" w:rsidRPr="005B02BB">
        <w:rPr>
          <w:rFonts w:ascii="GHEA Grapalat" w:hAnsi="GHEA Grapalat" w:cs="Sylfaen"/>
          <w:sz w:val="20"/>
          <w:lang w:val="hy-AM"/>
        </w:rPr>
        <w:t xml:space="preserve"> կամ ՀՀ ֆինանսների նախարարության </w:t>
      </w:r>
      <w:r w:rsidR="005F19E6"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F19E6" w:rsidRPr="005B02BB">
        <w:rPr>
          <w:rFonts w:ascii="GHEA Grapalat" w:hAnsi="GHEA Grapalat" w:cs="Sylfaen"/>
          <w:sz w:val="20"/>
          <w:lang w:val="hy-AM"/>
        </w:rPr>
        <w:t>գրավոր</w:t>
      </w:r>
      <w:r w:rsidR="005F19E6"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DD339FC" w14:textId="2C055B6E" w:rsidR="005F19E6" w:rsidRPr="005B02BB" w:rsidRDefault="004675E9" w:rsidP="005F19E6">
      <w:pPr>
        <w:ind w:firstLine="375"/>
        <w:jc w:val="both"/>
        <w:rPr>
          <w:rFonts w:ascii="GHEA Grapalat" w:hAnsi="GHEA Grapalat" w:cs="Sylfaen"/>
          <w:sz w:val="20"/>
          <w:lang w:val="hy-AM"/>
        </w:rPr>
      </w:pPr>
      <w:r>
        <w:rPr>
          <w:rFonts w:ascii="GHEA Grapalat" w:hAnsi="GHEA Grapalat" w:cs="Sylfaen"/>
          <w:sz w:val="20"/>
          <w:lang w:val="hy-AM"/>
        </w:rPr>
        <w:t xml:space="preserve">  </w:t>
      </w:r>
      <w:r w:rsidR="005F19E6" w:rsidRPr="005B02BB">
        <w:rPr>
          <w:rFonts w:ascii="GHEA Grapalat" w:hAnsi="GHEA Grapalat" w:cs="Sylfaen"/>
          <w:sz w:val="20"/>
          <w:lang w:val="hy-AM"/>
        </w:rPr>
        <w:t xml:space="preserve">10.8 </w:t>
      </w:r>
      <w:r w:rsidR="005F19E6" w:rsidRPr="005B02BB">
        <w:rPr>
          <w:rFonts w:ascii="GHEA Grapalat" w:hAnsi="GHEA Grapalat" w:cs="Sylfaen"/>
          <w:sz w:val="20"/>
          <w:lang w:val="af-ZA"/>
        </w:rPr>
        <w:t xml:space="preserve">Պատվիրատուի ղեկավարը </w:t>
      </w:r>
      <w:r w:rsidR="005F19E6" w:rsidRPr="005B02BB">
        <w:rPr>
          <w:rFonts w:ascii="GHEA Grapalat" w:hAnsi="GHEA Grapalat" w:cs="Sylfaen"/>
          <w:sz w:val="20"/>
          <w:lang w:val="hy-AM"/>
        </w:rPr>
        <w:t>պայմանագրի կամ որակավորման</w:t>
      </w:r>
      <w:r w:rsidR="005F19E6" w:rsidRPr="005B02BB">
        <w:rPr>
          <w:rFonts w:ascii="GHEA Grapalat" w:hAnsi="GHEA Grapalat" w:cs="Sylfaen"/>
          <w:sz w:val="20"/>
          <w:lang w:val="af-ZA"/>
        </w:rPr>
        <w:t xml:space="preserve"> ապահովման </w:t>
      </w:r>
      <w:r w:rsidR="005F19E6" w:rsidRPr="005B02BB">
        <w:rPr>
          <w:rFonts w:ascii="GHEA Grapalat" w:hAnsi="GHEA Grapalat" w:cs="Sylfaen"/>
          <w:sz w:val="20"/>
          <w:lang w:val="hy-AM"/>
        </w:rPr>
        <w:t>վերադարձման մասին գրավոր տեղեկացնում է՝</w:t>
      </w:r>
    </w:p>
    <w:p w14:paraId="4B643A1C"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5F161B89" w14:textId="77777777" w:rsidR="005F19E6" w:rsidRPr="005B02BB" w:rsidRDefault="005F19E6" w:rsidP="005F19E6">
      <w:pPr>
        <w:ind w:firstLine="375"/>
        <w:jc w:val="both"/>
        <w:rPr>
          <w:rFonts w:ascii="GHEA Grapalat" w:hAnsi="GHEA Grapalat" w:cs="Sylfaen"/>
          <w:sz w:val="20"/>
          <w:lang w:val="hy-AM"/>
        </w:rPr>
      </w:pPr>
      <w:r w:rsidRPr="005B02BB">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6E2B4F07" w14:textId="77777777" w:rsidR="005F19E6" w:rsidRPr="005B02BB" w:rsidRDefault="005F19E6" w:rsidP="005F19E6">
      <w:pPr>
        <w:ind w:firstLine="375"/>
        <w:jc w:val="both"/>
        <w:rPr>
          <w:rFonts w:asciiTheme="minorHAnsi" w:hAnsiTheme="minorHAnsi"/>
          <w:sz w:val="20"/>
          <w:szCs w:val="20"/>
          <w:lang w:val="hy-AM"/>
        </w:rPr>
      </w:pPr>
      <w:r w:rsidRPr="005B02BB">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0E83ADD7" w14:textId="77777777" w:rsidR="005F19E6" w:rsidRPr="005B02BB" w:rsidRDefault="005F19E6" w:rsidP="005F19E6">
      <w:pPr>
        <w:pStyle w:val="NormalWeb"/>
        <w:spacing w:before="0" w:beforeAutospacing="0" w:after="0" w:afterAutospacing="0"/>
        <w:ind w:firstLine="375"/>
        <w:jc w:val="both"/>
        <w:rPr>
          <w:rFonts w:ascii="GHEA Grapalat" w:hAnsi="GHEA Grapalat" w:cs="Sylfaen"/>
          <w:sz w:val="20"/>
          <w:lang w:val="hy-AM"/>
        </w:rPr>
      </w:pPr>
    </w:p>
    <w:p w14:paraId="6CB0D2F7" w14:textId="77777777" w:rsidR="005F19E6" w:rsidRPr="005B02BB" w:rsidRDefault="005F19E6" w:rsidP="005F19E6">
      <w:pPr>
        <w:ind w:firstLine="567"/>
        <w:jc w:val="both"/>
        <w:rPr>
          <w:rFonts w:ascii="GHEA Grapalat" w:hAnsi="GHEA Grapalat"/>
          <w:b/>
          <w:szCs w:val="22"/>
          <w:lang w:val="af-ZA"/>
        </w:rPr>
      </w:pPr>
    </w:p>
    <w:p w14:paraId="569A40F8" w14:textId="77777777" w:rsidR="005F19E6" w:rsidRPr="005B02BB" w:rsidRDefault="005F19E6" w:rsidP="005F19E6">
      <w:pPr>
        <w:jc w:val="center"/>
        <w:rPr>
          <w:rFonts w:ascii="GHEA Grapalat" w:hAnsi="GHEA Grapalat" w:cs="Arial"/>
          <w:b/>
          <w:sz w:val="20"/>
          <w:lang w:val="af-ZA"/>
        </w:rPr>
      </w:pPr>
      <w:r w:rsidRPr="005B02BB">
        <w:rPr>
          <w:rFonts w:ascii="GHEA Grapalat" w:hAnsi="GHEA Grapalat"/>
          <w:b/>
          <w:sz w:val="20"/>
          <w:lang w:val="af-ZA"/>
        </w:rPr>
        <w:t xml:space="preserve">11. </w:t>
      </w:r>
      <w:r w:rsidRPr="005B02BB">
        <w:rPr>
          <w:rFonts w:ascii="GHEA Grapalat" w:hAnsi="GHEA Grapalat" w:cs="Sylfaen"/>
          <w:b/>
          <w:sz w:val="20"/>
          <w:lang w:val="af-ZA"/>
        </w:rPr>
        <w:t>ԸՆԹԱՑԱԿԱՐԳԸ</w:t>
      </w:r>
      <w:r w:rsidRPr="005B02BB">
        <w:rPr>
          <w:rFonts w:ascii="GHEA Grapalat" w:hAnsi="GHEA Grapalat" w:cs="Arial"/>
          <w:b/>
          <w:sz w:val="20"/>
          <w:lang w:val="af-ZA"/>
        </w:rPr>
        <w:t xml:space="preserve"> </w:t>
      </w:r>
      <w:r w:rsidRPr="005B02BB">
        <w:rPr>
          <w:rFonts w:ascii="GHEA Grapalat" w:hAnsi="GHEA Grapalat" w:cs="Sylfaen"/>
          <w:b/>
          <w:sz w:val="20"/>
          <w:lang w:val="af-ZA"/>
        </w:rPr>
        <w:t>ՉԿԱՅԱՑԱԾ</w:t>
      </w:r>
      <w:r w:rsidRPr="005B02BB">
        <w:rPr>
          <w:rFonts w:ascii="GHEA Grapalat" w:hAnsi="GHEA Grapalat" w:cs="Arial"/>
          <w:b/>
          <w:sz w:val="20"/>
          <w:lang w:val="af-ZA"/>
        </w:rPr>
        <w:t xml:space="preserve"> </w:t>
      </w:r>
      <w:r w:rsidRPr="005B02BB">
        <w:rPr>
          <w:rFonts w:ascii="GHEA Grapalat" w:hAnsi="GHEA Grapalat" w:cs="Sylfaen"/>
          <w:b/>
          <w:sz w:val="20"/>
          <w:lang w:val="af-ZA"/>
        </w:rPr>
        <w:t>ՀԱՅՏԱՐԱՐԵԼԸ</w:t>
      </w:r>
    </w:p>
    <w:p w14:paraId="76BB5204" w14:textId="77777777" w:rsidR="005F19E6" w:rsidRPr="005B02BB" w:rsidRDefault="005F19E6" w:rsidP="005F19E6">
      <w:pPr>
        <w:jc w:val="center"/>
        <w:rPr>
          <w:rFonts w:ascii="GHEA Grapalat" w:hAnsi="GHEA Grapalat"/>
          <w:b/>
          <w:sz w:val="20"/>
          <w:lang w:val="af-ZA"/>
        </w:rPr>
      </w:pPr>
    </w:p>
    <w:p w14:paraId="0B46613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sz w:val="20"/>
          <w:lang w:val="af-ZA"/>
        </w:rPr>
        <w:t>11.</w:t>
      </w:r>
      <w:r w:rsidRPr="005B02BB">
        <w:rPr>
          <w:rFonts w:ascii="GHEA Grapalat" w:hAnsi="GHEA Grapalat" w:cs="Sylfaen"/>
          <w:sz w:val="20"/>
          <w:lang w:val="af-ZA"/>
        </w:rPr>
        <w:t xml:space="preserve">1 </w:t>
      </w:r>
      <w:r w:rsidRPr="005B02BB">
        <w:rPr>
          <w:rFonts w:ascii="GHEA Grapalat" w:hAnsi="GHEA Grapalat" w:cs="Sylfaen"/>
          <w:sz w:val="20"/>
          <w:lang w:val="ru-RU"/>
        </w:rPr>
        <w:t>Օրենքի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w:t>
      </w:r>
    </w:p>
    <w:p w14:paraId="260B1A1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հայտերից</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մեկը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համապատասխանում</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պայմաններին</w:t>
      </w:r>
      <w:r w:rsidRPr="005B02BB">
        <w:rPr>
          <w:rFonts w:ascii="GHEA Grapalat" w:hAnsi="GHEA Grapalat" w:cs="Sylfaen"/>
          <w:sz w:val="20"/>
          <w:lang w:val="af-ZA"/>
        </w:rPr>
        <w:t>.</w:t>
      </w:r>
    </w:p>
    <w:p w14:paraId="12F5ED22" w14:textId="77777777" w:rsidR="005F19E6" w:rsidRPr="005B02BB" w:rsidRDefault="005F19E6" w:rsidP="005F19E6">
      <w:pPr>
        <w:ind w:firstLine="567"/>
        <w:jc w:val="both"/>
        <w:rPr>
          <w:rFonts w:ascii="GHEA Grapalat" w:hAnsi="GHEA Grapalat" w:cs="Sylfaen"/>
          <w:sz w:val="20"/>
          <w:vertAlign w:val="superscript"/>
          <w:lang w:val="hy-AM"/>
        </w:rPr>
      </w:pPr>
      <w:r w:rsidRPr="005B02BB">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5B02BB">
        <w:rPr>
          <w:rFonts w:ascii="GHEA Grapalat" w:hAnsi="GHEA Grapalat" w:cs="Sylfaen"/>
          <w:sz w:val="20"/>
        </w:rPr>
        <w:t>վրա</w:t>
      </w:r>
      <w:r w:rsidRPr="005B02BB">
        <w:rPr>
          <w:rFonts w:ascii="GHEA Grapalat" w:hAnsi="GHEA Grapalat" w:cs="Sylfaen"/>
          <w:sz w:val="20"/>
          <w:lang w:val="hy-AM"/>
        </w:rPr>
        <w:t>:</w:t>
      </w:r>
      <w:r w:rsidRPr="005B02BB">
        <w:rPr>
          <w:rStyle w:val="FootnoteReference"/>
          <w:rFonts w:ascii="GHEA Grapalat" w:hAnsi="GHEA Grapalat" w:cs="Sylfaen"/>
          <w:sz w:val="20"/>
          <w:lang w:val="hy-AM"/>
        </w:rPr>
        <w:footnoteReference w:id="15"/>
      </w:r>
    </w:p>
    <w:p w14:paraId="7F96EAF8"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3) </w:t>
      </w:r>
      <w:r w:rsidRPr="005B02BB">
        <w:rPr>
          <w:rFonts w:ascii="GHEA Grapalat" w:hAnsi="GHEA Grapalat" w:cs="Sylfaen"/>
          <w:sz w:val="20"/>
          <w:lang w:val="hy-AM"/>
        </w:rPr>
        <w:t>ոչ</w:t>
      </w:r>
      <w:r w:rsidRPr="005B02BB">
        <w:rPr>
          <w:rFonts w:ascii="GHEA Grapalat" w:hAnsi="GHEA Grapalat" w:cs="Sylfaen"/>
          <w:sz w:val="20"/>
          <w:lang w:val="af-ZA"/>
        </w:rPr>
        <w:t xml:space="preserve"> </w:t>
      </w:r>
      <w:r w:rsidRPr="005B02BB">
        <w:rPr>
          <w:rFonts w:ascii="GHEA Grapalat" w:hAnsi="GHEA Grapalat" w:cs="Sylfaen"/>
          <w:sz w:val="20"/>
          <w:lang w:val="hy-AM"/>
        </w:rPr>
        <w:t>մի</w:t>
      </w:r>
      <w:r w:rsidRPr="005B02BB">
        <w:rPr>
          <w:rFonts w:ascii="GHEA Grapalat" w:hAnsi="GHEA Grapalat" w:cs="Sylfaen"/>
          <w:sz w:val="20"/>
          <w:lang w:val="af-ZA"/>
        </w:rPr>
        <w:t xml:space="preserve"> </w:t>
      </w:r>
      <w:r w:rsidRPr="005B02BB">
        <w:rPr>
          <w:rFonts w:ascii="GHEA Grapalat" w:hAnsi="GHEA Grapalat" w:cs="Sylfaen"/>
          <w:sz w:val="20"/>
          <w:lang w:val="hy-AM"/>
        </w:rPr>
        <w:t>հայտ</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ներկայացվել</w:t>
      </w:r>
      <w:r w:rsidRPr="005B02BB">
        <w:rPr>
          <w:rFonts w:ascii="GHEA Grapalat" w:hAnsi="GHEA Grapalat" w:cs="Sylfaen"/>
          <w:sz w:val="20"/>
          <w:lang w:val="af-ZA"/>
        </w:rPr>
        <w:t>.</w:t>
      </w:r>
    </w:p>
    <w:p w14:paraId="5BC12015"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4)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p>
    <w:p w14:paraId="1AF8A65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11.2 Գ</w:t>
      </w:r>
      <w:r w:rsidRPr="005B02BB">
        <w:rPr>
          <w:rFonts w:ascii="GHEA Grapalat" w:hAnsi="GHEA Grapalat" w:cs="Sylfaen"/>
          <w:sz w:val="20"/>
          <w:lang w:val="ru-RU"/>
        </w:rPr>
        <w:t>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rPr>
        <w:t>ն</w:t>
      </w:r>
      <w:r w:rsidRPr="005B02BB">
        <w:rPr>
          <w:rFonts w:ascii="GHEA Grapalat" w:hAnsi="GHEA Grapalat" w:cs="Sylfaen"/>
          <w:sz w:val="20"/>
          <w:lang w:val="af-ZA"/>
        </w:rPr>
        <w:t xml:space="preserve"> </w:t>
      </w:r>
      <w:r w:rsidRPr="005B02BB">
        <w:rPr>
          <w:rFonts w:ascii="GHEA Grapalat" w:hAnsi="GHEA Grapalat" w:cs="Sylfaen"/>
          <w:sz w:val="20"/>
        </w:rPr>
        <w:t>հաջորդող</w:t>
      </w:r>
      <w:r w:rsidRPr="005B02BB">
        <w:rPr>
          <w:rFonts w:ascii="GHEA Grapalat" w:hAnsi="GHEA Grapalat" w:cs="Sylfaen"/>
          <w:sz w:val="20"/>
          <w:lang w:val="af-ZA"/>
        </w:rPr>
        <w:t xml:space="preserve"> </w:t>
      </w:r>
      <w:r w:rsidRPr="005B02BB">
        <w:rPr>
          <w:rFonts w:ascii="GHEA Grapalat" w:hAnsi="GHEA Grapalat" w:cs="Sylfaen"/>
          <w:sz w:val="20"/>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պ</w:t>
      </w:r>
      <w:r w:rsidRPr="005B02BB">
        <w:rPr>
          <w:rFonts w:ascii="GHEA Grapalat" w:hAnsi="GHEA Grapalat" w:cs="Sylfaen"/>
          <w:sz w:val="20"/>
          <w:lang w:val="ru-RU"/>
        </w:rPr>
        <w:t>ատվիրատուն</w:t>
      </w:r>
      <w:r w:rsidRPr="005B02BB">
        <w:rPr>
          <w:rFonts w:ascii="GHEA Grapalat" w:hAnsi="GHEA Grapalat" w:cs="Sylfaen"/>
          <w:sz w:val="20"/>
          <w:lang w:val="af-ZA"/>
        </w:rPr>
        <w:t xml:space="preserve"> տեղեկագրում հրապարակում է </w:t>
      </w:r>
      <w:r w:rsidRPr="005B02BB">
        <w:rPr>
          <w:rFonts w:ascii="GHEA Grapalat" w:hAnsi="GHEA Grapalat" w:cs="Sylfaen"/>
          <w:sz w:val="20"/>
          <w:lang w:val="ru-RU"/>
        </w:rPr>
        <w:t>հայտարարություն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նշվում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հիմնավորումը։</w:t>
      </w:r>
      <w:r w:rsidRPr="005B02BB">
        <w:rPr>
          <w:rFonts w:ascii="GHEA Grapalat" w:hAnsi="GHEA Grapalat" w:cs="Sylfaen"/>
          <w:sz w:val="20"/>
          <w:lang w:val="af-ZA"/>
        </w:rPr>
        <w:t xml:space="preserve"> </w:t>
      </w:r>
    </w:p>
    <w:p w14:paraId="5013045E" w14:textId="77777777" w:rsidR="005F19E6" w:rsidRPr="005B02BB" w:rsidRDefault="005F19E6" w:rsidP="005F19E6">
      <w:pPr>
        <w:ind w:firstLine="567"/>
        <w:jc w:val="both"/>
        <w:rPr>
          <w:rFonts w:ascii="GHEA Grapalat" w:hAnsi="GHEA Grapalat" w:cs="Sylfaen"/>
          <w:sz w:val="20"/>
          <w:lang w:val="af-ZA"/>
        </w:rPr>
      </w:pPr>
    </w:p>
    <w:p w14:paraId="049B680A" w14:textId="77777777" w:rsidR="005F19E6" w:rsidRPr="005B02BB" w:rsidRDefault="005F19E6" w:rsidP="005F19E6">
      <w:pPr>
        <w:pStyle w:val="BodyTextIndent"/>
        <w:spacing w:line="240" w:lineRule="auto"/>
        <w:rPr>
          <w:rFonts w:ascii="GHEA Grapalat" w:hAnsi="GHEA Grapalat"/>
          <w:i w:val="0"/>
          <w:sz w:val="18"/>
          <w:szCs w:val="18"/>
          <w:u w:val="single"/>
          <w:lang w:val="af-ZA"/>
        </w:rPr>
      </w:pPr>
    </w:p>
    <w:p w14:paraId="58F2EB99"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12. ԳՆՄԱՆ ԳՈՐԾԸՆԹԱՑԻ ՀԵՏ ԿԱՊՎԱԾ ԳՈՐԾՈՂՈՒԹՅՈՒՆՆԵՐԸ ԵՎ (ԿԱՄ) </w:t>
      </w:r>
    </w:p>
    <w:p w14:paraId="7A452D9C"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ԸՆԴՈՒՆՎԱԾ ՈՐՈՇՈՒՄՆԵՐԸ ԲՈՂՈՔԱՐԿԵԼՈՒ ՄԱՍՆԱԿՑԻ </w:t>
      </w:r>
    </w:p>
    <w:p w14:paraId="4AF3C27E"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ԻՐԱՎՈՒՆՔԸ ԵՎ ԿԱՐԳԸ</w:t>
      </w:r>
    </w:p>
    <w:p w14:paraId="04792954" w14:textId="77777777" w:rsidR="005F19E6" w:rsidRPr="005B02BB" w:rsidRDefault="005F19E6" w:rsidP="005F19E6">
      <w:pPr>
        <w:jc w:val="center"/>
        <w:rPr>
          <w:rFonts w:ascii="GHEA Grapalat" w:hAnsi="GHEA Grapalat"/>
          <w:b/>
          <w:sz w:val="20"/>
          <w:lang w:val="af-ZA"/>
        </w:rPr>
      </w:pPr>
    </w:p>
    <w:p w14:paraId="37332EE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 </w:t>
      </w: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շահագրգիռ</w:t>
      </w:r>
      <w:r w:rsidRPr="005B02BB">
        <w:rPr>
          <w:rFonts w:ascii="GHEA Grapalat" w:hAnsi="GHEA Grapalat"/>
          <w:sz w:val="20"/>
          <w:szCs w:val="20"/>
          <w:lang w:val="es-ES"/>
        </w:rPr>
        <w:t xml:space="preserve"> </w:t>
      </w:r>
      <w:r w:rsidRPr="005B02BB">
        <w:rPr>
          <w:rFonts w:ascii="GHEA Grapalat" w:hAnsi="GHEA Grapalat"/>
          <w:sz w:val="20"/>
          <w:szCs w:val="20"/>
        </w:rPr>
        <w:t>անձ</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գործողությունները</w:t>
      </w:r>
      <w:r w:rsidRPr="005B02BB">
        <w:rPr>
          <w:rFonts w:ascii="GHEA Grapalat" w:hAnsi="GHEA Grapalat"/>
          <w:sz w:val="20"/>
          <w:szCs w:val="20"/>
          <w:lang w:val="es-ES"/>
        </w:rPr>
        <w:t xml:space="preserve"> (</w:t>
      </w:r>
      <w:r w:rsidRPr="005B02BB">
        <w:rPr>
          <w:rFonts w:ascii="GHEA Grapalat" w:hAnsi="GHEA Grapalat"/>
          <w:sz w:val="20"/>
          <w:szCs w:val="20"/>
        </w:rPr>
        <w:t>անգործությունը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դատավարության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այսուհետ՝</w:t>
      </w:r>
      <w:r w:rsidRPr="005B02BB">
        <w:rPr>
          <w:rFonts w:ascii="GHEA Grapalat" w:hAnsi="GHEA Grapalat"/>
          <w:sz w:val="20"/>
          <w:szCs w:val="20"/>
          <w:lang w:val="es-ES"/>
        </w:rPr>
        <w:t xml:space="preserve"> </w:t>
      </w:r>
      <w:r w:rsidRPr="005B02BB">
        <w:rPr>
          <w:rFonts w:ascii="GHEA Grapalat" w:hAnsi="GHEA Grapalat"/>
          <w:sz w:val="20"/>
          <w:szCs w:val="20"/>
        </w:rPr>
        <w:t>Օրենսգիրք</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419BB813"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ոք</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հայտերի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վերջնաժամկետը</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առարկայի</w:t>
      </w:r>
      <w:r w:rsidRPr="005B02BB">
        <w:rPr>
          <w:rFonts w:ascii="GHEA Grapalat" w:hAnsi="GHEA Grapalat"/>
          <w:sz w:val="20"/>
          <w:szCs w:val="20"/>
          <w:lang w:val="es-ES"/>
        </w:rPr>
        <w:t xml:space="preserve"> </w:t>
      </w:r>
      <w:r w:rsidRPr="005B02BB">
        <w:rPr>
          <w:rFonts w:ascii="GHEA Grapalat" w:hAnsi="GHEA Grapalat"/>
          <w:sz w:val="20"/>
          <w:szCs w:val="20"/>
        </w:rPr>
        <w:t>բնութագրերը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w:t>
      </w:r>
    </w:p>
    <w:p w14:paraId="0DF18E6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2.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վարչական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w:t>
      </w:r>
      <w:r w:rsidRPr="005B02BB">
        <w:rPr>
          <w:rFonts w:ascii="GHEA Grapalat" w:hAnsi="GHEA Grapalat"/>
          <w:sz w:val="20"/>
          <w:szCs w:val="20"/>
          <w:lang w:val="es-ES"/>
        </w:rPr>
        <w:t xml:space="preserve"> </w:t>
      </w:r>
      <w:r w:rsidRPr="005B02BB">
        <w:rPr>
          <w:rFonts w:ascii="GHEA Grapalat" w:hAnsi="GHEA Grapalat"/>
          <w:sz w:val="20"/>
          <w:szCs w:val="20"/>
        </w:rPr>
        <w:t>չեն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դրանք</w:t>
      </w:r>
      <w:r w:rsidRPr="005B02BB">
        <w:rPr>
          <w:rFonts w:ascii="GHEA Grapalat" w:hAnsi="GHEA Grapalat"/>
          <w:sz w:val="20"/>
          <w:szCs w:val="20"/>
          <w:lang w:val="es-ES"/>
        </w:rPr>
        <w:t xml:space="preserve"> </w:t>
      </w:r>
      <w:r w:rsidRPr="005B02BB">
        <w:rPr>
          <w:rFonts w:ascii="GHEA Grapalat" w:hAnsi="GHEA Grapalat"/>
          <w:sz w:val="20"/>
          <w:szCs w:val="20"/>
        </w:rPr>
        <w:t>կարգավորվում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քաղաքացիաիրավական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կարգավորող</w:t>
      </w:r>
      <w:r w:rsidRPr="005B02BB">
        <w:rPr>
          <w:rFonts w:ascii="GHEA Grapalat" w:hAnsi="GHEA Grapalat"/>
          <w:sz w:val="20"/>
          <w:szCs w:val="20"/>
          <w:lang w:val="es-ES"/>
        </w:rPr>
        <w:t xml:space="preserve"> </w:t>
      </w:r>
      <w:r w:rsidRPr="005B02BB">
        <w:rPr>
          <w:rFonts w:ascii="GHEA Grapalat" w:hAnsi="GHEA Grapalat"/>
          <w:sz w:val="20"/>
          <w:szCs w:val="20"/>
        </w:rPr>
        <w:t>օրենսդրությամբ</w:t>
      </w:r>
      <w:r w:rsidRPr="005B02BB">
        <w:rPr>
          <w:rFonts w:ascii="GHEA Grapalat" w:hAnsi="GHEA Grapalat"/>
          <w:sz w:val="20"/>
          <w:szCs w:val="20"/>
          <w:lang w:val="es-ES"/>
        </w:rPr>
        <w:t>:</w:t>
      </w:r>
    </w:p>
    <w:p w14:paraId="06F146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3.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կատարած</w:t>
      </w:r>
      <w:r w:rsidRPr="005B02BB">
        <w:rPr>
          <w:rFonts w:ascii="GHEA Grapalat" w:hAnsi="GHEA Grapalat"/>
          <w:sz w:val="20"/>
          <w:szCs w:val="20"/>
          <w:lang w:val="es-ES"/>
        </w:rPr>
        <w:t xml:space="preserve"> </w:t>
      </w:r>
      <w:r w:rsidRPr="005B02BB">
        <w:rPr>
          <w:rFonts w:ascii="GHEA Grapalat" w:hAnsi="GHEA Grapalat"/>
          <w:sz w:val="20"/>
          <w:szCs w:val="20"/>
        </w:rPr>
        <w:t>գործողության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հետևանքով</w:t>
      </w:r>
      <w:r w:rsidRPr="005B02BB">
        <w:rPr>
          <w:rFonts w:ascii="GHEA Grapalat" w:hAnsi="GHEA Grapalat"/>
          <w:sz w:val="20"/>
          <w:szCs w:val="20"/>
          <w:lang w:val="es-ES"/>
        </w:rPr>
        <w:t xml:space="preserve"> </w:t>
      </w:r>
      <w:r w:rsidRPr="005B02BB">
        <w:rPr>
          <w:rFonts w:ascii="GHEA Grapalat" w:hAnsi="GHEA Grapalat"/>
          <w:sz w:val="20"/>
          <w:szCs w:val="20"/>
        </w:rPr>
        <w:t>պատճառված</w:t>
      </w:r>
      <w:r w:rsidRPr="005B02BB">
        <w:rPr>
          <w:rFonts w:ascii="GHEA Grapalat" w:hAnsi="GHEA Grapalat"/>
          <w:sz w:val="20"/>
          <w:szCs w:val="20"/>
          <w:lang w:val="es-ES"/>
        </w:rPr>
        <w:t xml:space="preserve"> </w:t>
      </w:r>
      <w:r w:rsidRPr="005B02BB">
        <w:rPr>
          <w:rFonts w:ascii="GHEA Grapalat" w:hAnsi="GHEA Grapalat"/>
          <w:sz w:val="20"/>
          <w:szCs w:val="20"/>
        </w:rPr>
        <w:t>վնասները</w:t>
      </w:r>
      <w:r w:rsidRPr="005B02BB">
        <w:rPr>
          <w:rFonts w:ascii="GHEA Grapalat" w:hAnsi="GHEA Grapalat"/>
          <w:sz w:val="20"/>
          <w:szCs w:val="20"/>
          <w:lang w:val="es-ES"/>
        </w:rPr>
        <w:t xml:space="preserve"> </w:t>
      </w:r>
      <w:r w:rsidRPr="005B02BB">
        <w:rPr>
          <w:rFonts w:ascii="GHEA Grapalat" w:hAnsi="GHEA Grapalat"/>
          <w:sz w:val="20"/>
          <w:szCs w:val="20"/>
        </w:rPr>
        <w:t>հատուցվում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12506B1"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4.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պայմանագիրը</w:t>
      </w:r>
      <w:r w:rsidRPr="005B02BB">
        <w:rPr>
          <w:rFonts w:ascii="GHEA Grapalat" w:hAnsi="GHEA Grapalat"/>
          <w:sz w:val="20"/>
          <w:szCs w:val="20"/>
          <w:lang w:val="es-ES"/>
        </w:rPr>
        <w:t xml:space="preserve"> </w:t>
      </w:r>
      <w:r w:rsidRPr="005B02BB">
        <w:rPr>
          <w:rFonts w:ascii="GHEA Grapalat" w:hAnsi="GHEA Grapalat"/>
          <w:sz w:val="20"/>
          <w:szCs w:val="20"/>
        </w:rPr>
        <w:t>միակողմանի</w:t>
      </w:r>
      <w:r w:rsidRPr="005B02BB">
        <w:rPr>
          <w:rFonts w:ascii="GHEA Grapalat" w:hAnsi="GHEA Grapalat"/>
          <w:sz w:val="20"/>
          <w:szCs w:val="20"/>
          <w:lang w:val="es-ES"/>
        </w:rPr>
        <w:t xml:space="preserve"> </w:t>
      </w:r>
      <w:r w:rsidRPr="005B02BB">
        <w:rPr>
          <w:rFonts w:ascii="GHEA Grapalat" w:hAnsi="GHEA Grapalat"/>
          <w:sz w:val="20"/>
          <w:szCs w:val="20"/>
        </w:rPr>
        <w:t>լուծելու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w:t>
      </w:r>
    </w:p>
    <w:p w14:paraId="347EBB3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5</w:t>
      </w:r>
      <w:r w:rsidRPr="005B02BB">
        <w:rPr>
          <w:rFonts w:ascii="Cambria Math" w:hAnsi="Cambria Math" w:cs="Cambria Math"/>
          <w:sz w:val="20"/>
          <w:szCs w:val="20"/>
          <w:lang w:val="es-ES"/>
        </w:rPr>
        <w:t>․</w:t>
      </w:r>
      <w:r w:rsidRPr="005B02BB">
        <w:rPr>
          <w:rFonts w:ascii="GHEA Grapalat" w:hAnsi="GHEA Grapalat" w:cs="GHEA Grapalat"/>
          <w:sz w:val="20"/>
          <w:szCs w:val="20"/>
        </w:rPr>
        <w:t>Սույն</w:t>
      </w:r>
      <w:r w:rsidRPr="005B02BB">
        <w:rPr>
          <w:rFonts w:ascii="GHEA Grapalat" w:hAnsi="GHEA Grapalat"/>
          <w:sz w:val="20"/>
          <w:szCs w:val="20"/>
          <w:lang w:val="es-ES"/>
        </w:rPr>
        <w:t xml:space="preserve"> </w:t>
      </w:r>
      <w:r w:rsidRPr="005B02BB">
        <w:rPr>
          <w:rFonts w:ascii="GHEA Grapalat" w:hAnsi="GHEA Grapalat" w:cs="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cs="GHEA Grapalat"/>
          <w:sz w:val="20"/>
          <w:szCs w:val="20"/>
        </w:rPr>
        <w:t>հետ</w:t>
      </w:r>
      <w:r w:rsidRPr="005B02BB">
        <w:rPr>
          <w:rFonts w:ascii="GHEA Grapalat" w:hAnsi="GHEA Grapalat"/>
          <w:sz w:val="20"/>
          <w:szCs w:val="20"/>
          <w:lang w:val="es-ES"/>
        </w:rPr>
        <w:t xml:space="preserve"> </w:t>
      </w:r>
      <w:r w:rsidRPr="005B02BB">
        <w:rPr>
          <w:rFonts w:ascii="GHEA Grapalat" w:hAnsi="GHEA Grapalat" w:cs="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cs="GHEA Grapalat"/>
          <w:sz w:val="20"/>
          <w:szCs w:val="20"/>
        </w:rPr>
        <w:t>վեճերը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լուծվում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Երևան</w:t>
      </w:r>
      <w:r w:rsidRPr="005B02BB">
        <w:rPr>
          <w:rFonts w:ascii="GHEA Grapalat" w:hAnsi="GHEA Grapalat"/>
          <w:sz w:val="20"/>
          <w:szCs w:val="20"/>
          <w:lang w:val="es-ES"/>
        </w:rPr>
        <w:t xml:space="preserve"> </w:t>
      </w:r>
      <w:r w:rsidRPr="005B02BB">
        <w:rPr>
          <w:rFonts w:ascii="GHEA Grapalat" w:hAnsi="GHEA Grapalat"/>
          <w:sz w:val="20"/>
          <w:szCs w:val="20"/>
        </w:rPr>
        <w:t>քաղաքի</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ընդհանուր</w:t>
      </w:r>
      <w:r w:rsidRPr="005B02BB">
        <w:rPr>
          <w:rFonts w:ascii="GHEA Grapalat" w:hAnsi="GHEA Grapalat"/>
          <w:sz w:val="20"/>
          <w:szCs w:val="20"/>
          <w:lang w:val="es-ES"/>
        </w:rPr>
        <w:t xml:space="preserve"> </w:t>
      </w:r>
      <w:r w:rsidRPr="005B02BB">
        <w:rPr>
          <w:rFonts w:ascii="GHEA Grapalat" w:hAnsi="GHEA Grapalat"/>
          <w:sz w:val="20"/>
          <w:szCs w:val="20"/>
        </w:rPr>
        <w:t>իրավասության</w:t>
      </w:r>
      <w:r w:rsidRPr="005B02BB">
        <w:rPr>
          <w:rFonts w:ascii="GHEA Grapalat" w:hAnsi="GHEA Grapalat"/>
          <w:sz w:val="20"/>
          <w:szCs w:val="20"/>
          <w:lang w:val="es-ES"/>
        </w:rPr>
        <w:t xml:space="preserve"> </w:t>
      </w:r>
      <w:r w:rsidRPr="005B02BB">
        <w:rPr>
          <w:rFonts w:ascii="GHEA Grapalat" w:hAnsi="GHEA Grapalat"/>
          <w:sz w:val="20"/>
          <w:szCs w:val="20"/>
        </w:rPr>
        <w:t>դատարանում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պատճառաբանված</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երկարաձգվել</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անգամ</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տասն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օրով</w:t>
      </w:r>
      <w:r w:rsidRPr="005B02BB">
        <w:rPr>
          <w:rFonts w:ascii="GHEA Grapalat" w:hAnsi="GHEA Grapalat"/>
          <w:sz w:val="20"/>
          <w:szCs w:val="20"/>
          <w:lang w:val="es-ES"/>
        </w:rPr>
        <w:t>:</w:t>
      </w:r>
    </w:p>
    <w:p w14:paraId="7CE23EF8"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12.6.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լուծում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ներկայացվելուց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0E969D31"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12.7.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միաժամանակ</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պատասխանողից</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բոլոր</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w:t>
      </w:r>
    </w:p>
    <w:p w14:paraId="43192642"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12.8.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կատարվում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36DD9A6D"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 xml:space="preserve"> </w:t>
      </w:r>
      <w:r w:rsidRPr="005B02BB">
        <w:rPr>
          <w:rFonts w:ascii="GHEA Grapalat" w:hAnsi="GHEA Grapalat"/>
          <w:sz w:val="20"/>
          <w:szCs w:val="20"/>
        </w:rPr>
        <w:t>չկատարվելու</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դրանում</w:t>
      </w:r>
      <w:r w:rsidRPr="005B02BB">
        <w:rPr>
          <w:rFonts w:ascii="GHEA Grapalat" w:hAnsi="GHEA Grapalat"/>
          <w:sz w:val="20"/>
          <w:szCs w:val="20"/>
          <w:lang w:val="es-ES"/>
        </w:rPr>
        <w:t xml:space="preserve"> </w:t>
      </w:r>
      <w:r w:rsidRPr="005B02BB">
        <w:rPr>
          <w:rFonts w:ascii="GHEA Grapalat" w:hAnsi="GHEA Grapalat"/>
          <w:sz w:val="20"/>
          <w:szCs w:val="20"/>
        </w:rPr>
        <w:t>առկա</w:t>
      </w:r>
      <w:r w:rsidRPr="005B02BB">
        <w:rPr>
          <w:rFonts w:ascii="GHEA Grapalat" w:hAnsi="GHEA Grapalat"/>
          <w:sz w:val="20"/>
          <w:szCs w:val="20"/>
          <w:lang w:val="es-ES"/>
        </w:rPr>
        <w:t xml:space="preserve"> </w:t>
      </w:r>
      <w:r w:rsidRPr="005B02BB">
        <w:rPr>
          <w:rFonts w:ascii="GHEA Grapalat" w:hAnsi="GHEA Grapalat"/>
          <w:sz w:val="20"/>
          <w:szCs w:val="20"/>
        </w:rPr>
        <w:t>ապացույցների</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հայցվորի</w:t>
      </w:r>
      <w:r w:rsidRPr="005B02BB">
        <w:rPr>
          <w:rFonts w:ascii="GHEA Grapalat" w:hAnsi="GHEA Grapalat"/>
          <w:sz w:val="20"/>
          <w:szCs w:val="20"/>
          <w:lang w:val="es-ES"/>
        </w:rPr>
        <w:t xml:space="preserve"> </w:t>
      </w:r>
      <w:r w:rsidRPr="005B02BB">
        <w:rPr>
          <w:rFonts w:ascii="GHEA Grapalat" w:hAnsi="GHEA Grapalat"/>
          <w:sz w:val="20"/>
          <w:szCs w:val="20"/>
        </w:rPr>
        <w:t>վկայակոչած</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փաստերը</w:t>
      </w:r>
      <w:r w:rsidRPr="005B02BB">
        <w:rPr>
          <w:rFonts w:ascii="GHEA Grapalat" w:hAnsi="GHEA Grapalat"/>
          <w:sz w:val="20"/>
          <w:szCs w:val="20"/>
          <w:lang w:val="es-ES"/>
        </w:rPr>
        <w:t xml:space="preserve">,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ենթակա</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հաստատման</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ապացույցներով</w:t>
      </w:r>
      <w:r w:rsidRPr="005B02BB">
        <w:rPr>
          <w:rFonts w:ascii="GHEA Grapalat" w:hAnsi="GHEA Grapalat"/>
          <w:sz w:val="20"/>
          <w:szCs w:val="20"/>
          <w:lang w:val="es-ES"/>
        </w:rPr>
        <w:t xml:space="preserve">, </w:t>
      </w:r>
      <w:r w:rsidRPr="005B02BB">
        <w:rPr>
          <w:rFonts w:ascii="GHEA Grapalat" w:hAnsi="GHEA Grapalat"/>
          <w:sz w:val="20"/>
          <w:szCs w:val="20"/>
        </w:rPr>
        <w:t>համարվում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հաստատված</w:t>
      </w:r>
      <w:r w:rsidRPr="005B02BB">
        <w:rPr>
          <w:rFonts w:ascii="GHEA Grapalat" w:hAnsi="GHEA Grapalat"/>
          <w:sz w:val="20"/>
          <w:szCs w:val="20"/>
          <w:lang w:val="es-ES"/>
        </w:rPr>
        <w:t>:</w:t>
      </w:r>
    </w:p>
    <w:p w14:paraId="6E7A296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9.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գործընթացին</w:t>
      </w:r>
      <w:r w:rsidRPr="005B02BB">
        <w:rPr>
          <w:rFonts w:ascii="GHEA Grapalat" w:hAnsi="GHEA Grapalat"/>
          <w:sz w:val="20"/>
          <w:szCs w:val="20"/>
          <w:lang w:val="es-ES"/>
        </w:rPr>
        <w:t xml:space="preserve"> </w:t>
      </w:r>
      <w:r w:rsidRPr="005B02BB">
        <w:rPr>
          <w:rFonts w:ascii="GHEA Grapalat" w:hAnsi="GHEA Grapalat"/>
          <w:sz w:val="20"/>
          <w:szCs w:val="20"/>
        </w:rPr>
        <w:t>վերաբերող՝</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 xml:space="preserve"> </w:t>
      </w:r>
      <w:r w:rsidRPr="005B02BB">
        <w:rPr>
          <w:rFonts w:ascii="GHEA Grapalat" w:hAnsi="GHEA Grapalat"/>
          <w:sz w:val="20"/>
          <w:szCs w:val="20"/>
        </w:rPr>
        <w:t>քննվող</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միացնում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w:t>
      </w:r>
    </w:p>
    <w:p w14:paraId="5F9249A6"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lastRenderedPageBreak/>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 xml:space="preserve"> </w:t>
      </w:r>
      <w:r w:rsidRPr="005B02BB">
        <w:rPr>
          <w:rFonts w:ascii="GHEA Grapalat" w:hAnsi="GHEA Grapalat"/>
          <w:sz w:val="20"/>
          <w:szCs w:val="20"/>
        </w:rPr>
        <w:t>նշելով</w:t>
      </w:r>
      <w:r w:rsidRPr="005B02BB">
        <w:rPr>
          <w:rFonts w:ascii="GHEA Grapalat" w:hAnsi="GHEA Grapalat"/>
          <w:sz w:val="20"/>
          <w:szCs w:val="20"/>
          <w:lang w:val="es-ES"/>
        </w:rPr>
        <w:t xml:space="preserve"> </w:t>
      </w:r>
      <w:r w:rsidRPr="005B02BB">
        <w:rPr>
          <w:rFonts w:ascii="GHEA Grapalat" w:hAnsi="GHEA Grapalat"/>
          <w:sz w:val="20"/>
          <w:szCs w:val="20"/>
        </w:rPr>
        <w:t>կասեցման</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0A20563A"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պատասխանը</w:t>
      </w:r>
      <w:r w:rsidRPr="005B02BB">
        <w:rPr>
          <w:rFonts w:ascii="GHEA Grapalat" w:hAnsi="GHEA Grapalat"/>
          <w:sz w:val="20"/>
          <w:szCs w:val="20"/>
          <w:lang w:val="es-ES"/>
        </w:rPr>
        <w:t xml:space="preserve"> </w:t>
      </w:r>
      <w:r w:rsidRPr="005B02BB">
        <w:rPr>
          <w:rFonts w:ascii="GHEA Grapalat" w:hAnsi="GHEA Grapalat"/>
          <w:sz w:val="20"/>
          <w:szCs w:val="20"/>
        </w:rPr>
        <w:t>պատվիրատուն</w:t>
      </w:r>
      <w:r w:rsidRPr="005B02BB">
        <w:rPr>
          <w:rFonts w:ascii="GHEA Grapalat" w:hAnsi="GHEA Grapalat"/>
          <w:sz w:val="20"/>
          <w:szCs w:val="20"/>
          <w:lang w:val="es-ES"/>
        </w:rPr>
        <w:t xml:space="preserve"> </w:t>
      </w:r>
      <w:r w:rsidRPr="005B02BB">
        <w:rPr>
          <w:rFonts w:ascii="GHEA Grapalat" w:hAnsi="GHEA Grapalat"/>
          <w:sz w:val="20"/>
          <w:szCs w:val="20"/>
        </w:rPr>
        <w:t>ներկայացնում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15989849"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12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անձինք</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նրանց</w:t>
      </w:r>
      <w:r w:rsidRPr="005B02BB">
        <w:rPr>
          <w:rFonts w:ascii="GHEA Grapalat" w:hAnsi="GHEA Grapalat"/>
          <w:sz w:val="20"/>
          <w:szCs w:val="20"/>
          <w:lang w:val="es-ES"/>
        </w:rPr>
        <w:t xml:space="preserve"> </w:t>
      </w:r>
      <w:r w:rsidRPr="005B02BB">
        <w:rPr>
          <w:rFonts w:ascii="GHEA Grapalat" w:hAnsi="GHEA Grapalat"/>
          <w:sz w:val="20"/>
          <w:szCs w:val="20"/>
        </w:rPr>
        <w:t>ներկայացուցիչները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նիստի</w:t>
      </w:r>
      <w:r w:rsidRPr="005B02BB">
        <w:rPr>
          <w:rFonts w:ascii="GHEA Grapalat" w:hAnsi="GHEA Grapalat"/>
          <w:sz w:val="20"/>
          <w:szCs w:val="20"/>
          <w:lang w:val="es-ES"/>
        </w:rPr>
        <w:t xml:space="preserve"> </w:t>
      </w:r>
      <w:r w:rsidRPr="005B02BB">
        <w:rPr>
          <w:rFonts w:ascii="GHEA Grapalat" w:hAnsi="GHEA Grapalat"/>
          <w:sz w:val="20"/>
          <w:szCs w:val="20"/>
        </w:rPr>
        <w:t>ժամանակի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վայրի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առանձին</w:t>
      </w:r>
      <w:r w:rsidRPr="005B02BB">
        <w:rPr>
          <w:rFonts w:ascii="GHEA Grapalat" w:hAnsi="GHEA Grapalat"/>
          <w:sz w:val="20"/>
          <w:szCs w:val="20"/>
          <w:lang w:val="es-ES"/>
        </w:rPr>
        <w:t xml:space="preserve"> </w:t>
      </w:r>
      <w:r w:rsidRPr="005B02BB">
        <w:rPr>
          <w:rFonts w:ascii="GHEA Grapalat" w:hAnsi="GHEA Grapalat"/>
          <w:sz w:val="20"/>
          <w:szCs w:val="20"/>
        </w:rPr>
        <w:t>դատավարական</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w:t>
      </w:r>
      <w:r w:rsidRPr="005B02BB">
        <w:rPr>
          <w:rFonts w:ascii="GHEA Grapalat" w:hAnsi="GHEA Grapalat"/>
          <w:sz w:val="20"/>
          <w:szCs w:val="20"/>
          <w:lang w:val="es-ES"/>
        </w:rPr>
        <w:t xml:space="preserve"> </w:t>
      </w:r>
      <w:r w:rsidRPr="005B02BB">
        <w:rPr>
          <w:rFonts w:ascii="GHEA Grapalat" w:hAnsi="GHEA Grapalat"/>
          <w:sz w:val="20"/>
          <w:szCs w:val="20"/>
        </w:rPr>
        <w:t>կատարելու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ծանուցվում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հաղորդակցության</w:t>
      </w:r>
      <w:r w:rsidRPr="005B02BB">
        <w:rPr>
          <w:rFonts w:ascii="GHEA Grapalat" w:hAnsi="GHEA Grapalat"/>
          <w:sz w:val="20"/>
          <w:szCs w:val="20"/>
          <w:lang w:val="es-ES"/>
        </w:rPr>
        <w:t xml:space="preserve"> </w:t>
      </w:r>
      <w:r w:rsidRPr="005B02BB">
        <w:rPr>
          <w:rFonts w:ascii="GHEA Grapalat" w:hAnsi="GHEA Grapalat"/>
          <w:sz w:val="20"/>
          <w:szCs w:val="20"/>
        </w:rPr>
        <w:t>միջոցով</w:t>
      </w:r>
      <w:r w:rsidRPr="005B02BB">
        <w:rPr>
          <w:rFonts w:ascii="GHEA Grapalat" w:hAnsi="GHEA Grapalat"/>
          <w:sz w:val="20"/>
          <w:szCs w:val="20"/>
          <w:lang w:val="es-ES"/>
        </w:rPr>
        <w:t xml:space="preserve"> </w:t>
      </w:r>
      <w:r w:rsidRPr="005B02BB">
        <w:rPr>
          <w:rFonts w:ascii="GHEA Grapalat" w:hAnsi="GHEA Grapalat"/>
          <w:sz w:val="20"/>
          <w:szCs w:val="20"/>
        </w:rPr>
        <w:t>ծանուցագրերը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փաստաթղթեր</w:t>
      </w:r>
      <w:r w:rsidRPr="005B02BB">
        <w:rPr>
          <w:rFonts w:ascii="GHEA Grapalat" w:hAnsi="GHEA Grapalat"/>
          <w:sz w:val="20"/>
          <w:szCs w:val="20"/>
          <w:lang w:val="es-ES"/>
        </w:rPr>
        <w:t xml:space="preserve"> </w:t>
      </w:r>
      <w:r w:rsidRPr="005B02BB">
        <w:rPr>
          <w:rFonts w:ascii="GHEA Grapalat" w:hAnsi="GHEA Grapalat"/>
          <w:sz w:val="20"/>
          <w:szCs w:val="20"/>
        </w:rPr>
        <w:t>Օրենսգրքի</w:t>
      </w:r>
      <w:r w:rsidRPr="005B02BB">
        <w:rPr>
          <w:rFonts w:ascii="GHEA Grapalat" w:hAnsi="GHEA Grapalat"/>
          <w:sz w:val="20"/>
          <w:szCs w:val="20"/>
          <w:lang w:val="es-ES"/>
        </w:rPr>
        <w:t xml:space="preserve"> 97-</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հայցադիմումում</w:t>
      </w:r>
      <w:r w:rsidRPr="005B02BB">
        <w:rPr>
          <w:rFonts w:ascii="GHEA Grapalat" w:hAnsi="GHEA Grapalat"/>
          <w:sz w:val="20"/>
          <w:szCs w:val="20"/>
          <w:lang w:val="es-ES"/>
        </w:rPr>
        <w:t xml:space="preserve"> </w:t>
      </w:r>
      <w:r w:rsidRPr="005B02BB">
        <w:rPr>
          <w:rFonts w:ascii="GHEA Grapalat" w:hAnsi="GHEA Grapalat"/>
          <w:sz w:val="20"/>
          <w:szCs w:val="20"/>
        </w:rPr>
        <w:t>նշված</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փոստին</w:t>
      </w:r>
      <w:r w:rsidRPr="005B02BB">
        <w:rPr>
          <w:rFonts w:ascii="GHEA Grapalat" w:hAnsi="GHEA Grapalat"/>
          <w:sz w:val="20"/>
          <w:szCs w:val="20"/>
          <w:lang w:val="es-ES"/>
        </w:rPr>
        <w:t xml:space="preserve"> </w:t>
      </w:r>
      <w:r w:rsidRPr="005B02BB">
        <w:rPr>
          <w:rFonts w:ascii="GHEA Grapalat" w:hAnsi="GHEA Grapalat"/>
          <w:sz w:val="20"/>
          <w:szCs w:val="20"/>
        </w:rPr>
        <w:t>ուղարկելու</w:t>
      </w:r>
      <w:r w:rsidRPr="005B02BB">
        <w:rPr>
          <w:rFonts w:ascii="GHEA Grapalat" w:hAnsi="GHEA Grapalat"/>
          <w:sz w:val="20"/>
          <w:szCs w:val="20"/>
          <w:lang w:val="es-ES"/>
        </w:rPr>
        <w:t xml:space="preserve"> </w:t>
      </w:r>
      <w:r w:rsidRPr="005B02BB">
        <w:rPr>
          <w:rFonts w:ascii="GHEA Grapalat" w:hAnsi="GHEA Grapalat"/>
          <w:sz w:val="20"/>
          <w:szCs w:val="20"/>
        </w:rPr>
        <w:t>եղանակով</w:t>
      </w:r>
      <w:r w:rsidRPr="005B02BB">
        <w:rPr>
          <w:rFonts w:ascii="GHEA Grapalat" w:hAnsi="GHEA Grapalat"/>
          <w:sz w:val="20"/>
          <w:szCs w:val="20"/>
          <w:lang w:val="es-ES"/>
        </w:rPr>
        <w:t>:</w:t>
      </w:r>
    </w:p>
    <w:p w14:paraId="1A16D84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քննում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դրանց</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վճիռները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ընթացակարգով</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միջնորդությամբ</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նախաձեռնությամբ</w:t>
      </w:r>
      <w:r w:rsidRPr="005B02BB">
        <w:rPr>
          <w:rFonts w:ascii="GHEA Grapalat" w:hAnsi="GHEA Grapalat"/>
          <w:sz w:val="20"/>
          <w:szCs w:val="20"/>
          <w:lang w:val="es-ES"/>
        </w:rPr>
        <w:t xml:space="preserve"> </w:t>
      </w:r>
      <w:r w:rsidRPr="005B02BB">
        <w:rPr>
          <w:rFonts w:ascii="GHEA Grapalat" w:hAnsi="GHEA Grapalat"/>
          <w:sz w:val="20"/>
          <w:szCs w:val="20"/>
        </w:rPr>
        <w:t>եկել</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եզրահանգման</w:t>
      </w:r>
      <w:r w:rsidRPr="005B02BB">
        <w:rPr>
          <w:rFonts w:ascii="GHEA Grapalat" w:hAnsi="GHEA Grapalat"/>
          <w:sz w:val="20"/>
          <w:szCs w:val="20"/>
          <w:lang w:val="es-ES"/>
        </w:rPr>
        <w:t xml:space="preserve">, </w:t>
      </w:r>
      <w:r w:rsidRPr="005B02BB">
        <w:rPr>
          <w:rFonts w:ascii="GHEA Grapalat" w:hAnsi="GHEA Grapalat"/>
          <w:sz w:val="20"/>
          <w:szCs w:val="20"/>
        </w:rPr>
        <w:t>որ</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քննել</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w:t>
      </w:r>
    </w:p>
    <w:p w14:paraId="7972DDC6"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14.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միջնորդությունը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ժամկետի</w:t>
      </w:r>
      <w:r w:rsidRPr="005B02BB">
        <w:rPr>
          <w:rFonts w:ascii="GHEA Grapalat" w:hAnsi="GHEA Grapalat"/>
          <w:sz w:val="20"/>
          <w:szCs w:val="20"/>
          <w:lang w:val="es-ES"/>
        </w:rPr>
        <w:t xml:space="preserve"> </w:t>
      </w:r>
      <w:r w:rsidRPr="005B02BB">
        <w:rPr>
          <w:rFonts w:ascii="GHEA Grapalat" w:hAnsi="GHEA Grapalat"/>
          <w:sz w:val="20"/>
          <w:szCs w:val="20"/>
        </w:rPr>
        <w:t>լրանալը</w:t>
      </w:r>
      <w:r w:rsidRPr="005B02BB">
        <w:rPr>
          <w:rFonts w:ascii="GHEA Grapalat" w:hAnsi="GHEA Grapalat"/>
          <w:sz w:val="20"/>
          <w:szCs w:val="20"/>
          <w:lang w:val="es-ES"/>
        </w:rPr>
        <w:t>:</w:t>
      </w:r>
    </w:p>
    <w:p w14:paraId="46B2DC8E"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15.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լրանալուց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6C41584"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16.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լուծվել</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w:t>
      </w:r>
    </w:p>
    <w:p w14:paraId="3B7A524E"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17</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հիմքում</w:t>
      </w:r>
      <w:r w:rsidRPr="005B02BB">
        <w:rPr>
          <w:rFonts w:ascii="GHEA Grapalat" w:hAnsi="GHEA Grapalat"/>
          <w:sz w:val="20"/>
          <w:szCs w:val="20"/>
          <w:lang w:val="es-ES"/>
        </w:rPr>
        <w:t xml:space="preserve"> </w:t>
      </w:r>
      <w:r w:rsidRPr="005B02BB">
        <w:rPr>
          <w:rFonts w:ascii="GHEA Grapalat" w:hAnsi="GHEA Grapalat"/>
          <w:sz w:val="20"/>
          <w:szCs w:val="20"/>
        </w:rPr>
        <w:t>ընկած</w:t>
      </w:r>
      <w:r w:rsidRPr="005B02BB">
        <w:rPr>
          <w:rFonts w:ascii="GHEA Grapalat" w:hAnsi="GHEA Grapalat"/>
          <w:sz w:val="20"/>
          <w:szCs w:val="20"/>
          <w:lang w:val="es-ES"/>
        </w:rPr>
        <w:t xml:space="preserve"> </w:t>
      </w:r>
      <w:r w:rsidRPr="005B02BB">
        <w:rPr>
          <w:rFonts w:ascii="GHEA Grapalat" w:hAnsi="GHEA Grapalat"/>
          <w:sz w:val="20"/>
          <w:szCs w:val="20"/>
        </w:rPr>
        <w:t>հանգամանքների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ընդունման</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իրավական</w:t>
      </w:r>
      <w:r w:rsidRPr="005B02BB">
        <w:rPr>
          <w:rFonts w:ascii="GHEA Grapalat" w:hAnsi="GHEA Grapalat"/>
          <w:sz w:val="20"/>
          <w:szCs w:val="20"/>
          <w:lang w:val="es-ES"/>
        </w:rPr>
        <w:t xml:space="preserve"> </w:t>
      </w:r>
      <w:r w:rsidRPr="005B02BB">
        <w:rPr>
          <w:rFonts w:ascii="GHEA Grapalat" w:hAnsi="GHEA Grapalat"/>
          <w:sz w:val="20"/>
          <w:szCs w:val="20"/>
        </w:rPr>
        <w:t>ակտերով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կարգը</w:t>
      </w:r>
      <w:r w:rsidRPr="005B02BB">
        <w:rPr>
          <w:rFonts w:ascii="GHEA Grapalat" w:hAnsi="GHEA Grapalat"/>
          <w:sz w:val="20"/>
          <w:szCs w:val="20"/>
          <w:lang w:val="es-ES"/>
        </w:rPr>
        <w:t xml:space="preserve"> </w:t>
      </w:r>
      <w:r w:rsidRPr="005B02BB">
        <w:rPr>
          <w:rFonts w:ascii="GHEA Grapalat" w:hAnsi="GHEA Grapalat"/>
          <w:sz w:val="20"/>
          <w:szCs w:val="20"/>
        </w:rPr>
        <w:t>պահպանված</w:t>
      </w:r>
      <w:r w:rsidRPr="005B02BB">
        <w:rPr>
          <w:rFonts w:ascii="GHEA Grapalat" w:hAnsi="GHEA Grapalat"/>
          <w:sz w:val="20"/>
          <w:szCs w:val="20"/>
          <w:lang w:val="es-ES"/>
        </w:rPr>
        <w:t xml:space="preserve"> </w:t>
      </w:r>
      <w:r w:rsidRPr="005B02BB">
        <w:rPr>
          <w:rFonts w:ascii="GHEA Grapalat" w:hAnsi="GHEA Grapalat"/>
          <w:sz w:val="20"/>
          <w:szCs w:val="20"/>
        </w:rPr>
        <w:t>լինելու</w:t>
      </w:r>
      <w:r w:rsidRPr="005B02BB">
        <w:rPr>
          <w:rFonts w:ascii="GHEA Grapalat" w:hAnsi="GHEA Grapalat"/>
          <w:sz w:val="20"/>
          <w:szCs w:val="20"/>
          <w:lang w:val="es-ES"/>
        </w:rPr>
        <w:t xml:space="preserve"> </w:t>
      </w:r>
      <w:r w:rsidRPr="005B02BB">
        <w:rPr>
          <w:rFonts w:ascii="GHEA Grapalat" w:hAnsi="GHEA Grapalat"/>
          <w:sz w:val="20"/>
          <w:szCs w:val="20"/>
        </w:rPr>
        <w:t>փաստերն</w:t>
      </w:r>
      <w:r w:rsidRPr="005B02BB">
        <w:rPr>
          <w:rFonts w:ascii="GHEA Grapalat" w:hAnsi="GHEA Grapalat"/>
          <w:sz w:val="20"/>
          <w:szCs w:val="20"/>
          <w:lang w:val="es-ES"/>
        </w:rPr>
        <w:t xml:space="preserve"> </w:t>
      </w:r>
      <w:r w:rsidRPr="005B02BB">
        <w:rPr>
          <w:rFonts w:ascii="GHEA Grapalat" w:hAnsi="GHEA Grapalat"/>
          <w:sz w:val="20"/>
          <w:szCs w:val="20"/>
        </w:rPr>
        <w:t>ապացուցելու</w:t>
      </w:r>
      <w:r w:rsidRPr="005B02BB">
        <w:rPr>
          <w:rFonts w:ascii="GHEA Grapalat" w:hAnsi="GHEA Grapalat"/>
          <w:sz w:val="20"/>
          <w:szCs w:val="20"/>
          <w:lang w:val="es-ES"/>
        </w:rPr>
        <w:t xml:space="preserve"> </w:t>
      </w:r>
      <w:r w:rsidRPr="005B02BB">
        <w:rPr>
          <w:rFonts w:ascii="GHEA Grapalat" w:hAnsi="GHEA Grapalat"/>
          <w:sz w:val="20"/>
          <w:szCs w:val="20"/>
        </w:rPr>
        <w:t>պարտականությունը</w:t>
      </w:r>
      <w:r w:rsidRPr="005B02BB">
        <w:rPr>
          <w:rFonts w:ascii="GHEA Grapalat" w:hAnsi="GHEA Grapalat"/>
          <w:sz w:val="20"/>
          <w:szCs w:val="20"/>
          <w:lang w:val="es-ES"/>
        </w:rPr>
        <w:t xml:space="preserve"> </w:t>
      </w:r>
      <w:r w:rsidRPr="005B02BB">
        <w:rPr>
          <w:rFonts w:ascii="GHEA Grapalat" w:hAnsi="GHEA Grapalat"/>
          <w:sz w:val="20"/>
          <w:szCs w:val="20"/>
        </w:rPr>
        <w:t>կրում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w:t>
      </w:r>
    </w:p>
    <w:p w14:paraId="5EB43CA5"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18</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իրավաչափությունը</w:t>
      </w:r>
      <w:r w:rsidRPr="005B02BB">
        <w:rPr>
          <w:rFonts w:ascii="GHEA Grapalat" w:hAnsi="GHEA Grapalat"/>
          <w:sz w:val="20"/>
          <w:szCs w:val="20"/>
          <w:lang w:val="es-ES"/>
        </w:rPr>
        <w:t xml:space="preserve"> </w:t>
      </w:r>
      <w:r w:rsidRPr="005B02BB">
        <w:rPr>
          <w:rFonts w:ascii="GHEA Grapalat" w:hAnsi="GHEA Grapalat"/>
          <w:sz w:val="20"/>
          <w:szCs w:val="20"/>
        </w:rPr>
        <w:t>հիմնավորող</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միայն</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հիմնավորում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ապացույցի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անհնարինությունը</w:t>
      </w:r>
      <w:r w:rsidRPr="005B02BB">
        <w:rPr>
          <w:rFonts w:ascii="GHEA Grapalat" w:hAnsi="GHEA Grapalat"/>
          <w:sz w:val="20"/>
          <w:szCs w:val="20"/>
          <w:lang w:val="es-ES"/>
        </w:rPr>
        <w:t xml:space="preserve"> </w:t>
      </w:r>
      <w:r w:rsidRPr="005B02BB">
        <w:rPr>
          <w:rFonts w:ascii="GHEA Grapalat" w:hAnsi="GHEA Grapalat"/>
          <w:sz w:val="20"/>
          <w:szCs w:val="20"/>
        </w:rPr>
        <w:t>իրենից</w:t>
      </w:r>
      <w:r w:rsidRPr="005B02BB">
        <w:rPr>
          <w:rFonts w:ascii="GHEA Grapalat" w:hAnsi="GHEA Grapalat"/>
          <w:sz w:val="20"/>
          <w:szCs w:val="20"/>
          <w:lang w:val="es-ES"/>
        </w:rPr>
        <w:t xml:space="preserve"> </w:t>
      </w:r>
      <w:r w:rsidRPr="005B02BB">
        <w:rPr>
          <w:rFonts w:ascii="GHEA Grapalat" w:hAnsi="GHEA Grapalat"/>
          <w:sz w:val="20"/>
          <w:szCs w:val="20"/>
        </w:rPr>
        <w:t>անկախ</w:t>
      </w:r>
      <w:r w:rsidRPr="005B02BB">
        <w:rPr>
          <w:rFonts w:ascii="GHEA Grapalat" w:hAnsi="GHEA Grapalat"/>
          <w:sz w:val="20"/>
          <w:szCs w:val="20"/>
          <w:lang w:val="es-ES"/>
        </w:rPr>
        <w:t xml:space="preserve"> </w:t>
      </w:r>
      <w:r w:rsidRPr="005B02BB">
        <w:rPr>
          <w:rFonts w:ascii="GHEA Grapalat" w:hAnsi="GHEA Grapalat"/>
          <w:sz w:val="20"/>
          <w:szCs w:val="20"/>
        </w:rPr>
        <w:t>պատճառներով</w:t>
      </w:r>
      <w:r w:rsidRPr="005B02BB">
        <w:rPr>
          <w:rFonts w:ascii="GHEA Grapalat" w:hAnsi="GHEA Grapalat"/>
          <w:sz w:val="20"/>
          <w:szCs w:val="20"/>
          <w:lang w:val="es-ES"/>
        </w:rPr>
        <w:t>:</w:t>
      </w:r>
    </w:p>
    <w:p w14:paraId="43877CA1"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19 .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բողոքարկումն</w:t>
      </w:r>
      <w:r w:rsidRPr="005B02BB">
        <w:rPr>
          <w:rFonts w:ascii="GHEA Grapalat" w:hAnsi="GHEA Grapalat"/>
          <w:sz w:val="20"/>
          <w:szCs w:val="20"/>
          <w:lang w:val="es-ES"/>
        </w:rPr>
        <w:t xml:space="preserve"> </w:t>
      </w:r>
      <w:r w:rsidRPr="005B02BB">
        <w:rPr>
          <w:rFonts w:ascii="GHEA Grapalat" w:hAnsi="GHEA Grapalat"/>
          <w:sz w:val="20"/>
          <w:szCs w:val="20"/>
        </w:rPr>
        <w:t>ինքնաբերաբար</w:t>
      </w:r>
      <w:r w:rsidRPr="005B02BB">
        <w:rPr>
          <w:rFonts w:ascii="GHEA Grapalat" w:hAnsi="GHEA Grapalat"/>
          <w:sz w:val="20"/>
          <w:szCs w:val="20"/>
          <w:lang w:val="es-ES"/>
        </w:rPr>
        <w:t xml:space="preserve"> </w:t>
      </w:r>
      <w:r w:rsidRPr="005B02BB">
        <w:rPr>
          <w:rFonts w:ascii="GHEA Grapalat" w:hAnsi="GHEA Grapalat"/>
          <w:sz w:val="20"/>
          <w:szCs w:val="20"/>
        </w:rPr>
        <w:t>կասեցնում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cs="GHEA Grapalat"/>
          <w:sz w:val="20"/>
          <w:szCs w:val="20"/>
        </w:rPr>
        <w:t>կետով</w:t>
      </w:r>
      <w:r w:rsidRPr="005B02BB">
        <w:rPr>
          <w:rFonts w:ascii="GHEA Grapalat" w:hAnsi="GHEA Grapalat"/>
          <w:sz w:val="20"/>
          <w:szCs w:val="20"/>
          <w:lang w:val="es-ES"/>
        </w:rPr>
        <w:t xml:space="preserve"> </w:t>
      </w:r>
      <w:r w:rsidRPr="005B02BB">
        <w:rPr>
          <w:rFonts w:ascii="GHEA Grapalat" w:hAnsi="GHEA Grapalat" w:cs="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հրապարակվելու</w:t>
      </w:r>
      <w:r w:rsidRPr="005B02BB">
        <w:rPr>
          <w:rFonts w:ascii="GHEA Grapalat" w:hAnsi="GHEA Grapalat"/>
          <w:sz w:val="20"/>
          <w:szCs w:val="20"/>
          <w:lang w:val="es-ES"/>
        </w:rPr>
        <w:t xml:space="preserve"> </w:t>
      </w:r>
      <w:r w:rsidRPr="005B02BB">
        <w:rPr>
          <w:rFonts w:ascii="GHEA Grapalat" w:hAnsi="GHEA Grapalat"/>
          <w:sz w:val="20"/>
          <w:szCs w:val="20"/>
        </w:rPr>
        <w:t>օրվանից</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վեճի</w:t>
      </w:r>
      <w:r w:rsidRPr="005B02BB">
        <w:rPr>
          <w:rFonts w:ascii="GHEA Grapalat" w:hAnsi="GHEA Grapalat"/>
          <w:sz w:val="20"/>
          <w:szCs w:val="20"/>
          <w:lang w:val="es-ES"/>
        </w:rPr>
        <w:t xml:space="preserve"> </w:t>
      </w:r>
      <w:r w:rsidRPr="005B02BB">
        <w:rPr>
          <w:rFonts w:ascii="GHEA Grapalat" w:hAnsi="GHEA Grapalat"/>
          <w:sz w:val="20"/>
          <w:szCs w:val="20"/>
        </w:rPr>
        <w:t>քննության</w:t>
      </w:r>
      <w:r w:rsidRPr="005B02BB">
        <w:rPr>
          <w:rFonts w:ascii="GHEA Grapalat" w:hAnsi="GHEA Grapalat"/>
          <w:sz w:val="20"/>
          <w:szCs w:val="20"/>
          <w:lang w:val="es-ES"/>
        </w:rPr>
        <w:t xml:space="preserve"> </w:t>
      </w:r>
      <w:r w:rsidRPr="005B02BB">
        <w:rPr>
          <w:rFonts w:ascii="GHEA Grapalat" w:hAnsi="GHEA Grapalat"/>
          <w:sz w:val="20"/>
          <w:szCs w:val="20"/>
        </w:rPr>
        <w:t>արդյունքներով</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կայացրած</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մտնելու</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3FC4FB8A"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20</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հանրային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պաշտպանության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ազգային</w:t>
      </w:r>
      <w:r w:rsidRPr="005B02BB">
        <w:rPr>
          <w:rFonts w:ascii="GHEA Grapalat" w:hAnsi="GHEA Grapalat"/>
          <w:sz w:val="20"/>
          <w:szCs w:val="20"/>
          <w:lang w:val="es-ES"/>
        </w:rPr>
        <w:t xml:space="preserve"> </w:t>
      </w:r>
      <w:r w:rsidRPr="005B02BB">
        <w:rPr>
          <w:rFonts w:ascii="GHEA Grapalat" w:hAnsi="GHEA Grapalat"/>
          <w:sz w:val="20"/>
          <w:szCs w:val="20"/>
        </w:rPr>
        <w:t>անվտանգության</w:t>
      </w:r>
      <w:r w:rsidRPr="005B02BB">
        <w:rPr>
          <w:rFonts w:ascii="GHEA Grapalat" w:hAnsi="GHEA Grapalat"/>
          <w:sz w:val="20"/>
          <w:szCs w:val="20"/>
          <w:lang w:val="es-ES"/>
        </w:rPr>
        <w:t xml:space="preserve"> </w:t>
      </w:r>
      <w:r w:rsidRPr="005B02BB">
        <w:rPr>
          <w:rFonts w:ascii="GHEA Grapalat" w:hAnsi="GHEA Grapalat"/>
          <w:sz w:val="20"/>
          <w:szCs w:val="20"/>
        </w:rPr>
        <w:t>շահերից</w:t>
      </w:r>
      <w:r w:rsidRPr="005B02BB">
        <w:rPr>
          <w:rFonts w:ascii="GHEA Grapalat" w:hAnsi="GHEA Grapalat"/>
          <w:sz w:val="20"/>
          <w:szCs w:val="20"/>
          <w:lang w:val="es-ES"/>
        </w:rPr>
        <w:t xml:space="preserve"> </w:t>
      </w:r>
      <w:r w:rsidRPr="005B02BB">
        <w:rPr>
          <w:rFonts w:ascii="GHEA Grapalat" w:hAnsi="GHEA Grapalat"/>
          <w:sz w:val="20"/>
          <w:szCs w:val="20"/>
        </w:rPr>
        <w:t>ելնելով</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շարունակել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1-</w:t>
      </w:r>
      <w:r w:rsidRPr="005B02BB">
        <w:rPr>
          <w:rFonts w:ascii="GHEA Grapalat" w:hAnsi="GHEA Grapalat"/>
          <w:sz w:val="20"/>
          <w:szCs w:val="20"/>
        </w:rPr>
        <w:t>ին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մարմինների</w:t>
      </w:r>
      <w:r w:rsidRPr="005B02BB">
        <w:rPr>
          <w:rFonts w:ascii="GHEA Grapalat" w:hAnsi="GHEA Grapalat"/>
          <w:sz w:val="20"/>
          <w:szCs w:val="20"/>
          <w:lang w:val="es-ES"/>
        </w:rPr>
        <w:t xml:space="preserve"> </w:t>
      </w:r>
      <w:r w:rsidRPr="005B02BB">
        <w:rPr>
          <w:rFonts w:ascii="GHEA Grapalat" w:hAnsi="GHEA Grapalat"/>
          <w:sz w:val="20"/>
          <w:szCs w:val="20"/>
        </w:rPr>
        <w:t>ղեկավարների</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իրավաբանական</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գործադիր</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ղեկավարի</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կասեցումը</w:t>
      </w:r>
      <w:r w:rsidRPr="005B02BB">
        <w:rPr>
          <w:rFonts w:ascii="GHEA Grapalat" w:hAnsi="GHEA Grapalat"/>
          <w:sz w:val="20"/>
          <w:szCs w:val="20"/>
          <w:lang w:val="es-ES"/>
        </w:rPr>
        <w:t xml:space="preserve"> </w:t>
      </w:r>
      <w:r w:rsidRPr="005B02BB">
        <w:rPr>
          <w:rFonts w:ascii="GHEA Grapalat" w:hAnsi="GHEA Grapalat"/>
          <w:sz w:val="20"/>
          <w:szCs w:val="20"/>
        </w:rPr>
        <w:t>վերացնելու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կայացման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մարմինն</w:t>
      </w:r>
      <w:r w:rsidRPr="005B02BB">
        <w:rPr>
          <w:rFonts w:ascii="GHEA Grapalat" w:hAnsi="GHEA Grapalat"/>
          <w:sz w:val="20"/>
          <w:szCs w:val="20"/>
          <w:lang w:val="es-ES"/>
        </w:rPr>
        <w:t xml:space="preserve"> </w:t>
      </w:r>
      <w:r w:rsidRPr="005B02BB">
        <w:rPr>
          <w:rFonts w:ascii="GHEA Grapalat" w:hAnsi="GHEA Grapalat"/>
          <w:sz w:val="20"/>
          <w:szCs w:val="20"/>
        </w:rPr>
        <w:t>այդ</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02F2A8D0"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մտնում</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պահից</w:t>
      </w:r>
      <w:r w:rsidRPr="005B02BB">
        <w:rPr>
          <w:rFonts w:ascii="GHEA Grapalat" w:hAnsi="GHEA Grapalat"/>
          <w:sz w:val="20"/>
          <w:szCs w:val="20"/>
          <w:lang w:val="es-ES"/>
        </w:rPr>
        <w:t>:</w:t>
      </w:r>
    </w:p>
    <w:p w14:paraId="3242F893" w14:textId="77777777" w:rsidR="005F19E6" w:rsidRPr="005B02BB" w:rsidRDefault="005F19E6" w:rsidP="005F19E6">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12.22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4E46DE0B" w14:textId="77777777" w:rsidR="005F19E6" w:rsidRDefault="005F19E6" w:rsidP="005F19E6">
      <w:pPr>
        <w:shd w:val="clear" w:color="auto" w:fill="FFFFFF"/>
        <w:ind w:firstLine="375"/>
        <w:jc w:val="both"/>
        <w:rPr>
          <w:rFonts w:ascii="GHEA Grapalat" w:hAnsi="GHEA Grapalat" w:cs="Sylfaen"/>
          <w:b/>
          <w:szCs w:val="22"/>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cs="GHEA Grapalat"/>
          <w:sz w:val="20"/>
          <w:szCs w:val="20"/>
        </w:rPr>
        <w:t>համար</w:t>
      </w:r>
      <w:r w:rsidRPr="005B02BB">
        <w:rPr>
          <w:rFonts w:ascii="GHEA Grapalat" w:hAnsi="GHEA Grapalat"/>
          <w:sz w:val="20"/>
          <w:szCs w:val="20"/>
          <w:lang w:val="es-ES"/>
        </w:rPr>
        <w:t xml:space="preserve"> </w:t>
      </w:r>
      <w:r w:rsidRPr="005B02BB">
        <w:rPr>
          <w:rFonts w:ascii="GHEA Grapalat" w:hAnsi="GHEA Grapalat" w:cs="GHEA Grapalat"/>
          <w:sz w:val="20"/>
          <w:szCs w:val="20"/>
        </w:rPr>
        <w:t>գանձվող</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տուրքերի</w:t>
      </w:r>
      <w:r w:rsidRPr="005B02BB">
        <w:rPr>
          <w:rFonts w:ascii="GHEA Grapalat" w:hAnsi="GHEA Grapalat"/>
          <w:sz w:val="20"/>
          <w:szCs w:val="20"/>
          <w:lang w:val="es-ES"/>
        </w:rPr>
        <w:t xml:space="preserve"> </w:t>
      </w:r>
      <w:r w:rsidRPr="005B02BB">
        <w:rPr>
          <w:rFonts w:ascii="GHEA Grapalat" w:hAnsi="GHEA Grapalat"/>
          <w:sz w:val="20"/>
          <w:szCs w:val="20"/>
        </w:rPr>
        <w:t>դրույքաչափերը</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տուրքի</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օրենքով։</w:t>
      </w:r>
    </w:p>
    <w:p w14:paraId="0FC13726" w14:textId="77777777" w:rsidR="005F19E6" w:rsidRPr="008A6BE6" w:rsidRDefault="005F19E6" w:rsidP="005F19E6">
      <w:pPr>
        <w:rPr>
          <w:rFonts w:ascii="GHEA Grapalat" w:hAnsi="GHEA Grapalat" w:cs="Sylfaen"/>
          <w:szCs w:val="22"/>
          <w:lang w:val="es-ES"/>
        </w:rPr>
      </w:pPr>
    </w:p>
    <w:p w14:paraId="026D568B" w14:textId="77777777" w:rsidR="005F19E6" w:rsidRDefault="005F19E6" w:rsidP="005F19E6">
      <w:pPr>
        <w:shd w:val="clear" w:color="auto" w:fill="FFFFFF"/>
        <w:ind w:firstLine="375"/>
        <w:jc w:val="both"/>
        <w:rPr>
          <w:rFonts w:ascii="GHEA Grapalat" w:hAnsi="GHEA Grapalat" w:cs="Sylfaen"/>
          <w:szCs w:val="22"/>
          <w:lang w:val="es-ES"/>
        </w:rPr>
      </w:pPr>
    </w:p>
    <w:p w14:paraId="379DCCA4" w14:textId="77777777" w:rsidR="005F19E6" w:rsidRDefault="005F19E6" w:rsidP="005F19E6">
      <w:pPr>
        <w:shd w:val="clear" w:color="auto" w:fill="FFFFFF"/>
        <w:ind w:firstLine="375"/>
        <w:jc w:val="both"/>
        <w:rPr>
          <w:rFonts w:ascii="GHEA Grapalat" w:hAnsi="GHEA Grapalat" w:cs="Sylfaen"/>
          <w:szCs w:val="22"/>
          <w:lang w:val="es-ES"/>
        </w:rPr>
      </w:pPr>
    </w:p>
    <w:p w14:paraId="3BC0879F" w14:textId="77777777" w:rsidR="005F19E6" w:rsidRDefault="005F19E6" w:rsidP="005F19E6">
      <w:pPr>
        <w:shd w:val="clear" w:color="auto" w:fill="FFFFFF"/>
        <w:ind w:firstLine="375"/>
        <w:jc w:val="both"/>
        <w:rPr>
          <w:rFonts w:ascii="GHEA Grapalat" w:hAnsi="GHEA Grapalat" w:cs="Sylfaen"/>
          <w:szCs w:val="22"/>
          <w:lang w:val="es-ES"/>
        </w:rPr>
      </w:pPr>
    </w:p>
    <w:p w14:paraId="641FB9A6" w14:textId="77777777" w:rsidR="005F19E6" w:rsidRDefault="005F19E6" w:rsidP="005F19E6">
      <w:pPr>
        <w:shd w:val="clear" w:color="auto" w:fill="FFFFFF"/>
        <w:ind w:firstLine="375"/>
        <w:jc w:val="both"/>
        <w:rPr>
          <w:rFonts w:ascii="GHEA Grapalat" w:hAnsi="GHEA Grapalat" w:cs="Sylfaen"/>
          <w:szCs w:val="22"/>
          <w:lang w:val="es-ES"/>
        </w:rPr>
      </w:pPr>
    </w:p>
    <w:p w14:paraId="3021FBCF" w14:textId="77777777" w:rsidR="005F19E6" w:rsidRDefault="005F19E6" w:rsidP="005F19E6">
      <w:pPr>
        <w:shd w:val="clear" w:color="auto" w:fill="FFFFFF"/>
        <w:ind w:firstLine="375"/>
        <w:jc w:val="both"/>
        <w:rPr>
          <w:rFonts w:ascii="GHEA Grapalat" w:hAnsi="GHEA Grapalat" w:cs="Sylfaen"/>
          <w:szCs w:val="22"/>
          <w:lang w:val="es-ES"/>
        </w:rPr>
      </w:pPr>
    </w:p>
    <w:p w14:paraId="22C5FA42" w14:textId="77777777" w:rsidR="005F19E6" w:rsidRDefault="005F19E6" w:rsidP="005F19E6">
      <w:pPr>
        <w:shd w:val="clear" w:color="auto" w:fill="FFFFFF"/>
        <w:ind w:firstLine="375"/>
        <w:jc w:val="both"/>
        <w:rPr>
          <w:rFonts w:ascii="GHEA Grapalat" w:hAnsi="GHEA Grapalat" w:cs="Sylfaen"/>
          <w:szCs w:val="22"/>
          <w:lang w:val="es-ES"/>
        </w:rPr>
      </w:pPr>
    </w:p>
    <w:p w14:paraId="6C5D4CF6" w14:textId="77777777" w:rsidR="005F19E6" w:rsidRDefault="005F19E6" w:rsidP="005F19E6">
      <w:pPr>
        <w:shd w:val="clear" w:color="auto" w:fill="FFFFFF"/>
        <w:ind w:firstLine="375"/>
        <w:jc w:val="center"/>
        <w:rPr>
          <w:rFonts w:ascii="GHEA Grapalat" w:hAnsi="GHEA Grapalat"/>
          <w:b/>
          <w:szCs w:val="22"/>
          <w:lang w:val="af-ZA"/>
        </w:rPr>
      </w:pPr>
      <w:r w:rsidRPr="005B02BB">
        <w:rPr>
          <w:rFonts w:ascii="GHEA Grapalat" w:hAnsi="GHEA Grapalat" w:cs="Sylfaen"/>
          <w:b/>
          <w:szCs w:val="22"/>
          <w:lang w:val="es-ES"/>
        </w:rPr>
        <w:lastRenderedPageBreak/>
        <w:t>ՄԱՍ</w:t>
      </w:r>
      <w:r w:rsidRPr="005B02BB">
        <w:rPr>
          <w:rFonts w:ascii="GHEA Grapalat" w:hAnsi="GHEA Grapalat"/>
          <w:b/>
          <w:szCs w:val="22"/>
          <w:lang w:val="af-ZA"/>
        </w:rPr>
        <w:t xml:space="preserve">  II</w:t>
      </w:r>
    </w:p>
    <w:p w14:paraId="525E5E72" w14:textId="77777777" w:rsidR="005F19E6" w:rsidRPr="005B02BB" w:rsidRDefault="005F19E6" w:rsidP="005F19E6">
      <w:pPr>
        <w:shd w:val="clear" w:color="auto" w:fill="FFFFFF"/>
        <w:ind w:firstLine="375"/>
        <w:jc w:val="center"/>
        <w:rPr>
          <w:rFonts w:ascii="GHEA Grapalat" w:hAnsi="GHEA Grapalat"/>
          <w:b/>
          <w:szCs w:val="22"/>
          <w:lang w:val="af-ZA"/>
        </w:rPr>
      </w:pPr>
    </w:p>
    <w:p w14:paraId="095A169B" w14:textId="77777777" w:rsidR="005F19E6" w:rsidRPr="005B02BB" w:rsidRDefault="005F19E6" w:rsidP="005F19E6">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Ր</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Ն</w:t>
      </w:r>
      <w:r w:rsidRPr="005B02BB">
        <w:rPr>
          <w:rFonts w:ascii="GHEA Grapalat" w:hAnsi="GHEA Grapalat"/>
          <w:b/>
          <w:szCs w:val="22"/>
          <w:lang w:val="af-ZA"/>
        </w:rPr>
        <w:t xml:space="preserve"> </w:t>
      </w:r>
      <w:r w:rsidRPr="005B02BB">
        <w:rPr>
          <w:rFonts w:ascii="GHEA Grapalat" w:hAnsi="GHEA Grapalat" w:cs="Sylfaen"/>
          <w:b/>
          <w:szCs w:val="22"/>
          <w:lang w:val="es-ES"/>
        </w:rPr>
        <w:t>Գ</w:t>
      </w:r>
    </w:p>
    <w:p w14:paraId="6021EDF5" w14:textId="77777777" w:rsidR="005F19E6" w:rsidRPr="005B02BB" w:rsidRDefault="005F19E6" w:rsidP="005F19E6">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Pr="005B02BB">
        <w:rPr>
          <w:rFonts w:ascii="GHEA Grapalat" w:hAnsi="GHEA Grapalat" w:cs="Sylfaen"/>
          <w:b/>
          <w:szCs w:val="22"/>
          <w:lang w:val="es-ES"/>
        </w:rPr>
        <w:t>Բ</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Ց</w:t>
      </w:r>
      <w:r w:rsidRPr="005B02BB">
        <w:rPr>
          <w:rFonts w:ascii="GHEA Grapalat" w:hAnsi="GHEA Grapalat"/>
          <w:b/>
          <w:szCs w:val="22"/>
          <w:lang w:val="af-ZA"/>
        </w:rPr>
        <w:t xml:space="preserve">   </w:t>
      </w:r>
      <w:r w:rsidRPr="005B02BB">
        <w:rPr>
          <w:rFonts w:ascii="GHEA Grapalat" w:hAnsi="GHEA Grapalat" w:cs="Sylfaen"/>
          <w:b/>
          <w:szCs w:val="22"/>
          <w:lang w:val="es-ES"/>
        </w:rPr>
        <w:t>Մ Ր Ց ՈՒ Յ Թ Ի</w:t>
      </w:r>
      <w:r w:rsidRPr="005B02BB">
        <w:rPr>
          <w:rFonts w:ascii="GHEA Grapalat" w:hAnsi="GHEA Grapalat"/>
          <w:b/>
          <w:szCs w:val="22"/>
          <w:lang w:val="af-ZA"/>
        </w:rPr>
        <w:t xml:space="preserve">   </w:t>
      </w:r>
      <w:r w:rsidRPr="005B02BB">
        <w:rPr>
          <w:rFonts w:ascii="GHEA Grapalat" w:hAnsi="GHEA Grapalat" w:cs="Sylfaen"/>
          <w:b/>
          <w:szCs w:val="22"/>
          <w:lang w:val="es-ES"/>
        </w:rPr>
        <w:t>Հ</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Յ</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Ը</w:t>
      </w:r>
      <w:r w:rsidRPr="005B02BB">
        <w:rPr>
          <w:rFonts w:ascii="GHEA Grapalat" w:hAnsi="GHEA Grapalat"/>
          <w:b/>
          <w:szCs w:val="22"/>
          <w:lang w:val="af-ZA"/>
        </w:rPr>
        <w:t xml:space="preserve">   </w:t>
      </w:r>
      <w:r w:rsidRPr="005B02BB">
        <w:rPr>
          <w:rFonts w:ascii="GHEA Grapalat" w:hAnsi="GHEA Grapalat" w:cs="Sylfaen"/>
          <w:b/>
          <w:szCs w:val="22"/>
          <w:lang w:val="es-ES"/>
        </w:rPr>
        <w:t>Պ</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Ր</w:t>
      </w:r>
      <w:r w:rsidRPr="005B02BB">
        <w:rPr>
          <w:rFonts w:ascii="GHEA Grapalat" w:hAnsi="GHEA Grapalat"/>
          <w:b/>
          <w:szCs w:val="22"/>
          <w:lang w:val="af-ZA"/>
        </w:rPr>
        <w:t xml:space="preserve"> </w:t>
      </w:r>
      <w:r w:rsidRPr="005B02BB">
        <w:rPr>
          <w:rFonts w:ascii="GHEA Grapalat" w:hAnsi="GHEA Grapalat" w:cs="Sylfaen"/>
          <w:b/>
          <w:szCs w:val="22"/>
          <w:lang w:val="es-ES"/>
        </w:rPr>
        <w:t>Ա</w:t>
      </w:r>
      <w:r w:rsidRPr="005B02BB">
        <w:rPr>
          <w:rFonts w:ascii="GHEA Grapalat" w:hAnsi="GHEA Grapalat"/>
          <w:b/>
          <w:szCs w:val="22"/>
          <w:lang w:val="af-ZA"/>
        </w:rPr>
        <w:t xml:space="preserve"> </w:t>
      </w:r>
      <w:r w:rsidRPr="005B02BB">
        <w:rPr>
          <w:rFonts w:ascii="GHEA Grapalat" w:hAnsi="GHEA Grapalat" w:cs="Sylfaen"/>
          <w:b/>
          <w:szCs w:val="22"/>
          <w:lang w:val="es-ES"/>
        </w:rPr>
        <w:t>Ս</w:t>
      </w:r>
      <w:r w:rsidRPr="005B02BB">
        <w:rPr>
          <w:rFonts w:ascii="GHEA Grapalat" w:hAnsi="GHEA Grapalat"/>
          <w:b/>
          <w:szCs w:val="22"/>
          <w:lang w:val="af-ZA"/>
        </w:rPr>
        <w:t xml:space="preserve"> </w:t>
      </w:r>
      <w:r w:rsidRPr="005B02BB">
        <w:rPr>
          <w:rFonts w:ascii="GHEA Grapalat" w:hAnsi="GHEA Grapalat" w:cs="Sylfaen"/>
          <w:b/>
          <w:szCs w:val="22"/>
          <w:lang w:val="es-ES"/>
        </w:rPr>
        <w:t>Տ</w:t>
      </w:r>
      <w:r w:rsidRPr="005B02BB">
        <w:rPr>
          <w:rFonts w:ascii="GHEA Grapalat" w:hAnsi="GHEA Grapalat"/>
          <w:b/>
          <w:szCs w:val="22"/>
          <w:lang w:val="af-ZA"/>
        </w:rPr>
        <w:t xml:space="preserve"> </w:t>
      </w:r>
      <w:r w:rsidRPr="005B02BB">
        <w:rPr>
          <w:rFonts w:ascii="GHEA Grapalat" w:hAnsi="GHEA Grapalat" w:cs="Sylfaen"/>
          <w:b/>
          <w:szCs w:val="22"/>
          <w:lang w:val="es-ES"/>
        </w:rPr>
        <w:t>Ե</w:t>
      </w:r>
      <w:r w:rsidRPr="005B02BB">
        <w:rPr>
          <w:rFonts w:ascii="GHEA Grapalat" w:hAnsi="GHEA Grapalat"/>
          <w:b/>
          <w:szCs w:val="22"/>
          <w:lang w:val="af-ZA"/>
        </w:rPr>
        <w:t xml:space="preserve"> </w:t>
      </w:r>
      <w:r w:rsidRPr="005B02BB">
        <w:rPr>
          <w:rFonts w:ascii="GHEA Grapalat" w:hAnsi="GHEA Grapalat" w:cs="Sylfaen"/>
          <w:b/>
          <w:szCs w:val="22"/>
          <w:lang w:val="es-ES"/>
        </w:rPr>
        <w:t>Լ</w:t>
      </w:r>
      <w:r w:rsidRPr="005B02BB">
        <w:rPr>
          <w:rFonts w:ascii="GHEA Grapalat" w:hAnsi="GHEA Grapalat"/>
          <w:b/>
          <w:szCs w:val="22"/>
          <w:lang w:val="af-ZA"/>
        </w:rPr>
        <w:t xml:space="preserve"> </w:t>
      </w:r>
      <w:r w:rsidRPr="005B02BB">
        <w:rPr>
          <w:rFonts w:ascii="GHEA Grapalat" w:hAnsi="GHEA Grapalat" w:cs="Sylfaen"/>
          <w:b/>
          <w:szCs w:val="22"/>
          <w:lang w:val="es-ES"/>
        </w:rPr>
        <w:t>ՈՒ</w:t>
      </w:r>
    </w:p>
    <w:p w14:paraId="10B2ABF2" w14:textId="77777777" w:rsidR="005F19E6" w:rsidRPr="005B02BB" w:rsidRDefault="005F19E6" w:rsidP="005F19E6">
      <w:pPr>
        <w:ind w:firstLine="567"/>
        <w:jc w:val="center"/>
        <w:rPr>
          <w:rFonts w:ascii="GHEA Grapalat" w:hAnsi="GHEA Grapalat"/>
          <w:szCs w:val="22"/>
          <w:lang w:val="af-ZA"/>
        </w:rPr>
      </w:pPr>
    </w:p>
    <w:p w14:paraId="317B1185"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1. </w:t>
      </w:r>
      <w:r w:rsidRPr="005B02BB">
        <w:rPr>
          <w:rFonts w:ascii="GHEA Grapalat" w:hAnsi="GHEA Grapalat" w:cs="Sylfaen"/>
          <w:b/>
          <w:sz w:val="20"/>
          <w:lang w:val="es-ES"/>
        </w:rPr>
        <w:t>ԸՆԴՀԱՆՈՒՐ</w:t>
      </w:r>
      <w:r w:rsidRPr="005B02BB">
        <w:rPr>
          <w:rFonts w:ascii="GHEA Grapalat" w:hAnsi="GHEA Grapalat"/>
          <w:b/>
          <w:sz w:val="20"/>
          <w:lang w:val="af-ZA"/>
        </w:rPr>
        <w:t xml:space="preserve"> </w:t>
      </w:r>
      <w:r w:rsidRPr="005B02BB">
        <w:rPr>
          <w:rFonts w:ascii="GHEA Grapalat" w:hAnsi="GHEA Grapalat" w:cs="Sylfaen"/>
          <w:b/>
          <w:sz w:val="20"/>
          <w:lang w:val="es-ES"/>
        </w:rPr>
        <w:t>ԴՐՈՒՅԹՆԵՐ</w:t>
      </w:r>
    </w:p>
    <w:p w14:paraId="595BF468" w14:textId="77777777" w:rsidR="005F19E6" w:rsidRPr="005B02BB" w:rsidRDefault="005F19E6" w:rsidP="005F19E6">
      <w:pPr>
        <w:ind w:firstLine="567"/>
        <w:jc w:val="both"/>
        <w:rPr>
          <w:rFonts w:ascii="GHEA Grapalat" w:hAnsi="GHEA Grapalat"/>
          <w:szCs w:val="22"/>
          <w:lang w:val="af-ZA"/>
        </w:rPr>
      </w:pPr>
      <w:r w:rsidRPr="005B02BB">
        <w:rPr>
          <w:rFonts w:ascii="GHEA Grapalat" w:hAnsi="GHEA Grapalat"/>
          <w:szCs w:val="22"/>
          <w:lang w:val="af-ZA"/>
        </w:rPr>
        <w:t xml:space="preserve"> </w:t>
      </w:r>
    </w:p>
    <w:p w14:paraId="37BC127F"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1.1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հրահանգը</w:t>
      </w:r>
      <w:r w:rsidRPr="005B02BB">
        <w:rPr>
          <w:rFonts w:ascii="GHEA Grapalat" w:hAnsi="GHEA Grapalat" w:cs="Sylfaen"/>
          <w:sz w:val="20"/>
          <w:lang w:val="af-ZA"/>
        </w:rPr>
        <w:t xml:space="preserve"> </w:t>
      </w:r>
      <w:r w:rsidRPr="005B02BB">
        <w:rPr>
          <w:rFonts w:ascii="GHEA Grapalat" w:hAnsi="GHEA Grapalat" w:cs="Sylfaen"/>
          <w:sz w:val="20"/>
          <w:lang w:val="ru-RU"/>
        </w:rPr>
        <w:t>նպատակ</w:t>
      </w:r>
      <w:r w:rsidRPr="005B02BB">
        <w:rPr>
          <w:rFonts w:ascii="GHEA Grapalat" w:hAnsi="GHEA Grapalat" w:cs="Sylfaen"/>
          <w:sz w:val="20"/>
          <w:lang w:val="af-ZA"/>
        </w:rPr>
        <w:t xml:space="preserve"> </w:t>
      </w:r>
      <w:r w:rsidRPr="005B02BB">
        <w:rPr>
          <w:rFonts w:ascii="GHEA Grapalat" w:hAnsi="GHEA Grapalat" w:cs="Sylfaen"/>
          <w:sz w:val="20"/>
          <w:lang w:val="ru-RU"/>
        </w:rPr>
        <w:t>ունի</w:t>
      </w:r>
      <w:r w:rsidRPr="005B02BB">
        <w:rPr>
          <w:rFonts w:ascii="GHEA Grapalat" w:hAnsi="GHEA Grapalat" w:cs="Sylfaen"/>
          <w:sz w:val="20"/>
          <w:lang w:val="af-ZA"/>
        </w:rPr>
        <w:t xml:space="preserve"> </w:t>
      </w:r>
      <w:r w:rsidRPr="005B02BB">
        <w:rPr>
          <w:rFonts w:ascii="GHEA Grapalat" w:hAnsi="GHEA Grapalat" w:cs="Sylfaen"/>
          <w:sz w:val="20"/>
          <w:lang w:val="ru-RU"/>
        </w:rPr>
        <w:t>օժանդակել</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ասնակիցներին</w:t>
      </w:r>
      <w:r w:rsidRPr="005B02BB">
        <w:rPr>
          <w:rFonts w:ascii="GHEA Grapalat" w:hAnsi="GHEA Grapalat" w:cs="Sylfaen"/>
          <w:sz w:val="20"/>
          <w:lang w:val="af-ZA"/>
        </w:rPr>
        <w:t xml:space="preserve"> </w:t>
      </w:r>
      <w:r w:rsidRPr="005B02BB">
        <w:rPr>
          <w:rFonts w:ascii="GHEA Grapalat" w:hAnsi="GHEA Grapalat" w:cs="Sylfaen"/>
          <w:sz w:val="20"/>
          <w:lang w:val="ru-RU"/>
        </w:rPr>
        <w:t>հայտը</w:t>
      </w:r>
      <w:r w:rsidRPr="005B02BB">
        <w:rPr>
          <w:rFonts w:ascii="GHEA Grapalat" w:hAnsi="GHEA Grapalat" w:cs="Sylfaen"/>
          <w:sz w:val="20"/>
          <w:lang w:val="af-ZA"/>
        </w:rPr>
        <w:t xml:space="preserve"> </w:t>
      </w:r>
      <w:r w:rsidRPr="005B02BB">
        <w:rPr>
          <w:rFonts w:ascii="GHEA Grapalat" w:hAnsi="GHEA Grapalat" w:cs="Sylfaen"/>
          <w:sz w:val="20"/>
          <w:lang w:val="ru-RU"/>
        </w:rPr>
        <w:t>պատրաստելիս։</w:t>
      </w:r>
    </w:p>
    <w:p w14:paraId="451E6E60"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1.2 </w:t>
      </w:r>
      <w:r w:rsidRPr="005B02BB">
        <w:rPr>
          <w:rFonts w:ascii="GHEA Grapalat" w:hAnsi="GHEA Grapalat" w:cs="Sylfaen"/>
          <w:sz w:val="20"/>
          <w:lang w:val="ru-RU"/>
        </w:rPr>
        <w:t>Նպատակահարմարության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մ</w:t>
      </w:r>
      <w:r w:rsidRPr="005B02BB">
        <w:rPr>
          <w:rFonts w:ascii="GHEA Grapalat" w:hAnsi="GHEA Grapalat" w:cs="Sylfaen"/>
          <w:sz w:val="20"/>
          <w:lang w:val="ru-RU"/>
        </w:rPr>
        <w:t>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տեղեկությունները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հրահանգով</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առաջարկվող</w:t>
      </w:r>
      <w:r w:rsidRPr="005B02BB">
        <w:rPr>
          <w:rFonts w:ascii="GHEA Grapalat" w:hAnsi="GHEA Grapalat" w:cs="Sylfaen"/>
          <w:sz w:val="20"/>
          <w:lang w:val="af-ZA"/>
        </w:rPr>
        <w:t xml:space="preserve"> </w:t>
      </w:r>
      <w:r w:rsidRPr="005B02BB">
        <w:rPr>
          <w:rFonts w:ascii="GHEA Grapalat" w:hAnsi="GHEA Grapalat" w:cs="Sylfaen"/>
          <w:sz w:val="20"/>
          <w:lang w:val="ru-RU"/>
        </w:rPr>
        <w:t>ձևերից</w:t>
      </w:r>
      <w:r w:rsidRPr="005B02BB">
        <w:rPr>
          <w:rFonts w:ascii="GHEA Grapalat" w:hAnsi="GHEA Grapalat" w:cs="Sylfaen"/>
          <w:sz w:val="20"/>
          <w:lang w:val="af-ZA"/>
        </w:rPr>
        <w:t xml:space="preserve"> </w:t>
      </w:r>
      <w:r w:rsidRPr="005B02BB">
        <w:rPr>
          <w:rFonts w:ascii="GHEA Grapalat" w:hAnsi="GHEA Grapalat" w:cs="Sylfaen"/>
          <w:sz w:val="20"/>
          <w:lang w:val="ru-RU"/>
        </w:rPr>
        <w:t>տարբերվող</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ձևերով</w:t>
      </w:r>
      <w:r w:rsidRPr="005B02BB">
        <w:rPr>
          <w:rFonts w:ascii="GHEA Grapalat" w:hAnsi="GHEA Grapalat" w:cs="Sylfaen"/>
          <w:sz w:val="20"/>
          <w:lang w:val="af-ZA"/>
        </w:rPr>
        <w:t xml:space="preserve">` </w:t>
      </w:r>
      <w:r w:rsidRPr="005B02BB">
        <w:rPr>
          <w:rFonts w:ascii="GHEA Grapalat" w:hAnsi="GHEA Grapalat" w:cs="Sylfaen"/>
          <w:sz w:val="20"/>
          <w:lang w:val="ru-RU"/>
        </w:rPr>
        <w:t>պահպանելով</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վավերապայմանները։</w:t>
      </w:r>
    </w:p>
    <w:p w14:paraId="3B7D235B"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1.3 </w:t>
      </w:r>
      <w:r w:rsidRPr="005B02BB">
        <w:rPr>
          <w:rFonts w:ascii="GHEA Grapalat" w:hAnsi="GHEA Grapalat" w:cs="Sylfaen"/>
          <w:sz w:val="20"/>
          <w:lang w:val="ru-RU"/>
        </w:rPr>
        <w:t>Հայտերը</w:t>
      </w:r>
      <w:r w:rsidRPr="005B02BB">
        <w:rPr>
          <w:rFonts w:ascii="GHEA Grapalat" w:hAnsi="GHEA Grapalat" w:cs="Sylfaen"/>
          <w:sz w:val="20"/>
          <w:lang w:val="af-ZA"/>
        </w:rPr>
        <w:t xml:space="preserve">, </w:t>
      </w:r>
      <w:r w:rsidRPr="005B02BB">
        <w:rPr>
          <w:rFonts w:ascii="GHEA Grapalat" w:hAnsi="GHEA Grapalat" w:cs="Sylfaen"/>
          <w:sz w:val="20"/>
          <w:lang w:val="ru-RU"/>
        </w:rPr>
        <w:t>հայերենից</w:t>
      </w:r>
      <w:r w:rsidRPr="005B02BB">
        <w:rPr>
          <w:rFonts w:ascii="GHEA Grapalat" w:hAnsi="GHEA Grapalat" w:cs="Sylfaen"/>
          <w:sz w:val="20"/>
          <w:lang w:val="af-ZA"/>
        </w:rPr>
        <w:t xml:space="preserve"> </w:t>
      </w:r>
      <w:r w:rsidRPr="005B02BB">
        <w:rPr>
          <w:rFonts w:ascii="GHEA Grapalat" w:hAnsi="GHEA Grapalat" w:cs="Sylfaen"/>
          <w:sz w:val="20"/>
          <w:lang w:val="ru-RU"/>
        </w:rPr>
        <w:t>բացի</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նաև</w:t>
      </w:r>
      <w:r w:rsidRPr="005B02BB">
        <w:rPr>
          <w:rFonts w:ascii="GHEA Grapalat" w:hAnsi="GHEA Grapalat" w:cs="Sylfaen"/>
          <w:sz w:val="20"/>
          <w:lang w:val="af-ZA"/>
        </w:rPr>
        <w:t xml:space="preserve"> </w:t>
      </w:r>
      <w:r w:rsidRPr="005B02BB">
        <w:rPr>
          <w:rFonts w:ascii="GHEA Grapalat" w:hAnsi="GHEA Grapalat" w:cs="Sylfaen"/>
          <w:sz w:val="20"/>
          <w:lang w:val="ru-RU"/>
        </w:rPr>
        <w:t>անգլերեն</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ռուսերեն։</w:t>
      </w:r>
      <w:r w:rsidRPr="005B02BB">
        <w:rPr>
          <w:rFonts w:ascii="GHEA Grapalat" w:hAnsi="GHEA Grapalat" w:cs="Sylfaen"/>
          <w:sz w:val="20"/>
          <w:lang w:val="af-ZA"/>
        </w:rPr>
        <w:t xml:space="preserve"> </w:t>
      </w:r>
    </w:p>
    <w:p w14:paraId="4AC222AA" w14:textId="77777777" w:rsidR="005F19E6" w:rsidRPr="005B02BB" w:rsidRDefault="005F19E6" w:rsidP="005F19E6">
      <w:pPr>
        <w:jc w:val="center"/>
        <w:rPr>
          <w:rFonts w:ascii="GHEA Grapalat" w:hAnsi="GHEA Grapalat"/>
          <w:b/>
          <w:szCs w:val="22"/>
          <w:lang w:val="af-ZA"/>
        </w:rPr>
      </w:pPr>
    </w:p>
    <w:p w14:paraId="14B8ADF9" w14:textId="77777777" w:rsidR="005F19E6" w:rsidRPr="005B02BB" w:rsidRDefault="005F19E6" w:rsidP="005F19E6">
      <w:pPr>
        <w:jc w:val="center"/>
        <w:rPr>
          <w:rFonts w:ascii="GHEA Grapalat" w:hAnsi="GHEA Grapalat"/>
          <w:b/>
          <w:sz w:val="20"/>
          <w:lang w:val="af-ZA"/>
        </w:rPr>
      </w:pPr>
      <w:r w:rsidRPr="005B02BB">
        <w:rPr>
          <w:rFonts w:ascii="GHEA Grapalat" w:hAnsi="GHEA Grapalat"/>
          <w:b/>
          <w:sz w:val="20"/>
          <w:lang w:val="af-ZA"/>
        </w:rPr>
        <w:t xml:space="preserve">2. </w:t>
      </w:r>
      <w:r w:rsidRPr="005B02BB">
        <w:rPr>
          <w:rFonts w:ascii="GHEA Grapalat" w:hAnsi="GHEA Grapalat" w:cs="Sylfaen"/>
          <w:b/>
          <w:sz w:val="20"/>
          <w:lang w:val="es-ES"/>
        </w:rPr>
        <w:t>ԸՆԹԱՑԱԿԱՐԳԻ</w:t>
      </w:r>
      <w:r w:rsidRPr="005B02BB">
        <w:rPr>
          <w:rFonts w:ascii="GHEA Grapalat" w:hAnsi="GHEA Grapalat"/>
          <w:b/>
          <w:sz w:val="20"/>
          <w:lang w:val="af-ZA"/>
        </w:rPr>
        <w:t xml:space="preserve"> </w:t>
      </w:r>
      <w:r w:rsidRPr="005B02BB">
        <w:rPr>
          <w:rFonts w:ascii="GHEA Grapalat" w:hAnsi="GHEA Grapalat" w:cs="Sylfaen"/>
          <w:b/>
          <w:sz w:val="20"/>
          <w:lang w:val="es-ES"/>
        </w:rPr>
        <w:t>ՀԱՅՏԸ</w:t>
      </w:r>
    </w:p>
    <w:p w14:paraId="0BF6F79C" w14:textId="77777777" w:rsidR="005F19E6" w:rsidRPr="005B02BB" w:rsidRDefault="005F19E6" w:rsidP="005F19E6">
      <w:pPr>
        <w:ind w:firstLine="720"/>
        <w:jc w:val="center"/>
        <w:rPr>
          <w:rFonts w:ascii="GHEA Grapalat" w:hAnsi="GHEA Grapalat"/>
          <w:szCs w:val="22"/>
          <w:lang w:val="af-ZA"/>
        </w:rPr>
      </w:pPr>
    </w:p>
    <w:p w14:paraId="1C85E075" w14:textId="77777777" w:rsidR="005F19E6" w:rsidRPr="005B02BB" w:rsidRDefault="005F19E6" w:rsidP="005F19E6">
      <w:pPr>
        <w:ind w:firstLine="567"/>
        <w:jc w:val="both"/>
        <w:rPr>
          <w:rFonts w:ascii="GHEA Grapalat" w:hAnsi="GHEA Grapalat"/>
          <w:sz w:val="20"/>
          <w:szCs w:val="20"/>
          <w:lang w:val="es-ES"/>
        </w:rPr>
      </w:pPr>
      <w:r w:rsidRPr="005B02BB">
        <w:rPr>
          <w:rFonts w:ascii="GHEA Grapalat" w:hAnsi="GHEA Grapalat"/>
          <w:sz w:val="20"/>
          <w:szCs w:val="20"/>
          <w:lang w:val="hy-AM"/>
        </w:rPr>
        <w:t xml:space="preserve">Ընթացակարգին մասնակցելու համար </w:t>
      </w:r>
      <w:r w:rsidRPr="005B02BB">
        <w:rPr>
          <w:rFonts w:ascii="GHEA Grapalat" w:hAnsi="GHEA Grapalat"/>
          <w:sz w:val="20"/>
          <w:szCs w:val="20"/>
        </w:rPr>
        <w:t>մ</w:t>
      </w:r>
      <w:r w:rsidRPr="005B02BB">
        <w:rPr>
          <w:rFonts w:ascii="GHEA Grapalat" w:hAnsi="GHEA Grapalat"/>
          <w:sz w:val="20"/>
          <w:szCs w:val="20"/>
          <w:lang w:val="hy-AM"/>
        </w:rPr>
        <w:t xml:space="preserve">ասնակիցը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2-</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3-</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բաժնով</w:t>
      </w:r>
      <w:r w:rsidRPr="005B02BB">
        <w:rPr>
          <w:rFonts w:ascii="GHEA Grapalat" w:hAnsi="GHEA Grapalat"/>
          <w:sz w:val="20"/>
          <w:szCs w:val="20"/>
          <w:lang w:val="af-ZA"/>
        </w:rPr>
        <w:t xml:space="preserve"> </w:t>
      </w:r>
      <w:r w:rsidRPr="005B02BB">
        <w:rPr>
          <w:rFonts w:ascii="GHEA Grapalat" w:hAnsi="GHEA Grapalat"/>
          <w:sz w:val="20"/>
          <w:szCs w:val="20"/>
        </w:rPr>
        <w:t>սահմանված</w:t>
      </w:r>
      <w:r w:rsidRPr="005B02BB">
        <w:rPr>
          <w:rFonts w:ascii="GHEA Grapalat" w:hAnsi="GHEA Grapalat"/>
          <w:sz w:val="20"/>
          <w:szCs w:val="20"/>
          <w:lang w:val="af-ZA"/>
        </w:rPr>
        <w:t xml:space="preserve"> </w:t>
      </w:r>
      <w:r w:rsidRPr="005B02BB">
        <w:rPr>
          <w:rFonts w:ascii="GHEA Grapalat" w:hAnsi="GHEA Grapalat"/>
          <w:sz w:val="20"/>
          <w:szCs w:val="20"/>
        </w:rPr>
        <w:t>կարգով</w:t>
      </w:r>
      <w:r w:rsidRPr="005B02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B02BB">
        <w:rPr>
          <w:rFonts w:ascii="GHEA Grapalat" w:hAnsi="GHEA Grapalat"/>
          <w:sz w:val="20"/>
          <w:szCs w:val="20"/>
          <w:lang w:val="es-ES"/>
        </w:rPr>
        <w:t>ը:</w:t>
      </w:r>
    </w:p>
    <w:p w14:paraId="5700B89A"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rPr>
        <w:t>Մասնակիցը</w:t>
      </w:r>
      <w:r w:rsidRPr="005B02BB">
        <w:rPr>
          <w:rFonts w:ascii="GHEA Grapalat" w:hAnsi="GHEA Grapalat" w:cs="Sylfaen"/>
          <w:sz w:val="20"/>
          <w:lang w:val="es-ES"/>
        </w:rPr>
        <w:t xml:space="preserve"> </w:t>
      </w:r>
      <w:r w:rsidRPr="005B02BB">
        <w:rPr>
          <w:rFonts w:ascii="GHEA Grapalat" w:hAnsi="GHEA Grapalat" w:cs="Sylfaen"/>
          <w:sz w:val="20"/>
        </w:rPr>
        <w:t>հայտով</w:t>
      </w:r>
      <w:r w:rsidRPr="005B02BB">
        <w:rPr>
          <w:rFonts w:ascii="GHEA Grapalat" w:hAnsi="GHEA Grapalat" w:cs="Sylfaen"/>
          <w:sz w:val="20"/>
          <w:lang w:val="es-ES"/>
        </w:rPr>
        <w:t xml:space="preserve"> </w:t>
      </w:r>
      <w:r w:rsidRPr="005B02BB">
        <w:rPr>
          <w:rFonts w:ascii="GHEA Grapalat" w:hAnsi="GHEA Grapalat" w:cs="Sylfaen"/>
          <w:sz w:val="20"/>
        </w:rPr>
        <w:t>ներկայացնում</w:t>
      </w:r>
      <w:r w:rsidRPr="005B02BB">
        <w:rPr>
          <w:rFonts w:ascii="GHEA Grapalat" w:hAnsi="GHEA Grapalat" w:cs="Sylfaen"/>
          <w:sz w:val="20"/>
          <w:lang w:val="es-ES"/>
        </w:rPr>
        <w:t xml:space="preserve"> </w:t>
      </w:r>
      <w:r w:rsidRPr="005B02BB">
        <w:rPr>
          <w:rFonts w:ascii="GHEA Grapalat" w:hAnsi="GHEA Grapalat" w:cs="Sylfaen"/>
          <w:sz w:val="20"/>
        </w:rPr>
        <w:t>է</w:t>
      </w:r>
      <w:r w:rsidRPr="005B02BB">
        <w:rPr>
          <w:rFonts w:ascii="GHEA Grapalat" w:hAnsi="GHEA Grapalat" w:cs="Sylfaen"/>
          <w:sz w:val="20"/>
          <w:lang w:val="es-ES"/>
        </w:rPr>
        <w:t xml:space="preserve"> </w:t>
      </w:r>
      <w:r w:rsidRPr="005B02BB">
        <w:rPr>
          <w:rFonts w:ascii="GHEA Grapalat" w:hAnsi="GHEA Grapalat" w:cs="Sylfaen"/>
          <w:sz w:val="20"/>
        </w:rPr>
        <w:t>իր</w:t>
      </w:r>
      <w:r w:rsidRPr="005B02BB">
        <w:rPr>
          <w:rFonts w:ascii="GHEA Grapalat" w:hAnsi="GHEA Grapalat" w:cs="Sylfaen"/>
          <w:sz w:val="20"/>
          <w:lang w:val="es-ES"/>
        </w:rPr>
        <w:t xml:space="preserve"> </w:t>
      </w:r>
      <w:r w:rsidRPr="005B02BB">
        <w:rPr>
          <w:rFonts w:ascii="GHEA Grapalat" w:hAnsi="GHEA Grapalat" w:cs="Sylfaen"/>
          <w:sz w:val="20"/>
        </w:rPr>
        <w:t>կողմից</w:t>
      </w:r>
      <w:r w:rsidRPr="005B02BB">
        <w:rPr>
          <w:rFonts w:ascii="GHEA Grapalat" w:hAnsi="GHEA Grapalat" w:cs="Sylfaen"/>
          <w:sz w:val="20"/>
          <w:lang w:val="es-ES"/>
        </w:rPr>
        <w:t xml:space="preserve"> </w:t>
      </w:r>
      <w:r w:rsidRPr="005B02BB">
        <w:rPr>
          <w:rFonts w:ascii="GHEA Grapalat" w:hAnsi="GHEA Grapalat" w:cs="Sylfaen"/>
          <w:sz w:val="20"/>
        </w:rPr>
        <w:t>հաստատված</w:t>
      </w:r>
      <w:r w:rsidRPr="005B02BB">
        <w:rPr>
          <w:rFonts w:ascii="GHEA Grapalat" w:hAnsi="GHEA Grapalat" w:cs="Sylfaen"/>
          <w:sz w:val="20"/>
          <w:lang w:val="es-ES"/>
        </w:rPr>
        <w:t>`</w:t>
      </w:r>
    </w:p>
    <w:p w14:paraId="51B6CC74"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cs="Sylfaen"/>
          <w:sz w:val="20"/>
          <w:lang w:val="es-ES"/>
        </w:rPr>
        <w:t xml:space="preserve">2.1 </w:t>
      </w:r>
      <w:r w:rsidRPr="005B02BB">
        <w:rPr>
          <w:rFonts w:ascii="GHEA Grapalat" w:hAnsi="GHEA Grapalat" w:cs="Sylfaen"/>
          <w:sz w:val="20"/>
          <w:lang w:val="ru-RU"/>
        </w:rPr>
        <w:t>ընթացակարգին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դիմում</w:t>
      </w:r>
      <w:r w:rsidRPr="005B02BB">
        <w:rPr>
          <w:rFonts w:ascii="GHEA Grapalat" w:hAnsi="GHEA Grapalat" w:cs="Sylfaen"/>
          <w:sz w:val="20"/>
          <w:lang w:val="es-ES"/>
        </w:rPr>
        <w:t>-</w:t>
      </w:r>
      <w:r w:rsidRPr="005B02BB">
        <w:rPr>
          <w:rFonts w:ascii="GHEA Grapalat" w:hAnsi="GHEA Grapalat" w:cs="Sylfaen"/>
          <w:sz w:val="20"/>
        </w:rPr>
        <w:t>հայտարարություն</w:t>
      </w:r>
      <w:r w:rsidRPr="005B02BB">
        <w:rPr>
          <w:rFonts w:ascii="GHEA Grapalat" w:hAnsi="GHEA Grapalat" w:cs="Sylfaen"/>
          <w:sz w:val="20"/>
          <w:lang w:val="af-ZA"/>
        </w:rPr>
        <w:t>` համաձայն հ</w:t>
      </w:r>
      <w:r w:rsidRPr="005B02BB">
        <w:rPr>
          <w:rFonts w:ascii="GHEA Grapalat" w:hAnsi="GHEA Grapalat" w:cs="Sylfaen"/>
          <w:sz w:val="20"/>
          <w:lang w:val="ru-RU"/>
        </w:rPr>
        <w:t>ավելված</w:t>
      </w:r>
      <w:r w:rsidRPr="005B02BB">
        <w:rPr>
          <w:rFonts w:ascii="GHEA Grapalat" w:hAnsi="GHEA Grapalat" w:cs="Sylfaen"/>
          <w:sz w:val="20"/>
          <w:lang w:val="af-ZA"/>
        </w:rPr>
        <w:t xml:space="preserve"> N 1-ի</w:t>
      </w:r>
      <w:r w:rsidRPr="005B02BB">
        <w:rPr>
          <w:rFonts w:ascii="GHEA Grapalat" w:hAnsi="GHEA Grapalat" w:cs="Sylfaen"/>
          <w:sz w:val="20"/>
          <w:lang w:val="es-ES"/>
        </w:rPr>
        <w:t>.</w:t>
      </w:r>
    </w:p>
    <w:p w14:paraId="6CCE562E" w14:textId="77777777" w:rsidR="005F19E6" w:rsidRPr="005B02BB" w:rsidRDefault="005F19E6" w:rsidP="005F19E6">
      <w:pPr>
        <w:ind w:firstLine="567"/>
        <w:jc w:val="both"/>
        <w:rPr>
          <w:rFonts w:ascii="GHEA Grapalat" w:hAnsi="GHEA Grapalat" w:cs="Sylfaen"/>
          <w:sz w:val="20"/>
          <w:lang w:val="es-ES"/>
        </w:rPr>
      </w:pPr>
      <w:r w:rsidRPr="005B02BB">
        <w:rPr>
          <w:rFonts w:ascii="GHEA Grapalat" w:hAnsi="GHEA Grapalat"/>
          <w:sz w:val="20"/>
          <w:lang w:val="es-ES"/>
        </w:rPr>
        <w:t xml:space="preserve">2.2 </w:t>
      </w:r>
      <w:r w:rsidRPr="005B02BB">
        <w:rPr>
          <w:rFonts w:ascii="GHEA Grapalat" w:hAnsi="GHEA Grapalat" w:cs="Sylfaen"/>
          <w:sz w:val="20"/>
          <w:lang w:val="es-ES"/>
        </w:rPr>
        <w:t xml:space="preserve">իր կողմից հաստատված` </w:t>
      </w:r>
      <w:r w:rsidRPr="005B02BB">
        <w:rPr>
          <w:rFonts w:ascii="GHEA Grapalat" w:hAnsi="GHEA Grapalat" w:cs="Sylfaen"/>
          <w:sz w:val="20"/>
        </w:rPr>
        <w:t>առաջարկվող</w:t>
      </w:r>
      <w:r w:rsidRPr="005B02BB">
        <w:rPr>
          <w:rFonts w:ascii="GHEA Grapalat" w:hAnsi="GHEA Grapalat" w:cs="Sylfaen"/>
          <w:sz w:val="20"/>
          <w:lang w:val="es-ES"/>
        </w:rPr>
        <w:t xml:space="preserve"> </w:t>
      </w:r>
      <w:r w:rsidRPr="005B02BB">
        <w:rPr>
          <w:rFonts w:ascii="GHEA Grapalat" w:hAnsi="GHEA Grapalat" w:cs="Sylfaen"/>
          <w:sz w:val="20"/>
        </w:rPr>
        <w:t>ապրանքի</w:t>
      </w:r>
      <w:r w:rsidRPr="005B02BB">
        <w:rPr>
          <w:rFonts w:ascii="GHEA Grapalat" w:hAnsi="GHEA Grapalat" w:cs="Sylfaen"/>
          <w:sz w:val="20"/>
          <w:lang w:val="es-ES"/>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համաձայն</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հավելված</w:t>
      </w:r>
      <w:r w:rsidRPr="005B02BB">
        <w:rPr>
          <w:rFonts w:ascii="GHEA Grapalat" w:hAnsi="GHEA Grapalat"/>
          <w:sz w:val="20"/>
          <w:szCs w:val="20"/>
          <w:lang w:val="es-ES" w:eastAsia="x-none"/>
        </w:rPr>
        <w:t xml:space="preserve"> N 1.1-</w:t>
      </w:r>
      <w:r w:rsidRPr="005B02BB">
        <w:rPr>
          <w:rFonts w:ascii="GHEA Grapalat" w:hAnsi="GHEA Grapalat"/>
          <w:sz w:val="20"/>
          <w:szCs w:val="20"/>
          <w:lang w:eastAsia="x-none"/>
        </w:rPr>
        <w:t>ի</w:t>
      </w:r>
      <w:r w:rsidRPr="005B02BB">
        <w:rPr>
          <w:rFonts w:ascii="GHEA Grapalat" w:hAnsi="GHEA Grapalat" w:cs="Sylfaen"/>
          <w:sz w:val="20"/>
          <w:lang w:val="es-ES"/>
        </w:rPr>
        <w:t>.</w:t>
      </w:r>
    </w:p>
    <w:p w14:paraId="42CD0CF6" w14:textId="77777777" w:rsidR="005F19E6" w:rsidRPr="005B02BB" w:rsidRDefault="005F19E6" w:rsidP="005F19E6">
      <w:pPr>
        <w:pStyle w:val="norm"/>
        <w:spacing w:line="276" w:lineRule="auto"/>
        <w:ind w:firstLine="567"/>
        <w:rPr>
          <w:rFonts w:ascii="GHEA Grapalat" w:hAnsi="GHEA Grapalat" w:cs="Sylfaen"/>
          <w:sz w:val="20"/>
          <w:szCs w:val="24"/>
          <w:lang w:val="af-ZA" w:eastAsia="en-US"/>
        </w:rPr>
      </w:pPr>
      <w:r w:rsidRPr="005B02BB">
        <w:rPr>
          <w:rFonts w:ascii="GHEA Grapalat" w:hAnsi="GHEA Grapalat" w:cs="Sylfaen"/>
          <w:sz w:val="20"/>
          <w:lang w:val="af-ZA"/>
        </w:rPr>
        <w:t xml:space="preserve">2.3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պատճենը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դրա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անձի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տվյալները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իրականացվելու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w:t>
      </w:r>
    </w:p>
    <w:p w14:paraId="4F7702B9" w14:textId="77777777" w:rsidR="005F19E6" w:rsidRPr="005B02BB" w:rsidRDefault="005F19E6" w:rsidP="005F19E6">
      <w:pPr>
        <w:pStyle w:val="norm"/>
        <w:spacing w:line="240" w:lineRule="auto"/>
        <w:ind w:firstLine="567"/>
        <w:rPr>
          <w:rFonts w:ascii="GHEA Grapalat" w:hAnsi="GHEA Grapalat" w:cs="Sylfaen"/>
          <w:color w:val="FFFFFF"/>
          <w:sz w:val="20"/>
          <w:szCs w:val="24"/>
          <w:lang w:val="af-ZA" w:eastAsia="en-US"/>
        </w:rPr>
      </w:pPr>
      <w:r w:rsidRPr="005B02BB">
        <w:rPr>
          <w:rFonts w:ascii="GHEA Grapalat" w:hAnsi="GHEA Grapalat" w:cs="Sylfaen"/>
          <w:sz w:val="20"/>
          <w:szCs w:val="24"/>
          <w:lang w:val="af-ZA" w:eastAsia="en-US"/>
        </w:rPr>
        <w:t xml:space="preserve">2.4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կարգով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կոնսորցիումով</w:t>
      </w:r>
      <w:r w:rsidRPr="005B02BB">
        <w:rPr>
          <w:rFonts w:ascii="GHEA Grapalat" w:hAnsi="GHEA Grapalat" w:cs="Sylfaen"/>
          <w:sz w:val="20"/>
          <w:szCs w:val="24"/>
          <w:lang w:val="af-ZA" w:eastAsia="en-US"/>
        </w:rPr>
        <w:t>).</w:t>
      </w:r>
      <w:r w:rsidRPr="005B02BB">
        <w:rPr>
          <w:rStyle w:val="FootnoteReference"/>
          <w:rFonts w:ascii="GHEA Grapalat" w:hAnsi="GHEA Grapalat" w:cs="Sylfaen"/>
          <w:sz w:val="20"/>
          <w:szCs w:val="24"/>
          <w:lang w:val="af-ZA" w:eastAsia="en-US"/>
        </w:rPr>
        <w:footnoteReference w:id="16"/>
      </w:r>
    </w:p>
    <w:p w14:paraId="23B04661" w14:textId="39E023C9" w:rsidR="005F19E6" w:rsidRPr="005B02BB" w:rsidRDefault="005F19E6" w:rsidP="005F19E6">
      <w:pPr>
        <w:ind w:firstLine="567"/>
        <w:jc w:val="both"/>
        <w:rPr>
          <w:rFonts w:ascii="GHEA Grapalat" w:hAnsi="GHEA Grapalat"/>
          <w:sz w:val="20"/>
          <w:vertAlign w:val="superscript"/>
          <w:lang w:val="af-ZA"/>
        </w:rPr>
      </w:pPr>
      <w:r w:rsidRPr="005B02BB">
        <w:rPr>
          <w:rFonts w:ascii="GHEA Grapalat" w:hAnsi="GHEA Grapalat" w:cs="Sylfaen"/>
          <w:sz w:val="20"/>
          <w:lang w:val="af-ZA"/>
        </w:rPr>
        <w:t>2.</w:t>
      </w:r>
      <w:r w:rsidRPr="0039544B">
        <w:rPr>
          <w:rFonts w:ascii="GHEA Grapalat" w:hAnsi="GHEA Grapalat" w:cs="Sylfaen"/>
          <w:sz w:val="20"/>
          <w:lang w:val="af-ZA"/>
        </w:rPr>
        <w:t xml:space="preserve">5 </w:t>
      </w:r>
      <w:r w:rsidR="00CC21C2" w:rsidRPr="0039544B">
        <w:rPr>
          <w:rFonts w:ascii="GHEA Grapalat" w:hAnsi="GHEA Grapalat" w:cs="Sylfaen"/>
          <w:b/>
          <w:sz w:val="20"/>
          <w:lang w:val="af-ZA"/>
        </w:rPr>
        <w:t>2</w:t>
      </w:r>
      <w:r w:rsidRPr="0039544B">
        <w:rPr>
          <w:rFonts w:ascii="GHEA Grapalat" w:hAnsi="GHEA Grapalat" w:cs="Sylfaen"/>
          <w:b/>
          <w:sz w:val="20"/>
          <w:lang w:val="af-ZA"/>
        </w:rPr>
        <w:t>-</w:t>
      </w:r>
      <w:r w:rsidRPr="0039544B">
        <w:rPr>
          <w:rFonts w:ascii="GHEA Grapalat" w:hAnsi="GHEA Grapalat" w:cs="Sylfaen"/>
          <w:b/>
          <w:sz w:val="20"/>
        </w:rPr>
        <w:t>րդ</w:t>
      </w:r>
      <w:r w:rsidRPr="0039544B">
        <w:rPr>
          <w:rFonts w:ascii="GHEA Grapalat" w:hAnsi="GHEA Grapalat" w:cs="Sylfaen"/>
          <w:b/>
          <w:sz w:val="20"/>
          <w:lang w:val="af-ZA"/>
        </w:rPr>
        <w:t xml:space="preserve"> </w:t>
      </w:r>
      <w:r w:rsidRPr="0039544B">
        <w:rPr>
          <w:rFonts w:ascii="GHEA Grapalat" w:hAnsi="GHEA Grapalat" w:cs="Sylfaen"/>
          <w:b/>
          <w:sz w:val="20"/>
        </w:rPr>
        <w:t>չափաբաժնի</w:t>
      </w:r>
      <w:r w:rsidRPr="0039544B">
        <w:rPr>
          <w:rFonts w:ascii="GHEA Grapalat" w:hAnsi="GHEA Grapalat" w:cs="Sylfaen"/>
          <w:b/>
          <w:sz w:val="20"/>
          <w:lang w:val="af-ZA"/>
        </w:rPr>
        <w:t xml:space="preserve"> </w:t>
      </w:r>
      <w:r w:rsidRPr="0039544B">
        <w:rPr>
          <w:rFonts w:ascii="GHEA Grapalat" w:hAnsi="GHEA Grapalat" w:cs="Sylfaen"/>
          <w:b/>
          <w:sz w:val="20"/>
        </w:rPr>
        <w:t>մասով</w:t>
      </w:r>
      <w:r w:rsidRPr="002A18E2">
        <w:rPr>
          <w:rFonts w:ascii="GHEA Grapalat" w:hAnsi="GHEA Grapalat" w:cs="Sylfaen"/>
          <w:b/>
          <w:sz w:val="20"/>
          <w:lang w:val="af-ZA"/>
        </w:rPr>
        <w:t xml:space="preserve"> </w:t>
      </w:r>
      <w:r w:rsidRPr="00DF00E2">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 որը ներկայացվում է կանխիկ փողի կամ բանկային երաշխիքի ձևով</w:t>
      </w:r>
      <w:r w:rsidRPr="00DF00E2">
        <w:rPr>
          <w:rFonts w:ascii="GHEA Grapalat" w:hAnsi="GHEA Grapalat" w:cs="Sylfaen"/>
          <w:b/>
          <w:sz w:val="20"/>
          <w:lang w:val="af-ZA"/>
        </w:rPr>
        <w:t xml:space="preserve"> (</w:t>
      </w:r>
      <w:r w:rsidRPr="00DF00E2">
        <w:rPr>
          <w:rFonts w:ascii="GHEA Grapalat" w:hAnsi="GHEA Grapalat" w:cs="Sylfaen"/>
          <w:b/>
          <w:sz w:val="20"/>
        </w:rPr>
        <w:t>հավելված</w:t>
      </w:r>
      <w:r w:rsidRPr="00DF00E2">
        <w:rPr>
          <w:rFonts w:ascii="GHEA Grapalat" w:hAnsi="GHEA Grapalat" w:cs="Sylfaen"/>
          <w:b/>
          <w:sz w:val="20"/>
          <w:lang w:val="af-ZA"/>
        </w:rPr>
        <w:t xml:space="preserve"> N 3)</w:t>
      </w:r>
      <w:r w:rsidRPr="00DF00E2">
        <w:rPr>
          <w:rFonts w:ascii="GHEA Grapalat" w:hAnsi="GHEA Grapalat" w:cs="Sylfaen"/>
          <w:b/>
          <w:sz w:val="20"/>
          <w:lang w:val="hy-AM"/>
        </w:rPr>
        <w:t>: Ընդ որում հայտով ներկայացվում է կանխիկ փողի վճարումը հավաստող բնօրինակ փաստաթղթի կամ բանկային երաշխիքի բնօրինակ</w:t>
      </w:r>
      <w:r w:rsidRPr="00DF00E2">
        <w:rPr>
          <w:rFonts w:ascii="GHEA Grapalat" w:hAnsi="GHEA Grapalat" w:cs="Sylfaen"/>
          <w:b/>
          <w:sz w:val="20"/>
        </w:rPr>
        <w:t>ը</w:t>
      </w:r>
      <w:r w:rsidRPr="00DF00E2">
        <w:rPr>
          <w:rFonts w:ascii="GHEA Grapalat" w:hAnsi="GHEA Grapalat" w:cs="Sylfaen"/>
          <w:b/>
          <w:sz w:val="20"/>
          <w:lang w:val="af-ZA"/>
        </w:rPr>
        <w:t>:</w:t>
      </w:r>
      <w:r w:rsidRPr="00DF00E2">
        <w:rPr>
          <w:rStyle w:val="FootnoteReference"/>
          <w:rFonts w:ascii="GHEA Grapalat" w:hAnsi="GHEA Grapalat" w:cs="Sylfaen"/>
          <w:b/>
          <w:sz w:val="20"/>
          <w:lang w:val="af-ZA"/>
        </w:rPr>
        <w:footnoteReference w:id="17"/>
      </w:r>
    </w:p>
    <w:p w14:paraId="3C88C28B"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cs="Sylfaen"/>
          <w:sz w:val="20"/>
          <w:lang w:val="af-ZA"/>
        </w:rPr>
        <w:t xml:space="preserve">2.6 </w:t>
      </w:r>
      <w:r w:rsidRPr="005B02BB">
        <w:rPr>
          <w:rFonts w:ascii="GHEA Grapalat" w:hAnsi="GHEA Grapalat" w:cs="Sylfaen"/>
          <w:sz w:val="20"/>
          <w:lang w:val="hy-AM"/>
        </w:rPr>
        <w:t>գնային</w:t>
      </w:r>
      <w:r w:rsidRPr="005B02BB">
        <w:rPr>
          <w:rFonts w:ascii="GHEA Grapalat" w:hAnsi="GHEA Grapalat" w:cs="Sylfaen"/>
          <w:sz w:val="20"/>
          <w:lang w:val="af-ZA"/>
        </w:rPr>
        <w:t xml:space="preserve"> </w:t>
      </w:r>
      <w:r w:rsidRPr="005B02BB">
        <w:rPr>
          <w:rFonts w:ascii="GHEA Grapalat" w:hAnsi="GHEA Grapalat" w:cs="Sylfaen"/>
          <w:sz w:val="20"/>
          <w:lang w:val="hy-AM"/>
        </w:rPr>
        <w:t>առաջարկ</w:t>
      </w:r>
      <w:r w:rsidRPr="005B02BB">
        <w:rPr>
          <w:rFonts w:ascii="GHEA Grapalat" w:hAnsi="GHEA Grapalat" w:cs="Sylfaen"/>
          <w:sz w:val="20"/>
          <w:lang w:val="af-ZA"/>
        </w:rPr>
        <w:t xml:space="preserve">` </w:t>
      </w:r>
      <w:r w:rsidRPr="005B02BB">
        <w:rPr>
          <w:rFonts w:ascii="GHEA Grapalat" w:hAnsi="GHEA Grapalat" w:cs="Sylfaen"/>
          <w:sz w:val="20"/>
          <w:lang w:val="hy-AM"/>
        </w:rPr>
        <w:t>համաձայն</w:t>
      </w:r>
      <w:r w:rsidRPr="005B02BB">
        <w:rPr>
          <w:rFonts w:ascii="GHEA Grapalat" w:hAnsi="GHEA Grapalat" w:cs="Sylfaen"/>
          <w:sz w:val="20"/>
          <w:lang w:val="af-ZA"/>
        </w:rPr>
        <w:t xml:space="preserve"> </w:t>
      </w:r>
      <w:r w:rsidRPr="005B02BB">
        <w:rPr>
          <w:rFonts w:ascii="GHEA Grapalat" w:hAnsi="GHEA Grapalat" w:cs="Sylfaen"/>
          <w:sz w:val="20"/>
          <w:lang w:val="hy-AM"/>
        </w:rPr>
        <w:t>հավելված</w:t>
      </w:r>
      <w:r w:rsidRPr="005B02BB">
        <w:rPr>
          <w:rFonts w:ascii="GHEA Grapalat" w:hAnsi="GHEA Grapalat" w:cs="Sylfaen"/>
          <w:sz w:val="20"/>
          <w:lang w:val="af-ZA"/>
        </w:rPr>
        <w:t xml:space="preserve"> N 2-</w:t>
      </w:r>
      <w:r w:rsidRPr="005B02BB">
        <w:rPr>
          <w:rFonts w:ascii="GHEA Grapalat" w:hAnsi="GHEA Grapalat" w:cs="Sylfaen"/>
          <w:sz w:val="20"/>
          <w:lang w:val="hy-AM"/>
        </w:rPr>
        <w:t>ի</w:t>
      </w:r>
      <w:r w:rsidRPr="005B02BB">
        <w:rPr>
          <w:rFonts w:ascii="GHEA Grapalat" w:hAnsi="GHEA Grapalat" w:cs="Sylfaen"/>
          <w:sz w:val="20"/>
          <w:lang w:val="af-ZA"/>
        </w:rPr>
        <w:t xml:space="preserve">: Գնային առաջարկը </w:t>
      </w:r>
      <w:r w:rsidRPr="005B02BB">
        <w:rPr>
          <w:rFonts w:ascii="GHEA Grapalat" w:hAnsi="GHEA Grapalat" w:cs="Sylfaen"/>
          <w:sz w:val="20"/>
          <w:lang w:val="hy-AM"/>
        </w:rPr>
        <w:t>ներկայացվում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արժեք (ինքնարժեքի և կանխատեսվող շահույթի հանրագումարը)</w:t>
      </w:r>
      <w:r w:rsidRPr="005B02BB">
        <w:rPr>
          <w:rFonts w:ascii="GHEA Grapalat" w:hAnsi="GHEA Grapalat" w:cs="Sylfaen"/>
          <w:sz w:val="22"/>
          <w:szCs w:val="22"/>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ավելացված</w:t>
      </w:r>
      <w:r w:rsidRPr="005B02BB">
        <w:rPr>
          <w:rFonts w:ascii="GHEA Grapalat" w:hAnsi="GHEA Grapalat" w:cs="Sylfaen"/>
          <w:sz w:val="20"/>
          <w:lang w:val="af-ZA"/>
        </w:rPr>
        <w:t xml:space="preserve"> </w:t>
      </w:r>
      <w:r w:rsidRPr="005B02BB">
        <w:rPr>
          <w:rFonts w:ascii="GHEA Grapalat" w:hAnsi="GHEA Grapalat" w:cs="Sylfaen"/>
          <w:sz w:val="20"/>
          <w:lang w:val="hy-AM"/>
        </w:rPr>
        <w:t>արժեքի</w:t>
      </w:r>
      <w:r w:rsidRPr="005B02BB">
        <w:rPr>
          <w:rFonts w:ascii="GHEA Grapalat" w:hAnsi="GHEA Grapalat" w:cs="Sylfaen"/>
          <w:sz w:val="20"/>
          <w:lang w:val="af-ZA"/>
        </w:rPr>
        <w:t xml:space="preserve"> </w:t>
      </w:r>
      <w:r w:rsidRPr="005B02BB">
        <w:rPr>
          <w:rFonts w:ascii="GHEA Grapalat" w:hAnsi="GHEA Grapalat" w:cs="Sylfaen"/>
          <w:sz w:val="20"/>
          <w:lang w:val="hy-AM"/>
        </w:rPr>
        <w:t>հարկ</w:t>
      </w:r>
      <w:r w:rsidRPr="005B02BB" w:rsidDel="001A1F55">
        <w:rPr>
          <w:rFonts w:ascii="GHEA Grapalat" w:hAnsi="GHEA Grapalat" w:cs="Sylfaen"/>
          <w:sz w:val="20"/>
          <w:lang w:val="af-ZA"/>
        </w:rPr>
        <w:t xml:space="preserve"> </w:t>
      </w:r>
      <w:r w:rsidRPr="005B02BB">
        <w:rPr>
          <w:rFonts w:ascii="GHEA Grapalat" w:hAnsi="GHEA Grapalat" w:cs="Sylfaen"/>
          <w:sz w:val="20"/>
          <w:lang w:val="hy-AM"/>
        </w:rPr>
        <w:t>ընդհանրական</w:t>
      </w:r>
      <w:r w:rsidRPr="005B02BB">
        <w:rPr>
          <w:rFonts w:ascii="GHEA Grapalat" w:hAnsi="GHEA Grapalat" w:cs="Sylfaen"/>
          <w:sz w:val="20"/>
          <w:lang w:val="af-ZA"/>
        </w:rPr>
        <w:t xml:space="preserve"> </w:t>
      </w:r>
      <w:r w:rsidRPr="005B02BB">
        <w:rPr>
          <w:rFonts w:ascii="GHEA Grapalat" w:hAnsi="GHEA Grapalat" w:cs="Sylfaen"/>
          <w:sz w:val="20"/>
          <w:lang w:val="hy-AM"/>
        </w:rPr>
        <w:t>բաղադրիչներից</w:t>
      </w:r>
      <w:r w:rsidRPr="005B02BB">
        <w:rPr>
          <w:rFonts w:ascii="GHEA Grapalat" w:hAnsi="GHEA Grapalat" w:cs="Sylfaen"/>
          <w:sz w:val="20"/>
          <w:lang w:val="af-ZA"/>
        </w:rPr>
        <w:t xml:space="preserve"> </w:t>
      </w:r>
      <w:r w:rsidRPr="005B02BB">
        <w:rPr>
          <w:rFonts w:ascii="GHEA Grapalat" w:hAnsi="GHEA Grapalat" w:cs="Sylfaen"/>
          <w:sz w:val="20"/>
          <w:lang w:val="hy-AM"/>
        </w:rPr>
        <w:t>բաղկացած</w:t>
      </w:r>
      <w:r w:rsidRPr="005B02BB">
        <w:rPr>
          <w:rFonts w:ascii="GHEA Grapalat" w:hAnsi="GHEA Grapalat" w:cs="Sylfaen"/>
          <w:sz w:val="20"/>
          <w:lang w:val="af-ZA"/>
        </w:rPr>
        <w:t xml:space="preserve"> </w:t>
      </w:r>
      <w:r w:rsidRPr="005B02BB">
        <w:rPr>
          <w:rFonts w:ascii="GHEA Grapalat" w:hAnsi="GHEA Grapalat" w:cs="Sylfaen"/>
          <w:sz w:val="20"/>
          <w:lang w:val="hy-AM"/>
        </w:rPr>
        <w:t>հաշվարկի</w:t>
      </w:r>
      <w:r w:rsidRPr="005B02BB">
        <w:rPr>
          <w:rFonts w:ascii="GHEA Grapalat" w:hAnsi="GHEA Grapalat" w:cs="Sylfaen"/>
          <w:sz w:val="20"/>
          <w:lang w:val="af-ZA"/>
        </w:rPr>
        <w:t xml:space="preserve"> </w:t>
      </w:r>
      <w:r w:rsidRPr="005B02BB">
        <w:rPr>
          <w:rFonts w:ascii="GHEA Grapalat" w:hAnsi="GHEA Grapalat" w:cs="Sylfaen"/>
          <w:sz w:val="20"/>
          <w:lang w:val="hy-AM"/>
        </w:rPr>
        <w:t>ձևով։</w:t>
      </w:r>
      <w:r w:rsidRPr="005B02BB">
        <w:rPr>
          <w:rFonts w:ascii="GHEA Grapalat" w:hAnsi="GHEA Grapalat" w:cs="Sylfaen"/>
          <w:sz w:val="20"/>
          <w:lang w:val="af-ZA"/>
        </w:rPr>
        <w:t xml:space="preserve"> </w:t>
      </w:r>
      <w:r w:rsidRPr="005B02BB">
        <w:rPr>
          <w:rFonts w:ascii="GHEA Grapalat" w:hAnsi="GHEA Grapalat" w:cs="Sylfaen"/>
          <w:sz w:val="20"/>
          <w:lang w:val="hy-AM"/>
        </w:rPr>
        <w:t>Արժեքի</w:t>
      </w:r>
      <w:r w:rsidRPr="005B02BB">
        <w:rPr>
          <w:rFonts w:ascii="GHEA Grapalat" w:hAnsi="GHEA Grapalat" w:cs="Sylfaen"/>
          <w:sz w:val="20"/>
          <w:lang w:val="af-ZA"/>
        </w:rPr>
        <w:t xml:space="preserve"> </w:t>
      </w:r>
      <w:r w:rsidRPr="005B02BB">
        <w:rPr>
          <w:rFonts w:ascii="GHEA Grapalat" w:hAnsi="GHEA Grapalat" w:cs="Sylfaen"/>
          <w:sz w:val="20"/>
          <w:lang w:val="ru-RU"/>
        </w:rPr>
        <w:t>բաղադրիչների</w:t>
      </w:r>
      <w:r w:rsidRPr="005B02BB">
        <w:rPr>
          <w:rFonts w:ascii="GHEA Grapalat" w:hAnsi="GHEA Grapalat" w:cs="Sylfaen"/>
          <w:sz w:val="20"/>
          <w:lang w:val="af-ZA"/>
        </w:rPr>
        <w:t xml:space="preserve"> </w:t>
      </w:r>
      <w:r w:rsidRPr="005B02BB">
        <w:rPr>
          <w:rFonts w:ascii="GHEA Grapalat" w:hAnsi="GHEA Grapalat" w:cs="Sylfaen"/>
          <w:sz w:val="20"/>
          <w:lang w:val="ru-RU"/>
        </w:rPr>
        <w:t>հաշվարկ</w:t>
      </w:r>
      <w:r w:rsidRPr="005B02BB">
        <w:rPr>
          <w:rFonts w:ascii="GHEA Grapalat" w:hAnsi="GHEA Grapalat" w:cs="Sylfaen"/>
          <w:sz w:val="20"/>
          <w:lang w:val="af-ZA"/>
        </w:rPr>
        <w:t xml:space="preserve">` </w:t>
      </w:r>
      <w:r w:rsidRPr="005B02BB">
        <w:rPr>
          <w:rFonts w:ascii="GHEA Grapalat" w:hAnsi="GHEA Grapalat" w:cs="Sylfaen"/>
          <w:sz w:val="20"/>
          <w:lang w:val="ru-RU"/>
        </w:rPr>
        <w:t>բացվածք</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մանրամասներ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ներկայացվում</w:t>
      </w:r>
      <w:r w:rsidRPr="005B02BB">
        <w:rPr>
          <w:rFonts w:ascii="GHEA Grapalat" w:hAnsi="GHEA Grapalat" w:cs="Sylfaen"/>
          <w:sz w:val="20"/>
          <w:lang w:val="af-ZA"/>
        </w:rPr>
        <w:t xml:space="preserve">: </w:t>
      </w:r>
    </w:p>
    <w:p w14:paraId="659C1706" w14:textId="77777777" w:rsidR="005F19E6" w:rsidRPr="005B02BB" w:rsidRDefault="005F19E6" w:rsidP="005F19E6">
      <w:pPr>
        <w:ind w:firstLine="567"/>
        <w:jc w:val="both"/>
        <w:rPr>
          <w:rFonts w:ascii="GHEA Grapalat" w:hAnsi="GHEA Grapalat"/>
          <w:b/>
          <w:sz w:val="20"/>
          <w:lang w:val="af-ZA"/>
        </w:rPr>
      </w:pPr>
    </w:p>
    <w:p w14:paraId="302C3ACA" w14:textId="77777777" w:rsidR="005F19E6" w:rsidRPr="005B02BB" w:rsidRDefault="005F19E6" w:rsidP="005F19E6">
      <w:pPr>
        <w:ind w:firstLine="567"/>
        <w:jc w:val="both"/>
        <w:rPr>
          <w:rFonts w:ascii="GHEA Grapalat" w:hAnsi="GHEA Grapalat" w:cs="Sylfaen"/>
          <w:sz w:val="20"/>
          <w:lang w:val="af-ZA"/>
        </w:rPr>
      </w:pPr>
    </w:p>
    <w:p w14:paraId="2BD829A8" w14:textId="77777777" w:rsidR="005F19E6" w:rsidRPr="005B02BB" w:rsidRDefault="005F19E6" w:rsidP="005F19E6">
      <w:pPr>
        <w:jc w:val="center"/>
        <w:rPr>
          <w:rFonts w:ascii="GHEA Grapalat" w:hAnsi="GHEA Grapalat" w:cs="Sylfaen"/>
          <w:b/>
          <w:sz w:val="20"/>
          <w:lang w:val="es-ES"/>
        </w:rPr>
      </w:pPr>
      <w:r w:rsidRPr="005B02BB">
        <w:rPr>
          <w:rFonts w:ascii="GHEA Grapalat" w:hAnsi="GHEA Grapalat"/>
          <w:b/>
          <w:sz w:val="20"/>
          <w:lang w:val="es-ES"/>
        </w:rPr>
        <w:t xml:space="preserve">3. </w:t>
      </w:r>
      <w:r w:rsidRPr="005B02BB">
        <w:rPr>
          <w:rFonts w:ascii="GHEA Grapalat" w:hAnsi="GHEA Grapalat" w:cs="Sylfaen"/>
          <w:b/>
          <w:sz w:val="20"/>
          <w:lang w:val="es-ES"/>
        </w:rPr>
        <w:t>ՀԱՅՏԸ</w:t>
      </w:r>
      <w:r w:rsidRPr="005B02BB">
        <w:rPr>
          <w:rFonts w:ascii="GHEA Grapalat" w:hAnsi="GHEA Grapalat" w:cs="Arial"/>
          <w:b/>
          <w:sz w:val="20"/>
          <w:lang w:val="es-ES"/>
        </w:rPr>
        <w:t xml:space="preserve">  </w:t>
      </w:r>
      <w:r w:rsidRPr="005B02BB">
        <w:rPr>
          <w:rFonts w:ascii="GHEA Grapalat" w:hAnsi="GHEA Grapalat" w:cs="Sylfaen"/>
          <w:b/>
          <w:sz w:val="20"/>
          <w:lang w:val="es-ES"/>
        </w:rPr>
        <w:t>ՊԱՏՐԱՍՏԵԼՈՒ</w:t>
      </w:r>
      <w:r w:rsidRPr="005B02BB">
        <w:rPr>
          <w:rFonts w:ascii="GHEA Grapalat" w:hAnsi="GHEA Grapalat" w:cs="Arial"/>
          <w:b/>
          <w:sz w:val="20"/>
          <w:lang w:val="es-ES"/>
        </w:rPr>
        <w:t xml:space="preserve">  </w:t>
      </w:r>
      <w:r w:rsidRPr="005B02BB">
        <w:rPr>
          <w:rFonts w:ascii="GHEA Grapalat" w:hAnsi="GHEA Grapalat" w:cs="Sylfaen"/>
          <w:b/>
          <w:sz w:val="20"/>
          <w:lang w:val="es-ES"/>
        </w:rPr>
        <w:t>ԿԱՐԳԸ</w:t>
      </w:r>
    </w:p>
    <w:p w14:paraId="1EC2D671" w14:textId="77777777" w:rsidR="005F19E6" w:rsidRPr="005B02BB" w:rsidRDefault="005F19E6" w:rsidP="005F19E6">
      <w:pPr>
        <w:jc w:val="center"/>
        <w:rPr>
          <w:rFonts w:ascii="GHEA Grapalat" w:hAnsi="GHEA Grapalat" w:cs="Sylfaen"/>
          <w:b/>
          <w:sz w:val="20"/>
          <w:lang w:val="es-ES"/>
        </w:rPr>
      </w:pPr>
    </w:p>
    <w:p w14:paraId="33A980AC" w14:textId="77777777" w:rsidR="005F19E6" w:rsidRPr="005B02BB" w:rsidRDefault="005F19E6" w:rsidP="005F19E6">
      <w:pPr>
        <w:ind w:firstLine="567"/>
        <w:jc w:val="both"/>
        <w:rPr>
          <w:rFonts w:ascii="GHEA Grapalat" w:hAnsi="GHEA Grapalat" w:cs="Sylfaen"/>
          <w:sz w:val="20"/>
          <w:szCs w:val="20"/>
          <w:lang w:val="es-ES"/>
        </w:rPr>
      </w:pPr>
      <w:r w:rsidRPr="005B02BB">
        <w:rPr>
          <w:rFonts w:ascii="GHEA Grapalat" w:hAnsi="GHEA Grapalat"/>
          <w:sz w:val="20"/>
          <w:szCs w:val="20"/>
          <w:lang w:val="es-ES"/>
        </w:rPr>
        <w:t xml:space="preserve">3.1 </w:t>
      </w:r>
      <w:r w:rsidRPr="005B02BB">
        <w:rPr>
          <w:rFonts w:ascii="GHEA Grapalat" w:hAnsi="GHEA Grapalat" w:cs="Sylfaen"/>
          <w:sz w:val="20"/>
          <w:szCs w:val="20"/>
          <w:lang w:val="ru-RU"/>
        </w:rPr>
        <w:t>Մասնակիցը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ներկայացնում</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է</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սույն</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հրավերով</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սահմանված</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կարգով։</w:t>
      </w:r>
      <w:r w:rsidRPr="005B02BB">
        <w:rPr>
          <w:rFonts w:ascii="GHEA Grapalat" w:hAnsi="GHEA Grapalat" w:cs="Sylfaen"/>
          <w:sz w:val="20"/>
          <w:szCs w:val="20"/>
          <w:lang w:val="es-ES"/>
        </w:rPr>
        <w:t xml:space="preserve"> </w:t>
      </w:r>
    </w:p>
    <w:p w14:paraId="08BA153D" w14:textId="77777777" w:rsidR="005F19E6" w:rsidRPr="005B02BB" w:rsidRDefault="005F19E6" w:rsidP="005F19E6">
      <w:pPr>
        <w:ind w:firstLine="567"/>
        <w:jc w:val="both"/>
        <w:rPr>
          <w:rFonts w:ascii="GHEA Grapalat" w:hAnsi="GHEA Grapalat" w:cs="Sylfaen"/>
          <w:sz w:val="20"/>
          <w:lang w:val="af-ZA"/>
        </w:rPr>
      </w:pP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es-ES"/>
        </w:rPr>
        <w:t xml:space="preserve"> </w:t>
      </w:r>
      <w:r w:rsidRPr="005B02BB">
        <w:rPr>
          <w:rFonts w:ascii="GHEA Grapalat" w:hAnsi="GHEA Grapalat" w:cs="Sylfaen"/>
          <w:sz w:val="20"/>
          <w:szCs w:val="20"/>
        </w:rPr>
        <w:t>առաջարկները</w:t>
      </w:r>
      <w:r w:rsidRPr="005B02BB">
        <w:rPr>
          <w:rFonts w:ascii="GHEA Grapalat" w:hAnsi="GHEA Grapalat"/>
          <w:sz w:val="20"/>
          <w:szCs w:val="20"/>
          <w:lang w:val="es-ES"/>
        </w:rPr>
        <w:t xml:space="preserve">, </w:t>
      </w:r>
      <w:r w:rsidRPr="005B02BB">
        <w:rPr>
          <w:rFonts w:ascii="GHEA Grapalat" w:hAnsi="GHEA Grapalat" w:cs="Sylfaen"/>
          <w:sz w:val="20"/>
          <w:szCs w:val="20"/>
        </w:rPr>
        <w:t>դրանց</w:t>
      </w:r>
      <w:r w:rsidRPr="005B02BB">
        <w:rPr>
          <w:rFonts w:ascii="GHEA Grapalat" w:hAnsi="GHEA Grapalat"/>
          <w:sz w:val="20"/>
          <w:szCs w:val="20"/>
          <w:lang w:val="es-ES"/>
        </w:rPr>
        <w:t xml:space="preserve"> </w:t>
      </w:r>
      <w:r w:rsidRPr="005B02BB">
        <w:rPr>
          <w:rFonts w:ascii="GHEA Grapalat" w:hAnsi="GHEA Grapalat" w:cs="Sylfaen"/>
          <w:sz w:val="20"/>
          <w:szCs w:val="20"/>
        </w:rPr>
        <w:t>վերաբերող</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sz w:val="20"/>
          <w:szCs w:val="20"/>
          <w:lang w:val="es-ES"/>
        </w:rPr>
        <w:t xml:space="preserve"> </w:t>
      </w:r>
      <w:r w:rsidRPr="005B02BB">
        <w:rPr>
          <w:rFonts w:ascii="GHEA Grapalat" w:hAnsi="GHEA Grapalat" w:cs="Sylfaen"/>
          <w:sz w:val="20"/>
          <w:szCs w:val="20"/>
        </w:rPr>
        <w:t>դրվում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ծրարի</w:t>
      </w:r>
      <w:r w:rsidRPr="005B02BB">
        <w:rPr>
          <w:rFonts w:ascii="GHEA Grapalat" w:hAnsi="GHEA Grapalat"/>
          <w:sz w:val="20"/>
          <w:szCs w:val="20"/>
          <w:lang w:val="es-ES"/>
        </w:rPr>
        <w:t xml:space="preserve"> </w:t>
      </w:r>
      <w:r w:rsidRPr="005B02BB">
        <w:rPr>
          <w:rFonts w:ascii="GHEA Grapalat" w:hAnsi="GHEA Grapalat" w:cs="Sylfaen"/>
          <w:sz w:val="20"/>
          <w:szCs w:val="20"/>
        </w:rPr>
        <w:t>մեջ</w:t>
      </w:r>
      <w:r w:rsidRPr="005B02BB">
        <w:rPr>
          <w:rFonts w:ascii="GHEA Grapalat" w:hAnsi="GHEA Grapalat"/>
          <w:sz w:val="20"/>
          <w:szCs w:val="20"/>
          <w:lang w:val="es-ES"/>
        </w:rPr>
        <w:t xml:space="preserve">, </w:t>
      </w:r>
      <w:r w:rsidRPr="005B02BB">
        <w:rPr>
          <w:rFonts w:ascii="GHEA Grapalat" w:hAnsi="GHEA Grapalat" w:cs="Sylfaen"/>
          <w:sz w:val="20"/>
          <w:szCs w:val="20"/>
        </w:rPr>
        <w:t>որը</w:t>
      </w:r>
      <w:r w:rsidRPr="005B02BB">
        <w:rPr>
          <w:rFonts w:ascii="GHEA Grapalat" w:hAnsi="GHEA Grapalat"/>
          <w:sz w:val="20"/>
          <w:szCs w:val="20"/>
          <w:lang w:val="es-ES"/>
        </w:rPr>
        <w:t xml:space="preserve"> </w:t>
      </w:r>
      <w:r w:rsidRPr="005B02BB">
        <w:rPr>
          <w:rFonts w:ascii="GHEA Grapalat" w:hAnsi="GHEA Grapalat" w:cs="Sylfaen"/>
          <w:sz w:val="20"/>
          <w:szCs w:val="20"/>
        </w:rPr>
        <w:t>սոսնձում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ներկայացնողը</w:t>
      </w:r>
      <w:r w:rsidRPr="005B02BB">
        <w:rPr>
          <w:rFonts w:ascii="GHEA Grapalat" w:hAnsi="GHEA Grapalat"/>
          <w:sz w:val="20"/>
          <w:szCs w:val="20"/>
          <w:lang w:val="es-ES"/>
        </w:rPr>
        <w:t xml:space="preserve">: </w:t>
      </w:r>
      <w:r w:rsidRPr="005B02BB">
        <w:rPr>
          <w:rFonts w:ascii="GHEA Grapalat" w:hAnsi="GHEA Grapalat" w:cs="Sylfaen"/>
          <w:sz w:val="20"/>
          <w:szCs w:val="20"/>
        </w:rPr>
        <w:t>Ծրարում</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կազմվում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բնօրինակից</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B02BB">
        <w:rPr>
          <w:rFonts w:ascii="GHEA Grapalat" w:hAnsi="GHEA Grapalat" w:cs="Sylfaen"/>
          <w:sz w:val="20"/>
          <w:szCs w:val="20"/>
        </w:rPr>
        <w:t>և</w:t>
      </w:r>
      <w:r w:rsidRPr="005B02BB">
        <w:rPr>
          <w:rFonts w:ascii="GHEA Grapalat" w:hAnsi="GHEA Grapalat"/>
          <w:sz w:val="20"/>
          <w:szCs w:val="20"/>
          <w:lang w:val="es-ES"/>
        </w:rPr>
        <w:t xml:space="preserve"> </w:t>
      </w:r>
      <w:r>
        <w:rPr>
          <w:rFonts w:ascii="GHEA Grapalat" w:hAnsi="GHEA Grapalat"/>
          <w:sz w:val="20"/>
          <w:szCs w:val="20"/>
          <w:lang w:val="es-ES"/>
        </w:rPr>
        <w:t>1</w:t>
      </w:r>
      <w:r w:rsidRPr="005B02BB">
        <w:rPr>
          <w:rFonts w:ascii="GHEA Grapalat" w:hAnsi="GHEA Grapalat"/>
          <w:sz w:val="20"/>
          <w:szCs w:val="20"/>
          <w:lang w:val="hy-AM"/>
        </w:rPr>
        <w:t xml:space="preserve"> </w:t>
      </w:r>
      <w:r w:rsidRPr="005B02BB">
        <w:rPr>
          <w:rFonts w:ascii="GHEA Grapalat" w:hAnsi="GHEA Grapalat"/>
          <w:sz w:val="20"/>
          <w:szCs w:val="20"/>
        </w:rPr>
        <w:t>օրինակ</w:t>
      </w:r>
      <w:r w:rsidRPr="005B02BB">
        <w:rPr>
          <w:rFonts w:ascii="GHEA Grapalat" w:hAnsi="GHEA Grapalat"/>
          <w:sz w:val="20"/>
          <w:szCs w:val="20"/>
          <w:lang w:val="es-ES"/>
        </w:rPr>
        <w:t xml:space="preserve"> </w:t>
      </w:r>
      <w:r w:rsidRPr="005B02BB">
        <w:rPr>
          <w:rFonts w:ascii="GHEA Grapalat" w:hAnsi="GHEA Grapalat" w:cs="Sylfaen"/>
          <w:sz w:val="20"/>
          <w:szCs w:val="20"/>
        </w:rPr>
        <w:t>պատճենից</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Փաստաթղթերի</w:t>
      </w:r>
      <w:r w:rsidRPr="005B02BB">
        <w:rPr>
          <w:rFonts w:ascii="GHEA Grapalat" w:hAnsi="GHEA Grapalat"/>
          <w:sz w:val="20"/>
          <w:szCs w:val="20"/>
          <w:lang w:val="es-ES"/>
        </w:rPr>
        <w:t xml:space="preserve"> </w:t>
      </w:r>
      <w:r w:rsidRPr="005B02BB">
        <w:rPr>
          <w:rFonts w:ascii="GHEA Grapalat" w:hAnsi="GHEA Grapalat" w:cs="Sylfaen"/>
          <w:sz w:val="20"/>
          <w:szCs w:val="20"/>
        </w:rPr>
        <w:t>փաթեթների</w:t>
      </w:r>
      <w:r w:rsidRPr="005B02BB">
        <w:rPr>
          <w:rFonts w:ascii="GHEA Grapalat" w:hAnsi="GHEA Grapalat"/>
          <w:sz w:val="20"/>
          <w:szCs w:val="20"/>
          <w:lang w:val="es-ES"/>
        </w:rPr>
        <w:t xml:space="preserve"> </w:t>
      </w:r>
      <w:r w:rsidRPr="005B02BB">
        <w:rPr>
          <w:rFonts w:ascii="GHEA Grapalat" w:hAnsi="GHEA Grapalat" w:cs="Sylfaen"/>
          <w:sz w:val="20"/>
          <w:szCs w:val="20"/>
        </w:rPr>
        <w:t>վրա</w:t>
      </w:r>
      <w:r w:rsidRPr="005B02BB">
        <w:rPr>
          <w:rFonts w:ascii="GHEA Grapalat" w:hAnsi="GHEA Grapalat"/>
          <w:sz w:val="20"/>
          <w:szCs w:val="20"/>
          <w:lang w:val="es-ES"/>
        </w:rPr>
        <w:t xml:space="preserve"> </w:t>
      </w:r>
      <w:r w:rsidRPr="005B02BB">
        <w:rPr>
          <w:rFonts w:ascii="GHEA Grapalat" w:hAnsi="GHEA Grapalat" w:cs="Sylfaen"/>
          <w:sz w:val="20"/>
          <w:szCs w:val="20"/>
        </w:rPr>
        <w:t>համապատասխանաբար</w:t>
      </w:r>
      <w:r w:rsidRPr="005B02BB">
        <w:rPr>
          <w:rFonts w:ascii="GHEA Grapalat" w:hAnsi="GHEA Grapalat"/>
          <w:sz w:val="20"/>
          <w:szCs w:val="20"/>
          <w:lang w:val="es-ES"/>
        </w:rPr>
        <w:t xml:space="preserve"> </w:t>
      </w:r>
      <w:r w:rsidRPr="005B02BB">
        <w:rPr>
          <w:rFonts w:ascii="GHEA Grapalat" w:hAnsi="GHEA Grapalat" w:cs="Sylfaen"/>
          <w:sz w:val="20"/>
          <w:szCs w:val="20"/>
        </w:rPr>
        <w:t>գրվում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w:t>
      </w:r>
      <w:r w:rsidRPr="005B02BB">
        <w:rPr>
          <w:rFonts w:ascii="GHEA Grapalat" w:hAnsi="GHEA Grapalat"/>
          <w:sz w:val="20"/>
          <w:szCs w:val="20"/>
          <w:lang w:val="es-ES"/>
        </w:rPr>
        <w:t xml:space="preserve">»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Pr="005B02BB">
        <w:rPr>
          <w:rFonts w:ascii="GHEA Grapalat" w:hAnsi="GHEA Grapalat" w:cs="Sylfaen"/>
          <w:sz w:val="20"/>
          <w:szCs w:val="20"/>
        </w:rPr>
        <w:t>պատճեն</w:t>
      </w:r>
      <w:r w:rsidRPr="005B02BB">
        <w:rPr>
          <w:rFonts w:ascii="GHEA Grapalat" w:hAnsi="GHEA Grapalat"/>
          <w:sz w:val="20"/>
          <w:szCs w:val="20"/>
          <w:lang w:val="es-ES"/>
        </w:rPr>
        <w:t xml:space="preserve">» </w:t>
      </w:r>
      <w:r w:rsidRPr="005B02BB">
        <w:rPr>
          <w:rFonts w:ascii="GHEA Grapalat" w:hAnsi="GHEA Grapalat" w:cs="Sylfaen"/>
          <w:sz w:val="20"/>
          <w:szCs w:val="20"/>
        </w:rPr>
        <w:t>բառերը</w:t>
      </w:r>
      <w:r w:rsidRPr="005B02BB">
        <w:rPr>
          <w:rFonts w:ascii="GHEA Grapalat" w:hAnsi="GHEA Grapalat"/>
          <w:sz w:val="20"/>
          <w:szCs w:val="20"/>
          <w:lang w:val="es-ES"/>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ներառվող</w:t>
      </w:r>
      <w:r w:rsidRPr="005B02BB">
        <w:rPr>
          <w:rFonts w:ascii="GHEA Grapalat" w:hAnsi="GHEA Grapalat" w:cs="Sylfaen"/>
          <w:sz w:val="20"/>
          <w:lang w:val="af-ZA"/>
        </w:rPr>
        <w:t xml:space="preserve"> </w:t>
      </w:r>
      <w:r w:rsidRPr="005B02BB">
        <w:rPr>
          <w:rFonts w:ascii="GHEA Grapalat" w:hAnsi="GHEA Grapalat" w:cs="Sylfaen"/>
          <w:sz w:val="20"/>
          <w:lang w:val="ru-RU"/>
        </w:rPr>
        <w:t>բնօրինակ</w:t>
      </w:r>
      <w:r w:rsidRPr="005B02BB">
        <w:rPr>
          <w:rFonts w:ascii="GHEA Grapalat" w:hAnsi="GHEA Grapalat" w:cs="Sylfaen"/>
          <w:sz w:val="20"/>
          <w:lang w:val="af-ZA"/>
        </w:rPr>
        <w:t xml:space="preserve"> </w:t>
      </w:r>
      <w:r w:rsidRPr="005B02BB">
        <w:rPr>
          <w:rFonts w:ascii="GHEA Grapalat" w:hAnsi="GHEA Grapalat" w:cs="Sylfaen"/>
          <w:sz w:val="20"/>
          <w:lang w:val="ru-RU"/>
        </w:rPr>
        <w:t>փաստաթղթերի</w:t>
      </w:r>
      <w:r w:rsidRPr="005B02BB">
        <w:rPr>
          <w:rFonts w:ascii="GHEA Grapalat" w:hAnsi="GHEA Grapalat" w:cs="Sylfaen"/>
          <w:sz w:val="20"/>
          <w:lang w:val="af-ZA"/>
        </w:rPr>
        <w:t xml:space="preserve"> </w:t>
      </w:r>
      <w:r w:rsidRPr="005B02BB">
        <w:rPr>
          <w:rFonts w:ascii="GHEA Grapalat" w:hAnsi="GHEA Grapalat" w:cs="Sylfaen"/>
          <w:sz w:val="20"/>
          <w:lang w:val="ru-RU"/>
        </w:rPr>
        <w:t>փոխարեն</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դրանց</w:t>
      </w:r>
      <w:r w:rsidRPr="005B02BB">
        <w:rPr>
          <w:rFonts w:ascii="GHEA Grapalat" w:hAnsi="GHEA Grapalat" w:cs="Sylfaen"/>
          <w:sz w:val="20"/>
          <w:lang w:val="af-ZA"/>
        </w:rPr>
        <w:t xml:space="preserve"> </w:t>
      </w:r>
      <w:r w:rsidRPr="005B02BB">
        <w:rPr>
          <w:rFonts w:ascii="GHEA Grapalat" w:hAnsi="GHEA Grapalat" w:cs="Sylfaen"/>
          <w:sz w:val="20"/>
          <w:lang w:val="ru-RU"/>
        </w:rPr>
        <w:t>նոտարական</w:t>
      </w:r>
      <w:r w:rsidRPr="005B02BB">
        <w:rPr>
          <w:rFonts w:ascii="GHEA Grapalat" w:hAnsi="GHEA Grapalat" w:cs="Sylfaen"/>
          <w:sz w:val="20"/>
          <w:lang w:val="af-ZA"/>
        </w:rPr>
        <w:t xml:space="preserve"> </w:t>
      </w:r>
      <w:r w:rsidRPr="005B02BB">
        <w:rPr>
          <w:rFonts w:ascii="GHEA Grapalat" w:hAnsi="GHEA Grapalat" w:cs="Sylfaen"/>
          <w:sz w:val="20"/>
          <w:lang w:val="ru-RU"/>
        </w:rPr>
        <w:t>կարգով</w:t>
      </w:r>
      <w:r w:rsidRPr="005B02BB">
        <w:rPr>
          <w:rFonts w:ascii="GHEA Grapalat" w:hAnsi="GHEA Grapalat" w:cs="Sylfaen"/>
          <w:sz w:val="20"/>
          <w:lang w:val="af-ZA"/>
        </w:rPr>
        <w:t xml:space="preserve"> </w:t>
      </w:r>
      <w:r w:rsidRPr="005B02BB">
        <w:rPr>
          <w:rFonts w:ascii="GHEA Grapalat" w:hAnsi="GHEA Grapalat" w:cs="Sylfaen"/>
          <w:sz w:val="20"/>
          <w:lang w:val="ru-RU"/>
        </w:rPr>
        <w:t>վավերացված</w:t>
      </w:r>
      <w:r w:rsidRPr="005B02BB">
        <w:rPr>
          <w:rFonts w:ascii="GHEA Grapalat" w:hAnsi="GHEA Grapalat" w:cs="Sylfaen"/>
          <w:sz w:val="20"/>
          <w:lang w:val="af-ZA"/>
        </w:rPr>
        <w:t xml:space="preserve"> </w:t>
      </w:r>
      <w:r w:rsidRPr="005B02BB">
        <w:rPr>
          <w:rFonts w:ascii="GHEA Grapalat" w:hAnsi="GHEA Grapalat" w:cs="Sylfaen"/>
          <w:sz w:val="20"/>
          <w:lang w:val="ru-RU"/>
        </w:rPr>
        <w:t>օրինակները։</w:t>
      </w:r>
    </w:p>
    <w:p w14:paraId="65CD74F6" w14:textId="77777777" w:rsidR="005F19E6" w:rsidRPr="005B02BB" w:rsidRDefault="005F19E6" w:rsidP="005F19E6">
      <w:pPr>
        <w:ind w:firstLine="720"/>
        <w:jc w:val="both"/>
        <w:rPr>
          <w:rFonts w:ascii="GHEA Grapalat" w:hAnsi="GHEA Grapalat"/>
          <w:sz w:val="20"/>
          <w:szCs w:val="20"/>
          <w:lang w:val="af-ZA"/>
        </w:rPr>
      </w:pPr>
      <w:r w:rsidRPr="005B02BB">
        <w:rPr>
          <w:rFonts w:ascii="GHEA Grapalat" w:hAnsi="GHEA Grapalat" w:cs="Sylfaen"/>
          <w:sz w:val="20"/>
          <w:szCs w:val="20"/>
        </w:rPr>
        <w:t>Ծրարը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cs="Sylfaen"/>
          <w:sz w:val="20"/>
          <w:szCs w:val="20"/>
        </w:rPr>
        <w:t>հրավերով</w:t>
      </w:r>
      <w:r w:rsidRPr="005B02BB">
        <w:rPr>
          <w:rFonts w:ascii="GHEA Grapalat" w:hAnsi="GHEA Grapalat"/>
          <w:sz w:val="20"/>
          <w:szCs w:val="20"/>
          <w:lang w:val="af-ZA"/>
        </w:rPr>
        <w:t xml:space="preserve"> </w:t>
      </w:r>
      <w:r w:rsidRPr="005B02BB">
        <w:rPr>
          <w:rFonts w:ascii="GHEA Grapalat" w:hAnsi="GHEA Grapalat" w:cs="Sylfaen"/>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կազմած</w:t>
      </w:r>
      <w:r w:rsidRPr="005B02BB">
        <w:rPr>
          <w:rFonts w:ascii="GHEA Grapalat" w:hAnsi="GHEA Grapalat"/>
          <w:sz w:val="20"/>
          <w:szCs w:val="20"/>
          <w:lang w:val="af-ZA"/>
        </w:rPr>
        <w:t xml:space="preserve"> </w:t>
      </w:r>
      <w:r w:rsidRPr="005B02BB">
        <w:rPr>
          <w:rFonts w:ascii="GHEA Grapalat" w:hAnsi="GHEA Grapalat" w:cs="Sylfaen"/>
          <w:sz w:val="20"/>
          <w:szCs w:val="20"/>
        </w:rPr>
        <w:t>փաստաթղթերն</w:t>
      </w:r>
      <w:r w:rsidRPr="005B02BB">
        <w:rPr>
          <w:rFonts w:ascii="GHEA Grapalat" w:hAnsi="GHEA Grapalat"/>
          <w:sz w:val="20"/>
          <w:szCs w:val="20"/>
          <w:lang w:val="af-ZA"/>
        </w:rPr>
        <w:t xml:space="preserve"> </w:t>
      </w:r>
      <w:r w:rsidRPr="005B02BB">
        <w:rPr>
          <w:rFonts w:ascii="GHEA Grapalat" w:hAnsi="GHEA Grapalat" w:cs="Sylfaen"/>
          <w:sz w:val="20"/>
          <w:szCs w:val="20"/>
        </w:rPr>
        <w:t>ստորագրում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դրանք</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ներկայացնող</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կամ</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լիազորված</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այսուհետ</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w:t>
      </w:r>
      <w:r w:rsidRPr="005B02BB">
        <w:rPr>
          <w:rFonts w:ascii="GHEA Grapalat" w:hAnsi="GHEA Grapalat"/>
          <w:sz w:val="20"/>
          <w:szCs w:val="20"/>
          <w:lang w:val="af-ZA"/>
        </w:rPr>
        <w:t xml:space="preserve">): </w:t>
      </w:r>
      <w:r w:rsidRPr="005B02BB">
        <w:rPr>
          <w:rFonts w:ascii="GHEA Grapalat" w:hAnsi="GHEA Grapalat" w:cs="Sylfaen"/>
          <w:sz w:val="20"/>
          <w:szCs w:val="20"/>
        </w:rPr>
        <w:t>Եթե</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գործակալը</w:t>
      </w:r>
      <w:r w:rsidRPr="005B02BB">
        <w:rPr>
          <w:rFonts w:ascii="GHEA Grapalat" w:hAnsi="GHEA Grapalat"/>
          <w:sz w:val="20"/>
          <w:szCs w:val="20"/>
          <w:lang w:val="af-ZA"/>
        </w:rPr>
        <w:t xml:space="preserve">, </w:t>
      </w:r>
      <w:r w:rsidRPr="005B02BB">
        <w:rPr>
          <w:rFonts w:ascii="GHEA Grapalat" w:hAnsi="GHEA Grapalat" w:cs="Sylfaen"/>
          <w:sz w:val="20"/>
          <w:szCs w:val="20"/>
        </w:rPr>
        <w:t>ապա</w:t>
      </w:r>
      <w:r w:rsidRPr="005B02BB">
        <w:rPr>
          <w:rFonts w:ascii="GHEA Grapalat" w:hAnsi="GHEA Grapalat"/>
          <w:sz w:val="20"/>
          <w:szCs w:val="20"/>
          <w:lang w:val="af-ZA"/>
        </w:rPr>
        <w:t xml:space="preserve"> </w:t>
      </w:r>
      <w:r w:rsidRPr="005B02BB">
        <w:rPr>
          <w:rFonts w:ascii="GHEA Grapalat" w:hAnsi="GHEA Grapalat" w:cs="Sylfaen"/>
          <w:sz w:val="20"/>
          <w:szCs w:val="20"/>
        </w:rPr>
        <w:t>հայտով</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ներկայացվում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այդ</w:t>
      </w:r>
      <w:r w:rsidRPr="005B02BB">
        <w:rPr>
          <w:rFonts w:ascii="GHEA Grapalat" w:hAnsi="GHEA Grapalat"/>
          <w:sz w:val="20"/>
          <w:szCs w:val="20"/>
          <w:lang w:val="af-ZA"/>
        </w:rPr>
        <w:t xml:space="preserve"> </w:t>
      </w:r>
      <w:r w:rsidRPr="005B02BB">
        <w:rPr>
          <w:rFonts w:ascii="GHEA Grapalat" w:hAnsi="GHEA Grapalat" w:cs="Sylfaen"/>
          <w:sz w:val="20"/>
          <w:szCs w:val="20"/>
        </w:rPr>
        <w:t>լիազորությունը</w:t>
      </w:r>
      <w:r w:rsidRPr="005B02BB">
        <w:rPr>
          <w:rFonts w:ascii="GHEA Grapalat" w:hAnsi="GHEA Grapalat"/>
          <w:sz w:val="20"/>
          <w:szCs w:val="20"/>
          <w:lang w:val="af-ZA"/>
        </w:rPr>
        <w:t xml:space="preserve"> </w:t>
      </w:r>
      <w:r w:rsidRPr="005B02BB">
        <w:rPr>
          <w:rFonts w:ascii="GHEA Grapalat" w:hAnsi="GHEA Grapalat" w:cs="Sylfaen"/>
          <w:sz w:val="20"/>
          <w:szCs w:val="20"/>
        </w:rPr>
        <w:t>վերապահված</w:t>
      </w:r>
      <w:r w:rsidRPr="005B02BB">
        <w:rPr>
          <w:rFonts w:ascii="GHEA Grapalat" w:hAnsi="GHEA Grapalat"/>
          <w:sz w:val="20"/>
          <w:szCs w:val="20"/>
          <w:lang w:val="af-ZA"/>
        </w:rPr>
        <w:t xml:space="preserve"> </w:t>
      </w:r>
      <w:r w:rsidRPr="005B02BB">
        <w:rPr>
          <w:rFonts w:ascii="GHEA Grapalat" w:hAnsi="GHEA Grapalat" w:cs="Sylfaen"/>
          <w:sz w:val="20"/>
          <w:szCs w:val="20"/>
        </w:rPr>
        <w:t>լինելու</w:t>
      </w:r>
      <w:r w:rsidRPr="005B02BB">
        <w:rPr>
          <w:rFonts w:ascii="GHEA Grapalat" w:hAnsi="GHEA Grapalat"/>
          <w:sz w:val="20"/>
          <w:szCs w:val="20"/>
          <w:lang w:val="af-ZA"/>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af-ZA"/>
        </w:rPr>
        <w:t xml:space="preserve"> </w:t>
      </w:r>
      <w:r w:rsidRPr="005B02BB">
        <w:rPr>
          <w:rFonts w:ascii="GHEA Grapalat" w:hAnsi="GHEA Grapalat" w:cs="Sylfaen"/>
          <w:sz w:val="20"/>
          <w:szCs w:val="20"/>
        </w:rPr>
        <w:t>փաստաթուղթ</w:t>
      </w:r>
      <w:r w:rsidRPr="005B02BB">
        <w:rPr>
          <w:rFonts w:ascii="GHEA Grapalat" w:hAnsi="GHEA Grapalat" w:cs="Sylfaen"/>
          <w:sz w:val="20"/>
          <w:szCs w:val="20"/>
          <w:lang w:val="af-ZA"/>
        </w:rPr>
        <w:t>:</w:t>
      </w:r>
    </w:p>
    <w:p w14:paraId="160CFD3A" w14:textId="77777777" w:rsidR="005F19E6" w:rsidRPr="005B02BB" w:rsidRDefault="005F19E6" w:rsidP="005F19E6">
      <w:pPr>
        <w:ind w:firstLine="720"/>
        <w:jc w:val="both"/>
        <w:rPr>
          <w:rFonts w:ascii="GHEA Grapalat" w:hAnsi="GHEA Grapalat"/>
          <w:sz w:val="20"/>
          <w:szCs w:val="20"/>
          <w:lang w:val="af-ZA"/>
        </w:rPr>
      </w:pPr>
      <w:r w:rsidRPr="005B02BB">
        <w:rPr>
          <w:rFonts w:ascii="GHEA Grapalat" w:hAnsi="GHEA Grapalat"/>
          <w:sz w:val="20"/>
          <w:szCs w:val="20"/>
          <w:lang w:val="af-ZA"/>
        </w:rPr>
        <w:t xml:space="preserve">3.2 </w:t>
      </w:r>
      <w:r w:rsidRPr="005B02BB">
        <w:rPr>
          <w:rFonts w:ascii="GHEA Grapalat" w:hAnsi="GHEA Grapalat" w:cs="Sylfaen"/>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հրահանգի</w:t>
      </w:r>
      <w:r w:rsidRPr="005B02BB">
        <w:rPr>
          <w:rFonts w:ascii="GHEA Grapalat" w:hAnsi="GHEA Grapalat"/>
          <w:sz w:val="20"/>
          <w:szCs w:val="20"/>
          <w:lang w:val="af-ZA"/>
        </w:rPr>
        <w:t xml:space="preserve"> 3.1 </w:t>
      </w:r>
      <w:r w:rsidRPr="005B02BB">
        <w:rPr>
          <w:rFonts w:ascii="GHEA Grapalat" w:hAnsi="GHEA Grapalat"/>
          <w:sz w:val="20"/>
          <w:szCs w:val="20"/>
        </w:rPr>
        <w:t>կետում</w:t>
      </w:r>
      <w:r w:rsidRPr="005B02BB">
        <w:rPr>
          <w:rFonts w:ascii="GHEA Grapalat" w:hAnsi="GHEA Grapalat"/>
          <w:sz w:val="20"/>
          <w:szCs w:val="20"/>
          <w:lang w:val="af-ZA"/>
        </w:rPr>
        <w:t xml:space="preserve"> </w:t>
      </w:r>
      <w:r w:rsidRPr="005B02BB">
        <w:rPr>
          <w:rFonts w:ascii="GHEA Grapalat" w:hAnsi="GHEA Grapalat" w:cs="Sylfaen"/>
          <w:sz w:val="20"/>
          <w:szCs w:val="20"/>
        </w:rPr>
        <w:t>նշված</w:t>
      </w:r>
      <w:r w:rsidRPr="005B02BB">
        <w:rPr>
          <w:rFonts w:ascii="GHEA Grapalat" w:hAnsi="GHEA Grapalat"/>
          <w:sz w:val="20"/>
          <w:szCs w:val="20"/>
          <w:lang w:val="af-ZA"/>
        </w:rPr>
        <w:t xml:space="preserve"> </w:t>
      </w:r>
      <w:r w:rsidRPr="005B02BB">
        <w:rPr>
          <w:rFonts w:ascii="GHEA Grapalat" w:hAnsi="GHEA Grapalat" w:cs="Sylfaen"/>
          <w:sz w:val="20"/>
          <w:szCs w:val="20"/>
        </w:rPr>
        <w:t>ծրարի</w:t>
      </w:r>
      <w:r w:rsidRPr="005B02BB">
        <w:rPr>
          <w:rFonts w:ascii="GHEA Grapalat" w:hAnsi="GHEA Grapalat"/>
          <w:sz w:val="20"/>
          <w:szCs w:val="20"/>
          <w:lang w:val="af-ZA"/>
        </w:rPr>
        <w:t xml:space="preserve"> </w:t>
      </w:r>
      <w:r w:rsidRPr="005B02BB">
        <w:rPr>
          <w:rFonts w:ascii="GHEA Grapalat" w:hAnsi="GHEA Grapalat" w:cs="Sylfaen"/>
          <w:sz w:val="20"/>
          <w:szCs w:val="20"/>
        </w:rPr>
        <w:t>վրա</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կազմելու</w:t>
      </w:r>
      <w:r w:rsidRPr="005B02BB">
        <w:rPr>
          <w:rFonts w:ascii="GHEA Grapalat" w:hAnsi="GHEA Grapalat"/>
          <w:sz w:val="20"/>
          <w:szCs w:val="20"/>
          <w:lang w:val="af-ZA"/>
        </w:rPr>
        <w:t xml:space="preserve"> </w:t>
      </w:r>
      <w:r w:rsidRPr="005B02BB">
        <w:rPr>
          <w:rFonts w:ascii="GHEA Grapalat" w:hAnsi="GHEA Grapalat" w:cs="Sylfaen"/>
          <w:sz w:val="20"/>
          <w:szCs w:val="20"/>
        </w:rPr>
        <w:t>լեզվով</w:t>
      </w:r>
      <w:r w:rsidRPr="005B02BB">
        <w:rPr>
          <w:rFonts w:ascii="GHEA Grapalat" w:hAnsi="GHEA Grapalat"/>
          <w:sz w:val="20"/>
          <w:szCs w:val="20"/>
          <w:lang w:val="af-ZA"/>
        </w:rPr>
        <w:t xml:space="preserve"> </w:t>
      </w:r>
      <w:r w:rsidRPr="005B02BB">
        <w:rPr>
          <w:rFonts w:ascii="GHEA Grapalat" w:hAnsi="GHEA Grapalat" w:cs="Sylfaen"/>
          <w:sz w:val="20"/>
          <w:szCs w:val="20"/>
        </w:rPr>
        <w:t>նշվում</w:t>
      </w:r>
      <w:r w:rsidRPr="005B02BB">
        <w:rPr>
          <w:rFonts w:ascii="GHEA Grapalat" w:hAnsi="GHEA Grapalat"/>
          <w:sz w:val="20"/>
          <w:szCs w:val="20"/>
          <w:lang w:val="af-ZA"/>
        </w:rPr>
        <w:t xml:space="preserve"> </w:t>
      </w:r>
      <w:r w:rsidRPr="005B02BB">
        <w:rPr>
          <w:rFonts w:ascii="GHEA Grapalat" w:hAnsi="GHEA Grapalat" w:cs="Sylfaen"/>
          <w:sz w:val="20"/>
          <w:szCs w:val="20"/>
        </w:rPr>
        <w:t>են</w:t>
      </w:r>
      <w:r w:rsidRPr="005B02BB">
        <w:rPr>
          <w:rFonts w:ascii="GHEA Grapalat" w:hAnsi="GHEA Grapalat"/>
          <w:sz w:val="20"/>
          <w:szCs w:val="20"/>
          <w:lang w:val="af-ZA"/>
        </w:rPr>
        <w:t xml:space="preserve">` </w:t>
      </w:r>
    </w:p>
    <w:p w14:paraId="0B5B5737"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1) </w:t>
      </w:r>
      <w:r w:rsidRPr="005B02BB">
        <w:rPr>
          <w:rFonts w:ascii="GHEA Grapalat" w:hAnsi="GHEA Grapalat"/>
          <w:sz w:val="20"/>
          <w:szCs w:val="20"/>
        </w:rPr>
        <w:t>պ</w:t>
      </w:r>
      <w:r w:rsidRPr="005B02BB">
        <w:rPr>
          <w:rFonts w:ascii="GHEA Grapalat" w:hAnsi="GHEA Grapalat" w:cs="Sylfaen"/>
          <w:sz w:val="20"/>
          <w:szCs w:val="20"/>
        </w:rPr>
        <w:t>ատվիրատուի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հայտի</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ներկայացման</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հասցեն</w:t>
      </w:r>
      <w:r w:rsidRPr="005B02BB">
        <w:rPr>
          <w:rFonts w:ascii="GHEA Grapalat" w:hAnsi="GHEA Grapalat"/>
          <w:sz w:val="20"/>
          <w:szCs w:val="20"/>
          <w:lang w:val="af-ZA"/>
        </w:rPr>
        <w:t>).</w:t>
      </w:r>
    </w:p>
    <w:p w14:paraId="4A2D94D9"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2) </w:t>
      </w:r>
      <w:r w:rsidRPr="005B02BB">
        <w:rPr>
          <w:rFonts w:ascii="GHEA Grapalat" w:hAnsi="GHEA Grapalat"/>
          <w:sz w:val="20"/>
          <w:szCs w:val="20"/>
        </w:rPr>
        <w:t>ընթացակարգի</w:t>
      </w:r>
      <w:r w:rsidRPr="005B02BB">
        <w:rPr>
          <w:rFonts w:ascii="GHEA Grapalat" w:hAnsi="GHEA Grapalat" w:cs="Sylfaen"/>
          <w:sz w:val="20"/>
          <w:szCs w:val="20"/>
          <w:lang w:val="af-ZA"/>
        </w:rPr>
        <w:t xml:space="preserve"> </w:t>
      </w:r>
      <w:r w:rsidRPr="005B02BB">
        <w:rPr>
          <w:rFonts w:ascii="GHEA Grapalat" w:hAnsi="GHEA Grapalat" w:cs="Sylfaen"/>
          <w:sz w:val="20"/>
          <w:szCs w:val="20"/>
        </w:rPr>
        <w:t>ծածկագիրը</w:t>
      </w:r>
      <w:r w:rsidRPr="005B02BB">
        <w:rPr>
          <w:rFonts w:ascii="GHEA Grapalat" w:hAnsi="GHEA Grapalat"/>
          <w:sz w:val="20"/>
          <w:szCs w:val="20"/>
          <w:lang w:val="af-ZA"/>
        </w:rPr>
        <w:t>.</w:t>
      </w:r>
    </w:p>
    <w:p w14:paraId="51B427B1"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lastRenderedPageBreak/>
        <w:t>3) «</w:t>
      </w:r>
      <w:r w:rsidRPr="005B02BB">
        <w:rPr>
          <w:rFonts w:ascii="GHEA Grapalat" w:hAnsi="GHEA Grapalat" w:cs="Sylfaen"/>
          <w:sz w:val="20"/>
          <w:szCs w:val="20"/>
        </w:rPr>
        <w:t>չբացել</w:t>
      </w:r>
      <w:r w:rsidRPr="005B02BB">
        <w:rPr>
          <w:rFonts w:ascii="GHEA Grapalat" w:hAnsi="GHEA Grapalat"/>
          <w:sz w:val="20"/>
          <w:szCs w:val="20"/>
          <w:lang w:val="af-ZA"/>
        </w:rPr>
        <w:t xml:space="preserve"> </w:t>
      </w:r>
      <w:r w:rsidRPr="005B02BB">
        <w:rPr>
          <w:rFonts w:ascii="GHEA Grapalat" w:hAnsi="GHEA Grapalat" w:cs="Sylfaen"/>
          <w:sz w:val="20"/>
          <w:szCs w:val="20"/>
        </w:rPr>
        <w:t>մինչև</w:t>
      </w:r>
      <w:r w:rsidRPr="005B02BB">
        <w:rPr>
          <w:rFonts w:ascii="GHEA Grapalat" w:hAnsi="GHEA Grapalat"/>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sz w:val="20"/>
          <w:szCs w:val="20"/>
          <w:lang w:val="af-ZA"/>
        </w:rPr>
        <w:t xml:space="preserve"> </w:t>
      </w:r>
      <w:r w:rsidRPr="005B02BB">
        <w:rPr>
          <w:rFonts w:ascii="GHEA Grapalat" w:hAnsi="GHEA Grapalat" w:cs="Sylfaen"/>
          <w:sz w:val="20"/>
          <w:szCs w:val="20"/>
        </w:rPr>
        <w:t>բացման</w:t>
      </w:r>
      <w:r w:rsidRPr="005B02BB">
        <w:rPr>
          <w:rFonts w:ascii="GHEA Grapalat" w:hAnsi="GHEA Grapalat"/>
          <w:sz w:val="20"/>
          <w:szCs w:val="20"/>
          <w:lang w:val="af-ZA"/>
        </w:rPr>
        <w:t xml:space="preserve"> </w:t>
      </w:r>
      <w:r w:rsidRPr="005B02BB">
        <w:rPr>
          <w:rFonts w:ascii="GHEA Grapalat" w:hAnsi="GHEA Grapalat" w:cs="Sylfaen"/>
          <w:sz w:val="20"/>
          <w:szCs w:val="20"/>
        </w:rPr>
        <w:t>նիստը</w:t>
      </w:r>
      <w:r w:rsidRPr="005B02BB">
        <w:rPr>
          <w:rFonts w:ascii="GHEA Grapalat" w:hAnsi="GHEA Grapalat"/>
          <w:sz w:val="20"/>
          <w:szCs w:val="20"/>
          <w:lang w:val="af-ZA"/>
        </w:rPr>
        <w:t xml:space="preserve">» </w:t>
      </w:r>
      <w:r w:rsidRPr="005B02BB">
        <w:rPr>
          <w:rFonts w:ascii="GHEA Grapalat" w:hAnsi="GHEA Grapalat" w:cs="Sylfaen"/>
          <w:sz w:val="20"/>
          <w:szCs w:val="20"/>
        </w:rPr>
        <w:t>բառերը</w:t>
      </w:r>
      <w:r w:rsidRPr="005B02BB">
        <w:rPr>
          <w:rFonts w:ascii="GHEA Grapalat" w:hAnsi="GHEA Grapalat"/>
          <w:sz w:val="20"/>
          <w:szCs w:val="20"/>
          <w:lang w:val="af-ZA"/>
        </w:rPr>
        <w:t>.</w:t>
      </w:r>
    </w:p>
    <w:p w14:paraId="0763897F" w14:textId="77777777" w:rsidR="005F19E6" w:rsidRPr="005B02BB" w:rsidRDefault="005F19E6" w:rsidP="005F19E6">
      <w:pPr>
        <w:ind w:firstLine="720"/>
        <w:rPr>
          <w:rFonts w:ascii="GHEA Grapalat" w:hAnsi="GHEA Grapalat"/>
          <w:sz w:val="20"/>
          <w:szCs w:val="20"/>
          <w:lang w:val="af-ZA"/>
        </w:rPr>
      </w:pPr>
      <w:r w:rsidRPr="005B02BB">
        <w:rPr>
          <w:rFonts w:ascii="GHEA Grapalat" w:hAnsi="GHEA Grapalat"/>
          <w:sz w:val="20"/>
          <w:szCs w:val="20"/>
          <w:lang w:val="af-ZA"/>
        </w:rPr>
        <w:t xml:space="preserve">4)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անունը</w:t>
      </w:r>
      <w:r w:rsidRPr="005B02BB">
        <w:rPr>
          <w:rFonts w:ascii="GHEA Grapalat" w:hAnsi="GHEA Grapalat"/>
          <w:sz w:val="20"/>
          <w:szCs w:val="20"/>
          <w:lang w:val="af-ZA"/>
        </w:rPr>
        <w:t xml:space="preserve">), </w:t>
      </w:r>
      <w:r w:rsidRPr="005B02BB">
        <w:rPr>
          <w:rFonts w:ascii="GHEA Grapalat" w:hAnsi="GHEA Grapalat" w:cs="Sylfaen"/>
          <w:sz w:val="20"/>
          <w:szCs w:val="20"/>
        </w:rPr>
        <w:t>գտնվելու</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հեռախոսահամարը</w:t>
      </w:r>
      <w:r w:rsidRPr="005B02BB">
        <w:rPr>
          <w:rFonts w:ascii="GHEA Grapalat" w:hAnsi="GHEA Grapalat"/>
          <w:sz w:val="20"/>
          <w:szCs w:val="20"/>
          <w:lang w:val="af-ZA"/>
        </w:rPr>
        <w:t>:</w:t>
      </w:r>
    </w:p>
    <w:p w14:paraId="109E7899" w14:textId="77777777" w:rsidR="005F19E6" w:rsidRPr="005B02BB" w:rsidRDefault="005F19E6" w:rsidP="005F19E6">
      <w:pPr>
        <w:ind w:firstLine="720"/>
        <w:jc w:val="both"/>
        <w:rPr>
          <w:rFonts w:ascii="GHEA Grapalat" w:hAnsi="GHEA Grapalat" w:cs="Sylfaen"/>
          <w:sz w:val="20"/>
          <w:szCs w:val="20"/>
          <w:lang w:val="af-ZA"/>
        </w:rPr>
      </w:pPr>
      <w:r w:rsidRPr="005B02BB">
        <w:rPr>
          <w:rFonts w:ascii="GHEA Grapalat" w:hAnsi="GHEA Grapalat" w:cs="Sylfaen"/>
          <w:sz w:val="20"/>
          <w:szCs w:val="20"/>
          <w:lang w:val="af-ZA"/>
        </w:rPr>
        <w:t xml:space="preserve">3.3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հրահանգի</w:t>
      </w:r>
      <w:r w:rsidRPr="005B02BB">
        <w:rPr>
          <w:rFonts w:ascii="GHEA Grapalat" w:hAnsi="GHEA Grapalat" w:cs="Sylfaen"/>
          <w:sz w:val="20"/>
          <w:szCs w:val="20"/>
          <w:lang w:val="af-ZA"/>
        </w:rPr>
        <w:t xml:space="preserve"> 3.1 </w:t>
      </w:r>
      <w:r w:rsidRPr="005B02BB">
        <w:rPr>
          <w:rFonts w:ascii="GHEA Grapalat" w:hAnsi="GHEA Grapalat" w:cs="Sylfaen"/>
          <w:sz w:val="20"/>
          <w:szCs w:val="20"/>
        </w:rPr>
        <w:t>և</w:t>
      </w:r>
      <w:r w:rsidRPr="005B02BB">
        <w:rPr>
          <w:rFonts w:ascii="GHEA Grapalat" w:hAnsi="GHEA Grapalat" w:cs="Sylfaen"/>
          <w:sz w:val="20"/>
          <w:szCs w:val="20"/>
          <w:lang w:val="af-ZA"/>
        </w:rPr>
        <w:t xml:space="preserve"> 3.2 </w:t>
      </w:r>
      <w:r w:rsidRPr="005B02BB">
        <w:rPr>
          <w:rFonts w:ascii="GHEA Grapalat" w:hAnsi="GHEA Grapalat" w:cs="Sylfaen"/>
          <w:sz w:val="20"/>
          <w:szCs w:val="20"/>
        </w:rPr>
        <w:t>կետերի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չհամապատասխանող</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հանձնաժողովը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բացման</w:t>
      </w:r>
      <w:r w:rsidRPr="005B02BB">
        <w:rPr>
          <w:rFonts w:ascii="GHEA Grapalat" w:hAnsi="GHEA Grapalat" w:cs="Sylfaen"/>
          <w:sz w:val="20"/>
          <w:szCs w:val="20"/>
          <w:lang w:val="af-ZA"/>
        </w:rPr>
        <w:t xml:space="preserve"> </w:t>
      </w:r>
      <w:r w:rsidRPr="005B02BB">
        <w:rPr>
          <w:rFonts w:ascii="GHEA Grapalat" w:hAnsi="GHEA Grapalat" w:cs="Sylfaen"/>
          <w:sz w:val="20"/>
          <w:szCs w:val="20"/>
        </w:rPr>
        <w:t>նիստում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նույնությամբ</w:t>
      </w:r>
      <w:r w:rsidRPr="005B02BB">
        <w:rPr>
          <w:rFonts w:ascii="GHEA Grapalat" w:hAnsi="GHEA Grapalat" w:cs="Sylfaen"/>
          <w:sz w:val="20"/>
          <w:szCs w:val="20"/>
          <w:lang w:val="af-ZA"/>
        </w:rPr>
        <w:t xml:space="preserve"> </w:t>
      </w:r>
      <w:r w:rsidRPr="005B02BB">
        <w:rPr>
          <w:rFonts w:ascii="GHEA Grapalat" w:hAnsi="GHEA Grapalat" w:cs="Sylfaen"/>
          <w:sz w:val="20"/>
          <w:szCs w:val="20"/>
        </w:rPr>
        <w:t>վերադարձնում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ներկայացնողին</w:t>
      </w:r>
      <w:r w:rsidRPr="005B02BB">
        <w:rPr>
          <w:rFonts w:ascii="GHEA Grapalat" w:hAnsi="GHEA Grapalat" w:cs="Sylfaen"/>
          <w:sz w:val="20"/>
          <w:szCs w:val="20"/>
          <w:lang w:val="af-ZA"/>
        </w:rPr>
        <w:t>:</w:t>
      </w:r>
    </w:p>
    <w:p w14:paraId="2A85468C"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55F02ED7"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7A41E0F8" w14:textId="77777777" w:rsidR="005F19E6" w:rsidRPr="005B02BB" w:rsidRDefault="005F19E6" w:rsidP="005F19E6">
      <w:pPr>
        <w:pStyle w:val="norm"/>
        <w:spacing w:line="240" w:lineRule="auto"/>
        <w:ind w:firstLine="284"/>
        <w:jc w:val="right"/>
        <w:rPr>
          <w:rFonts w:ascii="GHEA Grapalat" w:hAnsi="GHEA Grapalat" w:cs="Sylfaen"/>
          <w:b/>
          <w:sz w:val="20"/>
          <w:lang w:val="es-ES"/>
        </w:rPr>
      </w:pPr>
    </w:p>
    <w:p w14:paraId="4C607564" w14:textId="77777777" w:rsidR="005F19E6" w:rsidRPr="005B02BB" w:rsidRDefault="005F19E6" w:rsidP="005F19E6">
      <w:pPr>
        <w:pStyle w:val="norm"/>
        <w:spacing w:line="240" w:lineRule="auto"/>
        <w:ind w:firstLine="284"/>
        <w:jc w:val="right"/>
        <w:rPr>
          <w:rFonts w:ascii="GHEA Grapalat" w:hAnsi="GHEA Grapalat" w:cs="Sylfaen"/>
          <w:b/>
          <w:sz w:val="20"/>
          <w:lang w:val="es-ES"/>
        </w:rPr>
      </w:pPr>
      <w:r w:rsidRPr="005B02BB">
        <w:rPr>
          <w:rFonts w:ascii="GHEA Grapalat" w:hAnsi="GHEA Grapalat" w:cs="Sylfaen"/>
          <w:b/>
          <w:sz w:val="20"/>
          <w:lang w:val="es-ES"/>
        </w:rPr>
        <w:br w:type="page"/>
      </w:r>
    </w:p>
    <w:p w14:paraId="2B845B5D" w14:textId="77777777" w:rsidR="005F19E6" w:rsidRPr="005B02BB" w:rsidRDefault="005F19E6" w:rsidP="005F19E6">
      <w:pPr>
        <w:pStyle w:val="norm"/>
        <w:spacing w:line="240" w:lineRule="auto"/>
        <w:ind w:firstLine="284"/>
        <w:jc w:val="right"/>
        <w:rPr>
          <w:rFonts w:ascii="GHEA Grapalat" w:hAnsi="GHEA Grapalat" w:cs="Arial"/>
          <w:b/>
          <w:sz w:val="20"/>
          <w:lang w:val="es-ES"/>
        </w:rPr>
      </w:pPr>
      <w:r w:rsidRPr="005B02BB">
        <w:rPr>
          <w:rFonts w:ascii="GHEA Grapalat" w:hAnsi="GHEA Grapalat" w:cs="Sylfaen"/>
          <w:b/>
          <w:sz w:val="20"/>
          <w:lang w:val="es-ES"/>
        </w:rPr>
        <w:lastRenderedPageBreak/>
        <w:t>Հավելված</w:t>
      </w:r>
      <w:r w:rsidRPr="005B02BB">
        <w:rPr>
          <w:rFonts w:ascii="GHEA Grapalat" w:hAnsi="GHEA Grapalat" w:cs="Arial"/>
          <w:b/>
          <w:sz w:val="20"/>
          <w:lang w:val="es-ES"/>
        </w:rPr>
        <w:t xml:space="preserve">  N 1</w:t>
      </w:r>
    </w:p>
    <w:p w14:paraId="0FB1D70E" w14:textId="1BCAA165"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493E684"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8FF12CC" w14:textId="77777777" w:rsidR="005F19E6" w:rsidRPr="005B02BB" w:rsidRDefault="005F19E6" w:rsidP="005F19E6">
      <w:pPr>
        <w:jc w:val="center"/>
        <w:rPr>
          <w:rFonts w:ascii="GHEA Grapalat" w:hAnsi="GHEA Grapalat" w:cs="Sylfaen"/>
          <w:b/>
          <w:lang w:val="es-ES"/>
        </w:rPr>
      </w:pPr>
    </w:p>
    <w:p w14:paraId="5C80E277" w14:textId="77777777" w:rsidR="005F19E6" w:rsidRPr="005B02BB" w:rsidRDefault="005F19E6" w:rsidP="005F19E6">
      <w:pPr>
        <w:jc w:val="center"/>
        <w:rPr>
          <w:rFonts w:ascii="GHEA Grapalat" w:hAnsi="GHEA Grapalat" w:cs="Arial"/>
          <w:b/>
          <w:lang w:val="es-ES"/>
        </w:rPr>
      </w:pPr>
      <w:r w:rsidRPr="005B02BB">
        <w:rPr>
          <w:rFonts w:ascii="GHEA Grapalat" w:hAnsi="GHEA Grapalat" w:cs="Sylfaen"/>
          <w:b/>
          <w:lang w:val="es-ES"/>
        </w:rPr>
        <w:t>ԴԻՄՈՒՄՀԱՅՏԱՐԱՐՈՒԹՅՈՒՆ*</w:t>
      </w:r>
    </w:p>
    <w:p w14:paraId="577CDE93" w14:textId="77777777" w:rsidR="005F19E6" w:rsidRPr="005B02BB" w:rsidRDefault="005F19E6" w:rsidP="005F19E6">
      <w:pPr>
        <w:pStyle w:val="Heading6"/>
        <w:jc w:val="center"/>
        <w:rPr>
          <w:rFonts w:ascii="GHEA Grapalat" w:hAnsi="GHEA Grapalat" w:cs="Arial"/>
          <w:color w:val="auto"/>
          <w:sz w:val="24"/>
          <w:szCs w:val="24"/>
          <w:lang w:val="es-ES"/>
        </w:rPr>
      </w:pPr>
      <w:r w:rsidRPr="005B02BB">
        <w:rPr>
          <w:rFonts w:ascii="GHEA Grapalat" w:hAnsi="GHEA Grapalat" w:cs="Sylfaen"/>
          <w:color w:val="auto"/>
          <w:sz w:val="24"/>
          <w:szCs w:val="24"/>
          <w:lang w:val="es-ES"/>
        </w:rPr>
        <w:t>բաց մրցույթին մասնակցելու</w:t>
      </w:r>
      <w:r w:rsidRPr="005B02BB">
        <w:rPr>
          <w:rFonts w:ascii="GHEA Grapalat" w:hAnsi="GHEA Grapalat" w:cs="Arial"/>
          <w:color w:val="auto"/>
          <w:sz w:val="24"/>
          <w:szCs w:val="24"/>
          <w:lang w:val="es-ES"/>
        </w:rPr>
        <w:t xml:space="preserve">  </w:t>
      </w:r>
    </w:p>
    <w:p w14:paraId="6C738418" w14:textId="77777777" w:rsidR="005F19E6" w:rsidRPr="005B02BB" w:rsidRDefault="005F19E6" w:rsidP="005F19E6">
      <w:pPr>
        <w:rPr>
          <w:lang w:val="es-ES" w:eastAsia="ru-RU"/>
        </w:rPr>
      </w:pPr>
    </w:p>
    <w:p w14:paraId="269F6CA1" w14:textId="77777777" w:rsidR="005F19E6" w:rsidRPr="005B02BB" w:rsidRDefault="005F19E6" w:rsidP="005F19E6">
      <w:pPr>
        <w:jc w:val="both"/>
        <w:rPr>
          <w:rFonts w:ascii="GHEA Grapalat" w:hAnsi="GHEA Grapalat" w:cs="Arial"/>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որ</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ցանկություն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ունի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մասնակցել</w:t>
      </w:r>
    </w:p>
    <w:p w14:paraId="4D172325" w14:textId="77777777" w:rsidR="005F19E6" w:rsidRPr="005B02BB" w:rsidRDefault="005F19E6" w:rsidP="005F19E6">
      <w:pPr>
        <w:jc w:val="both"/>
        <w:rPr>
          <w:rFonts w:ascii="GHEA Grapalat" w:hAnsi="GHEA Grapalat"/>
          <w:sz w:val="22"/>
          <w:szCs w:val="22"/>
          <w:vertAlign w:val="superscript"/>
          <w:lang w:val="es-ES"/>
        </w:rPr>
      </w:pPr>
      <w:r w:rsidRPr="005B02BB">
        <w:rPr>
          <w:rFonts w:ascii="GHEA Grapalat" w:hAnsi="GHEA Grapalat"/>
          <w:vertAlign w:val="superscript"/>
          <w:lang w:val="es-ES"/>
        </w:rPr>
        <w:t xml:space="preserve">               </w:t>
      </w:r>
      <w:r w:rsidRPr="005B02BB">
        <w:rPr>
          <w:rFonts w:ascii="GHEA Grapalat" w:hAnsi="GHEA Grapalat"/>
          <w:lang w:val="es-ES"/>
        </w:rPr>
        <w:t xml:space="preserve">            </w:t>
      </w:r>
      <w:r w:rsidRPr="005B02BB">
        <w:rPr>
          <w:rFonts w:ascii="GHEA Grapalat" w:hAnsi="GHEA Grapalat" w:cs="Sylfaen"/>
          <w:vertAlign w:val="superscript"/>
          <w:lang w:val="es-ES"/>
        </w:rPr>
        <w:t>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BAC274C" w14:textId="21425AC7" w:rsidR="005F19E6" w:rsidRPr="00A71D81" w:rsidRDefault="005F19E6" w:rsidP="005F19E6">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hy-AM"/>
        </w:rPr>
        <w:t>&lt;&lt;</w:t>
      </w:r>
      <w:r>
        <w:rPr>
          <w:rFonts w:ascii="Sylfaen" w:hAnsi="Sylfaen"/>
          <w:sz w:val="22"/>
          <w:szCs w:val="22"/>
          <w:u w:val="single"/>
          <w:lang w:val="es-ES"/>
        </w:rPr>
        <w:t>Երքաղլույս</w:t>
      </w:r>
      <w:r>
        <w:rPr>
          <w:rFonts w:ascii="Sylfaen" w:hAnsi="Sylfaen"/>
          <w:sz w:val="22"/>
          <w:szCs w:val="22"/>
          <w:u w:val="single"/>
          <w:lang w:val="hy-AM"/>
        </w:rPr>
        <w:t>&gt;&gt;</w:t>
      </w:r>
      <w:r>
        <w:rPr>
          <w:rFonts w:ascii="Sylfaen" w:hAnsi="Sylfaen"/>
          <w:sz w:val="22"/>
          <w:szCs w:val="22"/>
          <w:u w:val="single"/>
          <w:lang w:val="es-ES"/>
        </w:rPr>
        <w:t xml:space="preserve"> ՓԲԸ</w:t>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666C54D1" w14:textId="77777777" w:rsidR="005F19E6" w:rsidRPr="005B02BB" w:rsidRDefault="005F19E6" w:rsidP="005F19E6">
      <w:pPr>
        <w:jc w:val="both"/>
        <w:rPr>
          <w:rFonts w:ascii="GHEA Grapalat" w:hAnsi="GHEA Grapalat" w:cs="Sylfaen"/>
          <w:vertAlign w:val="superscript"/>
          <w:lang w:val="es-ES"/>
        </w:rPr>
      </w:pPr>
      <w:r w:rsidRPr="005B02BB">
        <w:rPr>
          <w:rFonts w:ascii="GHEA Grapalat" w:hAnsi="GHEA Grapalat" w:cs="Sylfaen"/>
          <w:vertAlign w:val="superscript"/>
          <w:lang w:val="es-ES"/>
        </w:rPr>
        <w:t xml:space="preserve">                       պատվիրատուի անվանումը</w:t>
      </w:r>
    </w:p>
    <w:p w14:paraId="64FEB755"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lang w:val="es-ES"/>
        </w:rPr>
        <w:t>բաց մրցույթի</w:t>
      </w:r>
      <w:r w:rsidRPr="005B02BB">
        <w:rPr>
          <w:rFonts w:ascii="GHEA Grapalat" w:hAnsi="GHEA Grapalat" w:cs="Arial"/>
          <w:sz w:val="16"/>
          <w:szCs w:val="16"/>
          <w:lang w:val="es-ES"/>
        </w:rPr>
        <w:t xml:space="preserve"> </w:t>
      </w:r>
      <w:r w:rsidRPr="005B02BB">
        <w:rPr>
          <w:rFonts w:ascii="GHEA Grapalat" w:hAnsi="GHEA Grapalat"/>
          <w:u w:val="single"/>
          <w:lang w:val="es-ES"/>
        </w:rPr>
        <w:tab/>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 xml:space="preserve">     </w:t>
      </w:r>
      <w:r w:rsidRPr="005B02BB">
        <w:rPr>
          <w:rFonts w:ascii="GHEA Grapalat" w:hAnsi="GHEA Grapalat" w:cs="Sylfaen"/>
          <w:sz w:val="20"/>
          <w:szCs w:val="20"/>
          <w:lang w:val="es-ES"/>
        </w:rPr>
        <w:t xml:space="preserve"> չափաբաժնին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չափաբաժիններին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հրավերի </w:t>
      </w:r>
    </w:p>
    <w:p w14:paraId="1ACC16D1" w14:textId="77777777" w:rsidR="005F19E6" w:rsidRPr="005B02BB" w:rsidRDefault="005F19E6" w:rsidP="005F19E6">
      <w:pPr>
        <w:jc w:val="both"/>
        <w:rPr>
          <w:rFonts w:ascii="GHEA Grapalat" w:hAnsi="GHEA Grapalat"/>
          <w:vertAlign w:val="superscript"/>
          <w:lang w:val="es-ES"/>
        </w:rPr>
      </w:pPr>
      <w:r w:rsidRPr="005B02BB">
        <w:rPr>
          <w:rFonts w:ascii="GHEA Grapalat" w:hAnsi="GHEA Grapalat" w:cs="Sylfaen"/>
          <w:vertAlign w:val="superscript"/>
          <w:lang w:val="es-ES"/>
        </w:rPr>
        <w:t xml:space="preserve">                                            չափաբաժնի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չափաբաժինների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համարը</w:t>
      </w:r>
    </w:p>
    <w:p w14:paraId="229408B9" w14:textId="77777777" w:rsidR="005F19E6" w:rsidRPr="005B02BB" w:rsidRDefault="005F19E6" w:rsidP="005F19E6">
      <w:pPr>
        <w:jc w:val="both"/>
        <w:rPr>
          <w:rFonts w:ascii="GHEA Grapalat" w:hAnsi="GHEA Grapalat"/>
          <w:sz w:val="20"/>
          <w:szCs w:val="20"/>
          <w:lang w:val="es-ES"/>
        </w:rPr>
      </w:pPr>
      <w:r w:rsidRPr="005B02BB">
        <w:rPr>
          <w:rFonts w:ascii="GHEA Grapalat" w:hAnsi="GHEA Grapalat"/>
          <w:vertAlign w:val="superscript"/>
          <w:lang w:val="es-ES"/>
        </w:rPr>
        <w:t xml:space="preserve"> </w:t>
      </w:r>
      <w:r w:rsidRPr="005B02BB">
        <w:rPr>
          <w:rFonts w:ascii="GHEA Grapalat" w:hAnsi="GHEA Grapalat" w:cs="Sylfaen"/>
          <w:sz w:val="20"/>
          <w:szCs w:val="20"/>
          <w:lang w:val="es-ES"/>
        </w:rPr>
        <w:t>պահանջներին համապատասխան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ներկայացնում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w:t>
      </w:r>
    </w:p>
    <w:p w14:paraId="241F6EE9" w14:textId="77777777" w:rsidR="005F19E6" w:rsidRPr="005B02BB" w:rsidRDefault="005F19E6" w:rsidP="005F19E6">
      <w:pPr>
        <w:jc w:val="both"/>
        <w:rPr>
          <w:rFonts w:ascii="GHEA Grapalat" w:hAnsi="GHEA Grapalat"/>
          <w:sz w:val="12"/>
          <w:szCs w:val="12"/>
          <w:u w:val="single"/>
          <w:lang w:val="es-ES"/>
        </w:rPr>
      </w:pPr>
    </w:p>
    <w:p w14:paraId="64EEA1FB"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lang w:val="es-ES"/>
        </w:rPr>
        <w:t>-</w:t>
      </w:r>
      <w:r w:rsidRPr="005B02BB">
        <w:rPr>
          <w:rFonts w:ascii="GHEA Grapalat" w:hAnsi="GHEA Grapalat" w:cs="Sylfaen"/>
          <w:sz w:val="20"/>
          <w:szCs w:val="20"/>
          <w:lang w:val="es-ES"/>
        </w:rPr>
        <w:t>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հավաստում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որ հանդիսանում է </w:t>
      </w:r>
    </w:p>
    <w:p w14:paraId="31C90302"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p>
    <w:p w14:paraId="078541FD"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lang w:val="es-ES"/>
        </w:rPr>
        <w:t xml:space="preserve">ռեզիդենտ:  </w:t>
      </w:r>
    </w:p>
    <w:p w14:paraId="1E414DB8" w14:textId="77777777" w:rsidR="005F19E6" w:rsidRPr="005B02BB" w:rsidRDefault="005F19E6" w:rsidP="005F19E6">
      <w:pPr>
        <w:jc w:val="both"/>
        <w:rPr>
          <w:rFonts w:ascii="GHEA Grapalat" w:hAnsi="GHEA Grapalat" w:cs="Arial"/>
          <w:vertAlign w:val="superscript"/>
          <w:lang w:val="es-ES"/>
        </w:rPr>
      </w:pPr>
      <w:r w:rsidRPr="005B02BB">
        <w:rPr>
          <w:rFonts w:ascii="GHEA Grapalat" w:hAnsi="GHEA Grapalat" w:cs="Arial"/>
          <w:vertAlign w:val="superscript"/>
          <w:lang w:val="es-ES"/>
        </w:rPr>
        <w:t xml:space="preserve">                                               երկրի անվանումը</w:t>
      </w:r>
    </w:p>
    <w:p w14:paraId="4A4F5845" w14:textId="77777777" w:rsidR="005F19E6" w:rsidRPr="005B02BB" w:rsidDel="00437CDB" w:rsidRDefault="005F19E6" w:rsidP="005F19E6">
      <w:pPr>
        <w:jc w:val="both"/>
        <w:rPr>
          <w:rFonts w:ascii="GHEA Grapalat" w:hAnsi="GHEA Grapalat" w:cs="Sylfaen"/>
          <w:sz w:val="20"/>
          <w:szCs w:val="20"/>
          <w:lang w:val="es-ES"/>
        </w:rPr>
      </w:pPr>
    </w:p>
    <w:p w14:paraId="60FA3365"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sz w:val="20"/>
          <w:szCs w:val="20"/>
          <w:lang w:val="es-ES"/>
        </w:rPr>
        <w:t xml:space="preserve">                </w:t>
      </w:r>
    </w:p>
    <w:p w14:paraId="79928BD8"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sz w:val="20"/>
          <w:szCs w:val="20"/>
          <w:u w:val="single"/>
          <w:lang w:val="es-ES"/>
        </w:rPr>
        <w:t xml:space="preserve">                                         </w:t>
      </w:r>
      <w:r w:rsidRPr="005B02BB">
        <w:rPr>
          <w:rFonts w:ascii="GHEA Grapalat" w:hAnsi="GHEA Grapalat"/>
          <w:sz w:val="20"/>
          <w:szCs w:val="20"/>
          <w:lang w:val="es-ES"/>
        </w:rPr>
        <w:t>-</w:t>
      </w:r>
      <w:r w:rsidRPr="005B02BB">
        <w:rPr>
          <w:rFonts w:ascii="GHEA Grapalat" w:hAnsi="GHEA Grapalat" w:cs="Sylfaen"/>
          <w:sz w:val="20"/>
          <w:szCs w:val="20"/>
          <w:lang w:val="es-ES"/>
        </w:rPr>
        <w:t>ի՝</w:t>
      </w:r>
    </w:p>
    <w:p w14:paraId="060BDBBA" w14:textId="77777777" w:rsidR="005F19E6" w:rsidRPr="005B02BB" w:rsidRDefault="005F19E6" w:rsidP="005F19E6">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FF92499" w14:textId="77777777" w:rsidR="005F19E6" w:rsidRPr="005B02BB" w:rsidRDefault="005F19E6" w:rsidP="005F19E6">
      <w:pPr>
        <w:numPr>
          <w:ilvl w:val="0"/>
          <w:numId w:val="27"/>
        </w:numPr>
        <w:jc w:val="both"/>
        <w:rPr>
          <w:rFonts w:ascii="GHEA Grapalat" w:hAnsi="GHEA Grapalat" w:cs="Arial"/>
          <w:szCs w:val="22"/>
          <w:u w:val="single"/>
          <w:lang w:val="es-ES"/>
        </w:rPr>
      </w:pPr>
      <w:r w:rsidRPr="005B02BB">
        <w:rPr>
          <w:rFonts w:ascii="GHEA Grapalat" w:hAnsi="GHEA Grapalat" w:cs="Arial"/>
          <w:sz w:val="20"/>
          <w:szCs w:val="20"/>
          <w:lang w:val="es-ES"/>
        </w:rPr>
        <w:t xml:space="preserve">հարկ վճարողի հաշվառման համարն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t>:</w:t>
      </w:r>
    </w:p>
    <w:p w14:paraId="63FDB3A2" w14:textId="77777777" w:rsidR="005F19E6" w:rsidRPr="005B02BB" w:rsidRDefault="005F19E6" w:rsidP="005F19E6">
      <w:pPr>
        <w:ind w:left="1416" w:firstLine="708"/>
        <w:jc w:val="both"/>
        <w:rPr>
          <w:rFonts w:ascii="GHEA Grapalat" w:hAnsi="GHEA Grapalat" w:cs="Arial"/>
          <w:vertAlign w:val="superscript"/>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հարկի վճարողի հաշվառման համարը</w:t>
      </w:r>
    </w:p>
    <w:p w14:paraId="16E13495" w14:textId="77777777" w:rsidR="005F19E6" w:rsidRPr="005B02BB" w:rsidRDefault="005F19E6" w:rsidP="005F19E6">
      <w:pPr>
        <w:jc w:val="both"/>
        <w:rPr>
          <w:rFonts w:ascii="GHEA Grapalat" w:hAnsi="GHEA Grapalat" w:cs="Arial"/>
          <w:vertAlign w:val="superscript"/>
          <w:lang w:val="es-ES"/>
        </w:rPr>
      </w:pPr>
    </w:p>
    <w:p w14:paraId="58AAECBA" w14:textId="77777777" w:rsidR="005F19E6" w:rsidRPr="005B02BB" w:rsidRDefault="005F19E6" w:rsidP="005F19E6">
      <w:pPr>
        <w:jc w:val="both"/>
        <w:rPr>
          <w:rFonts w:ascii="GHEA Grapalat" w:hAnsi="GHEA Grapalat"/>
          <w:sz w:val="22"/>
          <w:szCs w:val="22"/>
          <w:lang w:val="es-ES"/>
        </w:rPr>
      </w:pPr>
    </w:p>
    <w:p w14:paraId="3048890B" w14:textId="77777777" w:rsidR="005F19E6" w:rsidRPr="005B02BB" w:rsidRDefault="005F19E6" w:rsidP="005F19E6">
      <w:pPr>
        <w:numPr>
          <w:ilvl w:val="0"/>
          <w:numId w:val="27"/>
        </w:numPr>
        <w:jc w:val="both"/>
        <w:rPr>
          <w:rFonts w:ascii="GHEA Grapalat" w:hAnsi="GHEA Grapalat"/>
          <w:sz w:val="22"/>
          <w:szCs w:val="22"/>
          <w:u w:val="single"/>
          <w:lang w:val="es-ES"/>
        </w:rPr>
      </w:pPr>
      <w:r w:rsidRPr="005B02BB">
        <w:rPr>
          <w:rFonts w:ascii="GHEA Grapalat" w:hAnsi="GHEA Grapalat" w:cs="Sylfaen"/>
          <w:sz w:val="20"/>
          <w:szCs w:val="20"/>
          <w:lang w:val="es-ES"/>
        </w:rPr>
        <w:t>էլեկտրոնային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փոստի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հասցեն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w:t>
      </w:r>
    </w:p>
    <w:p w14:paraId="69BE2CEE" w14:textId="77777777" w:rsidR="005F19E6" w:rsidRPr="005B02BB" w:rsidRDefault="005F19E6" w:rsidP="005F19E6">
      <w:pPr>
        <w:jc w:val="both"/>
        <w:rPr>
          <w:rFonts w:ascii="GHEA Grapalat" w:hAnsi="GHEA Grapalat"/>
          <w:sz w:val="10"/>
          <w:szCs w:val="10"/>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էլեկտրոնային փոստի հասցեն</w:t>
      </w:r>
    </w:p>
    <w:p w14:paraId="3FCEA0AB" w14:textId="77777777" w:rsidR="005F19E6" w:rsidRPr="005B02BB" w:rsidRDefault="005F19E6" w:rsidP="005F19E6">
      <w:pPr>
        <w:jc w:val="right"/>
        <w:rPr>
          <w:rFonts w:ascii="GHEA Grapalat" w:hAnsi="GHEA Grapalat"/>
          <w:sz w:val="10"/>
          <w:szCs w:val="10"/>
          <w:lang w:val="es-ES"/>
        </w:rPr>
      </w:pPr>
    </w:p>
    <w:p w14:paraId="74F6A3C6" w14:textId="77777777" w:rsidR="005F19E6" w:rsidRPr="005B02BB" w:rsidRDefault="005F19E6" w:rsidP="005F19E6">
      <w:pPr>
        <w:jc w:val="right"/>
        <w:rPr>
          <w:rFonts w:ascii="GHEA Grapalat" w:hAnsi="GHEA Grapalat"/>
          <w:sz w:val="10"/>
          <w:szCs w:val="10"/>
          <w:lang w:val="es-ES"/>
        </w:rPr>
      </w:pPr>
    </w:p>
    <w:p w14:paraId="34F5D319" w14:textId="77777777" w:rsidR="005F19E6" w:rsidRPr="005B02BB" w:rsidRDefault="005F19E6" w:rsidP="005F19E6">
      <w:pPr>
        <w:jc w:val="right"/>
        <w:rPr>
          <w:rFonts w:ascii="GHEA Grapalat" w:hAnsi="GHEA Grapalat"/>
          <w:sz w:val="10"/>
          <w:szCs w:val="10"/>
          <w:lang w:val="es-ES"/>
        </w:rPr>
      </w:pPr>
    </w:p>
    <w:p w14:paraId="55B03CC6" w14:textId="77777777" w:rsidR="005F19E6" w:rsidRPr="005B02BB" w:rsidRDefault="005F19E6" w:rsidP="005F19E6">
      <w:pPr>
        <w:jc w:val="right"/>
        <w:rPr>
          <w:rFonts w:ascii="GHEA Grapalat" w:hAnsi="GHEA Grapalat"/>
          <w:sz w:val="10"/>
          <w:szCs w:val="10"/>
          <w:lang w:val="hy-AM"/>
        </w:rPr>
      </w:pPr>
    </w:p>
    <w:p w14:paraId="651857D6" w14:textId="77777777" w:rsidR="005F19E6" w:rsidRPr="005B02BB" w:rsidRDefault="005F19E6" w:rsidP="005F19E6">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գործունեության հասցեն է՝ -------------------------------------------------:</w:t>
      </w:r>
      <w:r w:rsidRPr="005B02BB">
        <w:rPr>
          <w:rFonts w:ascii="GHEA Grapalat" w:hAnsi="GHEA Grapalat"/>
          <w:sz w:val="20"/>
          <w:szCs w:val="20"/>
          <w:lang w:val="es-ES"/>
        </w:rPr>
        <w:t xml:space="preserve">                                     </w:t>
      </w:r>
    </w:p>
    <w:p w14:paraId="71EE99C3" w14:textId="77777777" w:rsidR="005F19E6" w:rsidRPr="005B02BB" w:rsidRDefault="005F19E6" w:rsidP="005F19E6">
      <w:pPr>
        <w:jc w:val="both"/>
        <w:rPr>
          <w:rFonts w:ascii="GHEA Grapalat" w:hAnsi="GHEA Grapalat"/>
          <w:sz w:val="16"/>
          <w:szCs w:val="16"/>
          <w:lang w:val="hy-AM"/>
        </w:rPr>
      </w:pPr>
      <w:r w:rsidRPr="005B02BB">
        <w:rPr>
          <w:rFonts w:ascii="GHEA Grapalat" w:hAnsi="GHEA Grapalat"/>
          <w:sz w:val="16"/>
          <w:szCs w:val="16"/>
          <w:lang w:val="hy-AM"/>
        </w:rPr>
        <w:t xml:space="preserve">                                                                                                      գործունեության հասցեն</w:t>
      </w:r>
    </w:p>
    <w:p w14:paraId="698DB2B1" w14:textId="77777777" w:rsidR="005F19E6" w:rsidRPr="005B02BB" w:rsidRDefault="005F19E6" w:rsidP="005F19E6">
      <w:pPr>
        <w:jc w:val="right"/>
        <w:rPr>
          <w:rFonts w:ascii="GHEA Grapalat" w:hAnsi="GHEA Grapalat"/>
          <w:sz w:val="10"/>
          <w:szCs w:val="10"/>
          <w:lang w:val="hy-AM"/>
        </w:rPr>
      </w:pPr>
    </w:p>
    <w:p w14:paraId="7C0D1D05" w14:textId="77777777" w:rsidR="005F19E6" w:rsidRPr="005B02BB" w:rsidRDefault="005F19E6" w:rsidP="005F19E6">
      <w:pPr>
        <w:ind w:firstLine="708"/>
        <w:jc w:val="both"/>
        <w:rPr>
          <w:rFonts w:ascii="GHEA Grapalat" w:hAnsi="GHEA Grapalat" w:cs="Arial"/>
          <w:sz w:val="20"/>
          <w:szCs w:val="20"/>
          <w:lang w:val="hy-AM"/>
        </w:rPr>
      </w:pPr>
    </w:p>
    <w:p w14:paraId="1E1F382A" w14:textId="77777777" w:rsidR="005F19E6" w:rsidRPr="005B02BB" w:rsidRDefault="005F19E6" w:rsidP="005F19E6">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հեռախոսահամարն է՝ -------------------------------------------------:</w:t>
      </w:r>
      <w:r w:rsidRPr="005B02BB">
        <w:rPr>
          <w:rFonts w:ascii="GHEA Grapalat" w:hAnsi="GHEA Grapalat"/>
          <w:sz w:val="20"/>
          <w:szCs w:val="20"/>
          <w:lang w:val="es-ES"/>
        </w:rPr>
        <w:t xml:space="preserve">                                     </w:t>
      </w:r>
    </w:p>
    <w:p w14:paraId="2EBA53BD" w14:textId="77777777" w:rsidR="005F19E6" w:rsidRPr="005B02BB" w:rsidRDefault="005F19E6" w:rsidP="005F19E6">
      <w:pPr>
        <w:ind w:left="3540"/>
        <w:jc w:val="both"/>
        <w:rPr>
          <w:rFonts w:ascii="GHEA Grapalat" w:hAnsi="GHEA Grapalat"/>
          <w:sz w:val="16"/>
          <w:szCs w:val="16"/>
          <w:lang w:val="hy-AM"/>
        </w:rPr>
      </w:pPr>
      <w:r w:rsidRPr="005B02BB">
        <w:rPr>
          <w:rFonts w:ascii="GHEA Grapalat" w:hAnsi="GHEA Grapalat"/>
          <w:sz w:val="16"/>
          <w:szCs w:val="16"/>
          <w:lang w:val="hy-AM"/>
        </w:rPr>
        <w:t>հեռախոսի համարը</w:t>
      </w:r>
    </w:p>
    <w:p w14:paraId="3D2B4124" w14:textId="77777777" w:rsidR="005F19E6" w:rsidRPr="005B02BB" w:rsidRDefault="005F19E6" w:rsidP="005F19E6">
      <w:pPr>
        <w:ind w:firstLine="709"/>
        <w:rPr>
          <w:rFonts w:ascii="GHEA Grapalat" w:hAnsi="GHEA Grapalat" w:cs="Arial"/>
          <w:sz w:val="20"/>
          <w:szCs w:val="20"/>
          <w:lang w:val="hy-AM"/>
        </w:rPr>
      </w:pPr>
    </w:p>
    <w:p w14:paraId="3F6EE6DB" w14:textId="77777777" w:rsidR="005F19E6" w:rsidRPr="005B02BB" w:rsidRDefault="005F19E6" w:rsidP="005F19E6">
      <w:pPr>
        <w:ind w:firstLine="709"/>
        <w:jc w:val="both"/>
        <w:rPr>
          <w:rFonts w:ascii="GHEA Grapalat" w:hAnsi="GHEA Grapalat" w:cs="Arial"/>
          <w:sz w:val="20"/>
          <w:szCs w:val="20"/>
          <w:lang w:val="hy-AM"/>
        </w:rPr>
      </w:pPr>
    </w:p>
    <w:p w14:paraId="1C9B452A" w14:textId="77777777" w:rsidR="005F19E6" w:rsidRPr="005B02BB" w:rsidRDefault="005F19E6" w:rsidP="005F19E6">
      <w:pPr>
        <w:ind w:firstLine="709"/>
        <w:jc w:val="both"/>
        <w:rPr>
          <w:rFonts w:ascii="GHEA Grapalat" w:hAnsi="GHEA Grapalat"/>
          <w:sz w:val="20"/>
          <w:lang w:val="es-ES"/>
        </w:rPr>
      </w:pPr>
      <w:r w:rsidRPr="005B02BB">
        <w:rPr>
          <w:rFonts w:ascii="GHEA Grapalat" w:hAnsi="GHEA Grapalat" w:cs="Arial"/>
          <w:sz w:val="20"/>
          <w:szCs w:val="20"/>
          <w:lang w:val="es-ES"/>
        </w:rPr>
        <w:t>Սույնով</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 հայտարարում և հավաստում է, որ՝</w:t>
      </w:r>
      <w:r w:rsidRPr="005B02BB">
        <w:rPr>
          <w:rFonts w:ascii="GHEA Grapalat" w:hAnsi="GHEA Grapalat" w:cs="Arial"/>
          <w:lang w:val="hy-AM"/>
        </w:rPr>
        <w:t xml:space="preserve"> </w:t>
      </w:r>
    </w:p>
    <w:p w14:paraId="0BB91B6D" w14:textId="77777777" w:rsidR="005F19E6" w:rsidRPr="005B02BB" w:rsidRDefault="005F19E6" w:rsidP="005F19E6">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575DDCCB" w14:textId="77777777" w:rsidR="005F19E6" w:rsidRPr="005B02BB" w:rsidRDefault="005F19E6" w:rsidP="005F19E6">
      <w:pPr>
        <w:ind w:firstLine="709"/>
        <w:jc w:val="both"/>
        <w:rPr>
          <w:rFonts w:ascii="GHEA Grapalat" w:hAnsi="GHEA Grapalat"/>
          <w:sz w:val="20"/>
          <w:lang w:val="es-ES"/>
        </w:rPr>
      </w:pPr>
      <w:r w:rsidRPr="005B02BB">
        <w:rPr>
          <w:rFonts w:ascii="GHEA Grapalat" w:hAnsi="GHEA Grapalat" w:cs="Arial"/>
          <w:sz w:val="20"/>
          <w:szCs w:val="20"/>
          <w:lang w:val="es-ES"/>
        </w:rPr>
        <w:t>1)</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 xml:space="preserve">ն </w:t>
      </w:r>
      <w:r w:rsidRPr="005B02BB">
        <w:rPr>
          <w:rFonts w:ascii="GHEA Grapalat" w:hAnsi="GHEA Grapalat" w:cs="Arial"/>
          <w:sz w:val="20"/>
          <w:szCs w:val="20"/>
          <w:lang w:val="hy-AM"/>
        </w:rPr>
        <w:t>և իրեն փոխկապակցված անձինք</w:t>
      </w:r>
    </w:p>
    <w:p w14:paraId="46EC3A6D" w14:textId="77777777" w:rsidR="005F19E6" w:rsidRPr="005B02BB" w:rsidRDefault="005F19E6" w:rsidP="005F19E6">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6F8A49E7" w14:textId="09750BC7" w:rsidR="005F19E6" w:rsidRPr="005B02BB" w:rsidRDefault="005F19E6" w:rsidP="005F19E6">
      <w:pPr>
        <w:jc w:val="both"/>
        <w:rPr>
          <w:rFonts w:ascii="GHEA Grapalat" w:hAnsi="GHEA Grapalat" w:cs="Sylfaen"/>
          <w:sz w:val="20"/>
          <w:lang w:val="hy-AM"/>
        </w:rPr>
      </w:pPr>
      <w:r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բավարարում </w:t>
      </w:r>
      <w:r w:rsidRPr="005B02BB">
        <w:rPr>
          <w:rFonts w:ascii="GHEA Grapalat" w:hAnsi="GHEA Grapalat" w:cs="Arial"/>
          <w:sz w:val="20"/>
          <w:szCs w:val="20"/>
          <w:lang w:val="hy-AM"/>
        </w:rPr>
        <w:t>են</w:t>
      </w:r>
      <w:r w:rsidRPr="005B02BB">
        <w:rPr>
          <w:rFonts w:ascii="GHEA Grapalat" w:hAnsi="GHEA Grapalat" w:cs="Arial"/>
          <w:sz w:val="20"/>
          <w:szCs w:val="20"/>
          <w:lang w:val="es-ES"/>
        </w:rPr>
        <w:t xml:space="preserve">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w:t>
      </w:r>
      <w:r w:rsidR="00D6352C">
        <w:rPr>
          <w:rFonts w:ascii="GHEA Grapalat" w:hAnsi="GHEA Grapalat"/>
          <w:b/>
          <w:sz w:val="22"/>
          <w:lang w:val="es-ES"/>
        </w:rPr>
        <w:t>25/2</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B02BB">
        <w:rPr>
          <w:rFonts w:ascii="GHEA Grapalat" w:hAnsi="GHEA Grapalat" w:cs="Arial"/>
          <w:sz w:val="20"/>
          <w:szCs w:val="20"/>
          <w:lang w:val="hy-AM"/>
        </w:rPr>
        <w:t xml:space="preserve"> և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w:t>
      </w:r>
      <w:r w:rsidRPr="005B02BB">
        <w:rPr>
          <w:rFonts w:ascii="GHEA Grapalat" w:hAnsi="GHEA Grapalat" w:cs="Sylfaen"/>
          <w:sz w:val="20"/>
          <w:lang w:val="hy-AM"/>
        </w:rPr>
        <w:t xml:space="preserve"> պարտավորվում է </w:t>
      </w:r>
    </w:p>
    <w:p w14:paraId="274208BF" w14:textId="77777777" w:rsidR="005F19E6" w:rsidRPr="005B02BB" w:rsidRDefault="005F19E6" w:rsidP="005F19E6">
      <w:pPr>
        <w:tabs>
          <w:tab w:val="left" w:pos="6450"/>
        </w:tabs>
        <w:jc w:val="both"/>
        <w:rPr>
          <w:rFonts w:ascii="GHEA Grapalat" w:hAnsi="GHEA Grapalat" w:cs="Sylfaen"/>
          <w:sz w:val="20"/>
          <w:lang w:val="es-ES"/>
        </w:rPr>
      </w:pPr>
      <w:r w:rsidRPr="005B02BB">
        <w:rPr>
          <w:rFonts w:ascii="GHEA Grapalat" w:hAnsi="GHEA Grapalat" w:cs="Sylfaen"/>
          <w:sz w:val="20"/>
          <w:lang w:val="es-ES"/>
        </w:rPr>
        <w:t xml:space="preserve">                                                          </w:t>
      </w:r>
      <w:r w:rsidRPr="005B02BB">
        <w:rPr>
          <w:rFonts w:ascii="GHEA Grapalat" w:hAnsi="GHEA Grapalat" w:cs="Sylfaen"/>
          <w:vertAlign w:val="superscript"/>
          <w:lang w:val="hy-AM"/>
        </w:rPr>
        <w:t>մասնակցի անվանում</w:t>
      </w:r>
    </w:p>
    <w:p w14:paraId="2B565B88" w14:textId="77777777" w:rsidR="005F19E6" w:rsidRPr="005B02BB" w:rsidRDefault="005F19E6" w:rsidP="005F19E6">
      <w:pPr>
        <w:jc w:val="both"/>
        <w:rPr>
          <w:rFonts w:ascii="GHEA Grapalat" w:hAnsi="GHEA Grapalat" w:cs="Sylfaen"/>
          <w:sz w:val="20"/>
          <w:lang w:val="hy-AM"/>
        </w:rPr>
      </w:pPr>
      <w:r w:rsidRPr="005B02BB">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5B02BB">
        <w:rPr>
          <w:rStyle w:val="FootnoteReference"/>
          <w:rFonts w:ascii="GHEA Grapalat" w:hAnsi="GHEA Grapalat" w:cs="Sylfaen"/>
          <w:sz w:val="20"/>
          <w:lang w:val="hy-AM"/>
        </w:rPr>
        <w:footnoteReference w:id="18"/>
      </w:r>
      <w:r w:rsidRPr="005B02BB">
        <w:rPr>
          <w:rFonts w:ascii="GHEA Grapalat" w:hAnsi="GHEA Grapalat" w:cs="Sylfaen"/>
          <w:sz w:val="20"/>
          <w:lang w:val="es-ES"/>
        </w:rPr>
        <w:t>.</w:t>
      </w:r>
      <w:r w:rsidRPr="005B02BB">
        <w:rPr>
          <w:rFonts w:ascii="GHEA Grapalat" w:hAnsi="GHEA Grapalat" w:cs="Sylfaen"/>
          <w:sz w:val="20"/>
          <w:lang w:val="hy-AM"/>
        </w:rPr>
        <w:t xml:space="preserve"> </w:t>
      </w:r>
    </w:p>
    <w:p w14:paraId="2B024993" w14:textId="522BE496" w:rsidR="005F19E6" w:rsidRPr="005B02BB" w:rsidRDefault="005F19E6" w:rsidP="005F19E6">
      <w:pPr>
        <w:ind w:firstLine="708"/>
        <w:jc w:val="both"/>
        <w:rPr>
          <w:rFonts w:ascii="GHEA Grapalat" w:hAnsi="GHEA Grapalat" w:cs="Arial"/>
          <w:sz w:val="22"/>
          <w:szCs w:val="22"/>
          <w:lang w:val="es-ES"/>
        </w:rPr>
      </w:pPr>
      <w:r w:rsidRPr="005B02BB">
        <w:rPr>
          <w:rFonts w:ascii="GHEA Grapalat" w:hAnsi="GHEA Grapalat" w:cs="Arial"/>
          <w:sz w:val="20"/>
          <w:szCs w:val="20"/>
          <w:lang w:val="hy-AM"/>
        </w:rPr>
        <w:lastRenderedPageBreak/>
        <w:t>2</w:t>
      </w:r>
      <w:r w:rsidRPr="005B02BB">
        <w:rPr>
          <w:rFonts w:ascii="GHEA Grapalat" w:hAnsi="GHEA Grapalat" w:cs="Arial"/>
          <w:sz w:val="20"/>
          <w:szCs w:val="20"/>
          <w:lang w:val="es-ES"/>
        </w:rPr>
        <w:t xml:space="preserve">)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w:t>
      </w:r>
      <w:r w:rsidR="00D6352C">
        <w:rPr>
          <w:rFonts w:ascii="GHEA Grapalat" w:hAnsi="GHEA Grapalat"/>
          <w:b/>
          <w:sz w:val="22"/>
          <w:lang w:val="es-ES"/>
        </w:rPr>
        <w:t>25/2</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մրցույթին մասնակցելու շրջանակում`</w:t>
      </w:r>
      <w:r w:rsidRPr="005B02BB">
        <w:rPr>
          <w:rFonts w:ascii="GHEA Grapalat" w:hAnsi="GHEA Grapalat" w:cs="Sylfaen"/>
          <w:sz w:val="22"/>
          <w:szCs w:val="22"/>
          <w:lang w:val="es-ES"/>
        </w:rPr>
        <w:t xml:space="preserve">  </w:t>
      </w:r>
    </w:p>
    <w:p w14:paraId="11CD45BA" w14:textId="77777777" w:rsidR="005F19E6" w:rsidRPr="005B02BB" w:rsidRDefault="005F19E6" w:rsidP="005F19E6">
      <w:pPr>
        <w:numPr>
          <w:ilvl w:val="0"/>
          <w:numId w:val="18"/>
        </w:numPr>
        <w:ind w:left="0" w:firstLine="720"/>
        <w:jc w:val="both"/>
        <w:rPr>
          <w:rFonts w:ascii="GHEA Grapalat" w:hAnsi="GHEA Grapalat" w:cs="Arial"/>
          <w:sz w:val="20"/>
          <w:szCs w:val="20"/>
          <w:lang w:val="es-ES"/>
        </w:rPr>
      </w:pPr>
      <w:r w:rsidRPr="005B02BB">
        <w:rPr>
          <w:rFonts w:ascii="GHEA Grapalat" w:hAnsi="GHEA Grapalat" w:cs="Arial"/>
          <w:sz w:val="20"/>
          <w:szCs w:val="20"/>
          <w:lang w:val="es-ES"/>
        </w:rPr>
        <w:t>թույլ չի տվել և (կամ) թույլ չի տալու</w:t>
      </w:r>
      <w:r w:rsidRPr="005B02BB">
        <w:rPr>
          <w:rFonts w:ascii="GHEA Grapalat" w:hAnsi="GHEA Grapalat" w:cs="Arial"/>
          <w:sz w:val="20"/>
          <w:szCs w:val="20"/>
          <w:lang w:val="hy-AM"/>
        </w:rPr>
        <w:t xml:space="preserve"> անբարեխիղճ մրցակցություն, </w:t>
      </w:r>
      <w:r w:rsidRPr="005B02BB">
        <w:rPr>
          <w:rFonts w:ascii="GHEA Grapalat" w:hAnsi="GHEA Grapalat" w:cs="Arial"/>
          <w:sz w:val="20"/>
          <w:szCs w:val="20"/>
          <w:lang w:val="es-ES"/>
        </w:rPr>
        <w:t xml:space="preserve">  գերիշխող դիրքի չարաշահում և հակամրցակցային համաձայնություն,</w:t>
      </w:r>
    </w:p>
    <w:p w14:paraId="0AF8A254" w14:textId="77777777" w:rsidR="005F19E6" w:rsidRPr="005B02BB" w:rsidRDefault="005F19E6" w:rsidP="005F19E6">
      <w:pPr>
        <w:numPr>
          <w:ilvl w:val="0"/>
          <w:numId w:val="18"/>
        </w:numPr>
        <w:ind w:left="0" w:firstLine="720"/>
        <w:jc w:val="both"/>
        <w:rPr>
          <w:rFonts w:ascii="GHEA Grapalat" w:hAnsi="GHEA Grapalat"/>
          <w:sz w:val="22"/>
          <w:szCs w:val="22"/>
          <w:lang w:val="es-ES"/>
        </w:rPr>
      </w:pPr>
      <w:r w:rsidRPr="005B02BB">
        <w:rPr>
          <w:rFonts w:ascii="GHEA Grapalat" w:hAnsi="GHEA Grapalat" w:cs="Arial"/>
          <w:sz w:val="20"/>
          <w:szCs w:val="20"/>
          <w:lang w:val="es-ES"/>
        </w:rPr>
        <w:t>բացակայում է հրավերով սահմանված`</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-ին</w:t>
      </w:r>
      <w:r w:rsidRPr="005B02BB">
        <w:rPr>
          <w:rFonts w:ascii="GHEA Grapalat" w:hAnsi="GHEA Grapalat"/>
          <w:sz w:val="22"/>
          <w:szCs w:val="22"/>
          <w:lang w:val="es-ES"/>
        </w:rPr>
        <w:t xml:space="preserve"> </w:t>
      </w:r>
    </w:p>
    <w:p w14:paraId="7F781501" w14:textId="77777777" w:rsidR="005F19E6" w:rsidRPr="005B02BB" w:rsidRDefault="005F19E6" w:rsidP="005F19E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3CCAB2D0"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Arial"/>
          <w:sz w:val="20"/>
          <w:szCs w:val="20"/>
          <w:lang w:val="es-ES"/>
        </w:rPr>
        <w:t>փոխկապակցված անձանց և (կամ)</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w:t>
      </w:r>
      <w:r w:rsidRPr="005B02BB">
        <w:rPr>
          <w:rFonts w:ascii="GHEA Grapalat" w:hAnsi="GHEA Grapalat"/>
          <w:sz w:val="22"/>
          <w:szCs w:val="22"/>
          <w:u w:val="single"/>
          <w:lang w:val="es-ES"/>
        </w:rPr>
        <w:t xml:space="preserve">  </w:t>
      </w:r>
    </w:p>
    <w:p w14:paraId="473A9B52"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2E6576C0" w14:textId="77777777" w:rsidR="005F19E6" w:rsidRPr="005B02BB" w:rsidRDefault="005F19E6" w:rsidP="005F19E6">
      <w:pPr>
        <w:jc w:val="both"/>
        <w:rPr>
          <w:rFonts w:ascii="GHEA Grapalat" w:hAnsi="GHEA Grapalat"/>
          <w:sz w:val="22"/>
          <w:szCs w:val="22"/>
          <w:u w:val="single"/>
          <w:lang w:val="es-ES"/>
        </w:rPr>
      </w:pPr>
      <w:r w:rsidRPr="005B02BB">
        <w:rPr>
          <w:rFonts w:ascii="GHEA Grapalat" w:hAnsi="GHEA Grapalat" w:cs="Arial"/>
          <w:sz w:val="20"/>
          <w:szCs w:val="20"/>
          <w:lang w:val="es-ES"/>
        </w:rPr>
        <w:t>կողմից հիմնադրված կամ ավելի քան հիսուն տոկոս</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-ին</w:t>
      </w:r>
    </w:p>
    <w:p w14:paraId="0589750D" w14:textId="77777777" w:rsidR="005F19E6" w:rsidRPr="005B02BB" w:rsidRDefault="005F19E6" w:rsidP="005F19E6">
      <w:pPr>
        <w:jc w:val="both"/>
        <w:rPr>
          <w:rFonts w:ascii="GHEA Grapalat" w:hAnsi="GHEA Grapalat"/>
          <w:sz w:val="22"/>
          <w:szCs w:val="22"/>
          <w:lang w:val="es-ES"/>
        </w:rPr>
      </w:pPr>
      <w:r w:rsidRPr="005B02BB">
        <w:rPr>
          <w:rFonts w:ascii="GHEA Grapalat" w:hAnsi="GHEA Grapalat" w:cs="Sylfaen"/>
          <w:vertAlign w:val="superscript"/>
          <w:lang w:val="es-ES"/>
        </w:rPr>
        <w:t xml:space="preserve">                                                                     </w:t>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055C2A46" w14:textId="77777777" w:rsidR="005F19E6" w:rsidRPr="005B02BB" w:rsidRDefault="005F19E6" w:rsidP="005F19E6">
      <w:pPr>
        <w:jc w:val="both"/>
        <w:rPr>
          <w:rFonts w:ascii="GHEA Grapalat" w:hAnsi="GHEA Grapalat" w:cs="Arial"/>
          <w:sz w:val="20"/>
          <w:szCs w:val="20"/>
          <w:lang w:val="es-ES"/>
        </w:rPr>
      </w:pPr>
      <w:r w:rsidRPr="005B02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BCE7BE6" w14:textId="77777777" w:rsidR="005F19E6" w:rsidRPr="005B02BB" w:rsidRDefault="005F19E6" w:rsidP="005F19E6">
      <w:pPr>
        <w:ind w:left="720"/>
        <w:jc w:val="both"/>
        <w:rPr>
          <w:rFonts w:ascii="GHEA Grapalat" w:hAnsi="GHEA Grapalat" w:cs="Arial"/>
          <w:sz w:val="20"/>
          <w:szCs w:val="20"/>
          <w:lang w:val="es-ES"/>
        </w:rPr>
      </w:pPr>
    </w:p>
    <w:p w14:paraId="7B73F06E" w14:textId="77777777" w:rsidR="005F19E6" w:rsidRPr="005B02BB" w:rsidRDefault="005F19E6" w:rsidP="005F19E6">
      <w:pPr>
        <w:ind w:left="720"/>
        <w:jc w:val="both"/>
        <w:rPr>
          <w:rFonts w:ascii="GHEA Grapalat" w:hAnsi="GHEA Grapalat"/>
          <w:sz w:val="22"/>
          <w:szCs w:val="22"/>
          <w:lang w:val="es-ES"/>
        </w:rPr>
      </w:pPr>
      <w:r w:rsidRPr="005B02BB">
        <w:rPr>
          <w:rFonts w:ascii="GHEA Grapalat" w:hAnsi="GHEA Grapalat" w:cs="Arial"/>
          <w:sz w:val="20"/>
          <w:szCs w:val="20"/>
          <w:lang w:val="hy-AM"/>
        </w:rPr>
        <w:t>Ս</w:t>
      </w:r>
      <w:r w:rsidRPr="005B02BB">
        <w:rPr>
          <w:rFonts w:ascii="GHEA Grapalat" w:hAnsi="GHEA Grapalat" w:cs="Arial"/>
          <w:sz w:val="20"/>
          <w:szCs w:val="20"/>
          <w:lang w:val="es-ES"/>
        </w:rPr>
        <w:t xml:space="preserve">տորև ներկայացնում  </w:t>
      </w:r>
      <w:r w:rsidRPr="005B02BB">
        <w:rPr>
          <w:rFonts w:ascii="GHEA Grapalat" w:hAnsi="GHEA Grapalat" w:cs="Arial"/>
          <w:sz w:val="20"/>
          <w:szCs w:val="20"/>
          <w:lang w:val="hy-AM"/>
        </w:rPr>
        <w:t xml:space="preserve">է </w:t>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 իրական շահառուների վերաբերյալ</w:t>
      </w:r>
    </w:p>
    <w:p w14:paraId="29DBAFE9" w14:textId="77777777" w:rsidR="005F19E6" w:rsidRPr="005B02BB" w:rsidRDefault="005F19E6" w:rsidP="005F19E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vertAlign w:val="superscript"/>
          <w:lang w:val="hy-AM"/>
        </w:rPr>
        <w:t xml:space="preserve">      </w:t>
      </w:r>
      <w:r w:rsidRPr="005B02BB">
        <w:rPr>
          <w:rFonts w:ascii="GHEA Grapalat" w:hAnsi="GHEA Grapalat"/>
          <w:vertAlign w:val="superscript"/>
          <w:lang w:val="es-ES"/>
        </w:rPr>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6BF85289" w14:textId="77777777" w:rsidR="005F19E6" w:rsidRPr="005B02BB" w:rsidRDefault="005F19E6" w:rsidP="005F19E6">
      <w:pPr>
        <w:jc w:val="both"/>
        <w:rPr>
          <w:rFonts w:ascii="GHEA Grapalat" w:hAnsi="GHEA Grapalat"/>
          <w:sz w:val="22"/>
          <w:szCs w:val="22"/>
          <w:lang w:val="hy-AM"/>
        </w:rPr>
      </w:pPr>
    </w:p>
    <w:p w14:paraId="30834A41" w14:textId="77777777" w:rsidR="005F19E6" w:rsidRPr="005B02BB" w:rsidRDefault="005F19E6" w:rsidP="005F19E6">
      <w:pPr>
        <w:jc w:val="both"/>
        <w:rPr>
          <w:rFonts w:ascii="GHEA Grapalat" w:hAnsi="GHEA Grapalat" w:cs="Arial"/>
          <w:sz w:val="18"/>
          <w:szCs w:val="18"/>
          <w:vertAlign w:val="superscript"/>
          <w:lang w:val="es-ES"/>
        </w:rPr>
      </w:pPr>
      <w:r w:rsidRPr="005B02BB">
        <w:rPr>
          <w:rFonts w:ascii="GHEA Grapalat" w:hAnsi="GHEA Grapalat" w:cs="Arial"/>
          <w:sz w:val="20"/>
          <w:szCs w:val="20"/>
          <w:lang w:val="es-ES"/>
        </w:rPr>
        <w:t>տեղեկություններ պարունակող կայքէջի հղումը՝ ----</w:t>
      </w:r>
      <w:r w:rsidRPr="005B02BB">
        <w:rPr>
          <w:rFonts w:ascii="GHEA Grapalat" w:hAnsi="GHEA Grapalat" w:cs="Arial"/>
          <w:sz w:val="20"/>
          <w:szCs w:val="20"/>
          <w:lang w:val="hy-AM"/>
        </w:rPr>
        <w:t>-------------------</w:t>
      </w:r>
      <w:r w:rsidRPr="005B02BB">
        <w:rPr>
          <w:rFonts w:ascii="GHEA Grapalat" w:hAnsi="GHEA Grapalat" w:cs="Arial"/>
          <w:sz w:val="20"/>
          <w:szCs w:val="20"/>
          <w:lang w:val="es-ES"/>
        </w:rPr>
        <w:t>-----------------------------</w:t>
      </w:r>
      <w:r w:rsidRPr="005B02BB">
        <w:rPr>
          <w:rFonts w:cs="Arial"/>
          <w:sz w:val="18"/>
          <w:szCs w:val="18"/>
          <w:lang w:val="hy-AM"/>
        </w:rPr>
        <w:t>**</w:t>
      </w:r>
      <w:r w:rsidRPr="005B02BB">
        <w:rPr>
          <w:rFonts w:ascii="GHEA Grapalat" w:hAnsi="GHEA Grapalat" w:cs="Arial"/>
          <w:sz w:val="18"/>
          <w:szCs w:val="18"/>
          <w:vertAlign w:val="superscript"/>
          <w:lang w:val="es-ES"/>
        </w:rPr>
        <w:t xml:space="preserve"> </w:t>
      </w:r>
    </w:p>
    <w:p w14:paraId="37C47C73" w14:textId="77777777" w:rsidR="005F19E6" w:rsidRPr="005B02BB" w:rsidRDefault="005F19E6" w:rsidP="005F19E6">
      <w:pPr>
        <w:jc w:val="right"/>
        <w:rPr>
          <w:rFonts w:ascii="GHEA Grapalat" w:hAnsi="GHEA Grapalat"/>
          <w:sz w:val="10"/>
          <w:szCs w:val="10"/>
          <w:lang w:val="es-ES"/>
        </w:rPr>
      </w:pPr>
    </w:p>
    <w:p w14:paraId="07E723A5" w14:textId="77777777" w:rsidR="005F19E6" w:rsidRPr="005B02BB" w:rsidRDefault="005F19E6" w:rsidP="005F19E6">
      <w:pPr>
        <w:ind w:firstLine="708"/>
        <w:jc w:val="both"/>
        <w:rPr>
          <w:rFonts w:ascii="GHEA Grapalat" w:hAnsi="GHEA Grapalat"/>
          <w:sz w:val="20"/>
          <w:lang w:val="es-ES"/>
        </w:rPr>
      </w:pPr>
      <w:r w:rsidRPr="005B02BB">
        <w:rPr>
          <w:rFonts w:ascii="GHEA Grapalat" w:hAnsi="GHEA Grapalat"/>
          <w:sz w:val="20"/>
          <w:lang w:val="es-ES"/>
        </w:rPr>
        <w:t xml:space="preserve">Կից ներկայացվում է </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 xml:space="preserve"> կողմից առաջարկվող </w:t>
      </w:r>
    </w:p>
    <w:p w14:paraId="494F1894" w14:textId="77777777" w:rsidR="005F19E6" w:rsidRPr="005B02BB" w:rsidRDefault="005F19E6" w:rsidP="005F19E6">
      <w:pPr>
        <w:jc w:val="both"/>
        <w:rPr>
          <w:rFonts w:ascii="GHEA Grapalat" w:hAnsi="GHEA Grapalat"/>
          <w:sz w:val="22"/>
          <w:szCs w:val="22"/>
          <w:lang w:val="es-ES"/>
        </w:rPr>
      </w:pP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7A6EC2F9" w14:textId="77777777" w:rsidR="005F19E6" w:rsidRPr="005B02BB" w:rsidRDefault="005F19E6" w:rsidP="005F19E6">
      <w:pPr>
        <w:jc w:val="both"/>
        <w:rPr>
          <w:rFonts w:ascii="GHEA Grapalat" w:hAnsi="GHEA Grapalat"/>
          <w:sz w:val="20"/>
          <w:lang w:val="es-ES"/>
        </w:rPr>
      </w:pPr>
      <w:r w:rsidRPr="005B02BB">
        <w:rPr>
          <w:rFonts w:ascii="GHEA Grapalat" w:hAnsi="GHEA Grapalat"/>
          <w:sz w:val="20"/>
          <w:lang w:val="es-ES"/>
        </w:rPr>
        <w:t xml:space="preserve">ապրանքի ամբողջական նկարագիրը՝ համաձայն հավելված 1.1-ի: </w:t>
      </w:r>
    </w:p>
    <w:p w14:paraId="063AC92A" w14:textId="77777777" w:rsidR="005F19E6" w:rsidRPr="005B02BB" w:rsidRDefault="005F19E6" w:rsidP="005F19E6">
      <w:pPr>
        <w:ind w:firstLine="708"/>
        <w:jc w:val="both"/>
        <w:rPr>
          <w:rFonts w:ascii="GHEA Grapalat" w:hAnsi="GHEA Grapalat"/>
          <w:sz w:val="20"/>
          <w:lang w:val="es-ES"/>
        </w:rPr>
      </w:pPr>
    </w:p>
    <w:p w14:paraId="184409BB" w14:textId="77777777" w:rsidR="005F19E6" w:rsidRPr="005B02BB" w:rsidRDefault="005F19E6" w:rsidP="005F19E6">
      <w:pPr>
        <w:ind w:firstLine="708"/>
        <w:jc w:val="both"/>
        <w:rPr>
          <w:rFonts w:ascii="GHEA Grapalat" w:hAnsi="GHEA Grapalat"/>
          <w:sz w:val="20"/>
          <w:lang w:val="es-ES"/>
        </w:rPr>
      </w:pPr>
    </w:p>
    <w:p w14:paraId="05360AA0" w14:textId="77777777" w:rsidR="005F19E6" w:rsidRPr="005B02BB" w:rsidRDefault="005F19E6" w:rsidP="005F19E6">
      <w:pPr>
        <w:jc w:val="both"/>
        <w:rPr>
          <w:rFonts w:ascii="GHEA Grapalat" w:hAnsi="GHEA Grapalat"/>
          <w:sz w:val="20"/>
          <w:lang w:val="es-ES"/>
        </w:rPr>
      </w:pPr>
    </w:p>
    <w:p w14:paraId="05425EBD" w14:textId="77777777" w:rsidR="005F19E6" w:rsidRPr="005B02BB" w:rsidRDefault="005F19E6" w:rsidP="005F19E6">
      <w:pPr>
        <w:jc w:val="both"/>
        <w:rPr>
          <w:rFonts w:ascii="GHEA Grapalat" w:hAnsi="GHEA Grapalat"/>
          <w:sz w:val="20"/>
          <w:lang w:val="es-ES"/>
        </w:rPr>
      </w:pPr>
    </w:p>
    <w:p w14:paraId="5E393E7E" w14:textId="77777777" w:rsidR="005F19E6" w:rsidRPr="005B02BB" w:rsidRDefault="005F19E6" w:rsidP="005F19E6">
      <w:pPr>
        <w:jc w:val="both"/>
        <w:rPr>
          <w:rFonts w:ascii="GHEA Grapalat" w:hAnsi="GHEA Grapalat" w:cs="Arial"/>
          <w:sz w:val="20"/>
          <w:vertAlign w:val="superscript"/>
          <w:lang w:val="es-ES"/>
        </w:rPr>
      </w:pPr>
      <w:r w:rsidRPr="005B02BB">
        <w:rPr>
          <w:rFonts w:ascii="GHEA Grapalat" w:hAnsi="GHEA Grapalat"/>
          <w:sz w:val="20"/>
          <w:lang w:val="es-ES"/>
        </w:rPr>
        <w:t xml:space="preserve">   </w:t>
      </w:r>
      <w:r w:rsidRPr="005B02BB">
        <w:rPr>
          <w:rFonts w:ascii="GHEA Grapalat" w:hAnsi="GHEA Grapalat"/>
          <w:sz w:val="20"/>
          <w:lang w:val="hy-AM"/>
        </w:rPr>
        <w:t xml:space="preserve">___________________________________________________ </w:t>
      </w:r>
      <w:r w:rsidRPr="005B02BB">
        <w:rPr>
          <w:rFonts w:ascii="GHEA Grapalat" w:hAnsi="GHEA Grapalat"/>
          <w:sz w:val="20"/>
          <w:lang w:val="hy-AM"/>
        </w:rPr>
        <w:tab/>
        <w:t xml:space="preserve">                _____________</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hy-AM"/>
        </w:rPr>
        <w:t xml:space="preserve"> </w:t>
      </w:r>
      <w:r w:rsidRPr="005B02BB">
        <w:rPr>
          <w:rFonts w:ascii="GHEA Grapalat" w:hAnsi="GHEA Grapalat" w:cs="Sylfaen"/>
          <w:sz w:val="20"/>
          <w:vertAlign w:val="superscript"/>
          <w:lang w:val="hy-AM"/>
        </w:rPr>
        <w:t>Մասնակցի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անվանումը</w:t>
      </w:r>
      <w:r w:rsidRPr="005B02BB">
        <w:rPr>
          <w:rFonts w:ascii="GHEA Grapalat" w:hAnsi="GHEA Grapalat" w:cs="Arial"/>
          <w:sz w:val="20"/>
          <w:vertAlign w:val="superscript"/>
          <w:lang w:val="hy-AM"/>
        </w:rPr>
        <w:t xml:space="preserve"> </w:t>
      </w:r>
      <w:r w:rsidRPr="005B02BB">
        <w:rPr>
          <w:rFonts w:ascii="GHEA Grapalat" w:hAnsi="GHEA Grapalat"/>
          <w:sz w:val="20"/>
          <w:vertAlign w:val="superscript"/>
          <w:lang w:val="hy-AM"/>
        </w:rPr>
        <w:t xml:space="preserve"> (</w:t>
      </w:r>
      <w:r w:rsidRPr="005B02BB">
        <w:rPr>
          <w:rFonts w:ascii="GHEA Grapalat" w:hAnsi="GHEA Grapalat" w:cs="Sylfaen"/>
          <w:sz w:val="20"/>
          <w:vertAlign w:val="superscript"/>
          <w:lang w:val="hy-AM"/>
        </w:rPr>
        <w:t>ղեկավարի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պաշտոնը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rPr>
        <w:t>ա</w:t>
      </w:r>
      <w:r w:rsidRPr="005B02BB">
        <w:rPr>
          <w:rFonts w:ascii="GHEA Grapalat" w:hAnsi="GHEA Grapalat" w:cs="Sylfaen"/>
          <w:sz w:val="20"/>
          <w:vertAlign w:val="superscript"/>
          <w:lang w:val="hy-AM"/>
        </w:rPr>
        <w:t>նուն</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rPr>
        <w:t>ա</w:t>
      </w:r>
      <w:r w:rsidRPr="005B02BB">
        <w:rPr>
          <w:rFonts w:ascii="GHEA Grapalat" w:hAnsi="GHEA Grapalat" w:cs="Sylfaen"/>
          <w:sz w:val="20"/>
          <w:vertAlign w:val="superscript"/>
          <w:lang w:val="hy-AM"/>
        </w:rPr>
        <w:t>զգանունը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lang w:val="es-ES"/>
        </w:rPr>
        <w:t xml:space="preserve">               </w:t>
      </w:r>
      <w:r w:rsidRPr="005B02BB">
        <w:rPr>
          <w:rFonts w:ascii="GHEA Grapalat" w:hAnsi="GHEA Grapalat" w:cs="Sylfaen"/>
          <w:sz w:val="20"/>
          <w:vertAlign w:val="superscript"/>
          <w:lang w:val="hy-AM"/>
        </w:rPr>
        <w:t>ստորագրությունը</w:t>
      </w:r>
      <w:r w:rsidRPr="005B02BB">
        <w:rPr>
          <w:rFonts w:ascii="GHEA Grapalat" w:hAnsi="GHEA Grapalat" w:cs="Arial"/>
          <w:sz w:val="20"/>
          <w:vertAlign w:val="superscript"/>
          <w:lang w:val="hy-AM"/>
        </w:rPr>
        <w:t>)</w:t>
      </w:r>
    </w:p>
    <w:p w14:paraId="551F4CB3" w14:textId="77777777" w:rsidR="005F19E6" w:rsidRPr="005B02BB" w:rsidRDefault="005F19E6" w:rsidP="005F19E6">
      <w:pPr>
        <w:jc w:val="both"/>
        <w:rPr>
          <w:rFonts w:ascii="GHEA Grapalat" w:hAnsi="GHEA Grapalat" w:cs="Arial"/>
          <w:sz w:val="20"/>
          <w:vertAlign w:val="superscript"/>
          <w:lang w:val="es-ES"/>
        </w:rPr>
      </w:pPr>
    </w:p>
    <w:p w14:paraId="2CCE6291" w14:textId="77777777" w:rsidR="005F19E6" w:rsidRPr="005B02BB" w:rsidRDefault="005F19E6" w:rsidP="005F19E6">
      <w:pPr>
        <w:jc w:val="both"/>
        <w:rPr>
          <w:rFonts w:ascii="GHEA Grapalat" w:hAnsi="GHEA Grapalat"/>
          <w:sz w:val="20"/>
          <w:lang w:val="hy-AM"/>
        </w:rPr>
      </w:pPr>
      <w:r w:rsidRPr="005B02BB">
        <w:rPr>
          <w:rFonts w:ascii="GHEA Grapalat" w:hAnsi="GHEA Grapalat"/>
          <w:sz w:val="20"/>
          <w:lang w:val="hy-AM"/>
        </w:rPr>
        <w:t xml:space="preserve">    </w:t>
      </w:r>
    </w:p>
    <w:p w14:paraId="04A831F7" w14:textId="77777777" w:rsidR="005F19E6" w:rsidRPr="005B02BB" w:rsidRDefault="005F19E6" w:rsidP="005F19E6">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t xml:space="preserve"> </w:t>
      </w:r>
    </w:p>
    <w:p w14:paraId="439189AD" w14:textId="77777777" w:rsidR="005F19E6" w:rsidRPr="005B02BB" w:rsidRDefault="005F19E6" w:rsidP="005F19E6">
      <w:pPr>
        <w:pStyle w:val="FootnoteText"/>
        <w:rPr>
          <w:rFonts w:ascii="GHEA Grapalat" w:hAnsi="GHEA Grapalat"/>
          <w:i/>
          <w:sz w:val="16"/>
          <w:szCs w:val="16"/>
          <w:lang w:val="hy-AM"/>
        </w:rPr>
      </w:pPr>
    </w:p>
    <w:p w14:paraId="415B8D7C" w14:textId="77777777" w:rsidR="005F19E6" w:rsidRPr="005B02BB" w:rsidRDefault="005F19E6" w:rsidP="005F19E6">
      <w:pPr>
        <w:pStyle w:val="FootnoteText"/>
        <w:rPr>
          <w:rFonts w:ascii="GHEA Grapalat" w:hAnsi="GHEA Grapalat"/>
          <w:i/>
          <w:sz w:val="16"/>
          <w:szCs w:val="16"/>
          <w:lang w:val="hy-AM"/>
        </w:rPr>
      </w:pPr>
    </w:p>
    <w:p w14:paraId="704FAD81" w14:textId="77777777" w:rsidR="005F19E6" w:rsidRPr="005B02BB" w:rsidRDefault="005F19E6" w:rsidP="005F19E6">
      <w:pPr>
        <w:pStyle w:val="FootnoteText"/>
        <w:rPr>
          <w:rFonts w:ascii="GHEA Grapalat" w:hAnsi="GHEA Grapalat"/>
          <w:i/>
          <w:sz w:val="16"/>
          <w:szCs w:val="16"/>
          <w:lang w:val="hy-AM"/>
        </w:rPr>
      </w:pPr>
    </w:p>
    <w:p w14:paraId="3BC01770" w14:textId="77777777" w:rsidR="005F19E6" w:rsidRPr="005B02BB" w:rsidRDefault="005F19E6" w:rsidP="005F19E6">
      <w:pPr>
        <w:pStyle w:val="FootnoteText"/>
        <w:rPr>
          <w:rFonts w:ascii="GHEA Grapalat" w:hAnsi="GHEA Grapalat"/>
          <w:i/>
          <w:sz w:val="16"/>
          <w:szCs w:val="16"/>
          <w:lang w:val="hy-AM"/>
        </w:rPr>
      </w:pPr>
    </w:p>
    <w:p w14:paraId="534FFAFA" w14:textId="77777777" w:rsidR="005F19E6" w:rsidRPr="005B02BB" w:rsidRDefault="005F19E6" w:rsidP="005F19E6">
      <w:pPr>
        <w:pStyle w:val="FootnoteText"/>
        <w:rPr>
          <w:rFonts w:ascii="GHEA Grapalat" w:hAnsi="GHEA Grapalat"/>
          <w:i/>
          <w:sz w:val="16"/>
          <w:szCs w:val="16"/>
          <w:lang w:val="hy-AM"/>
        </w:rPr>
      </w:pPr>
    </w:p>
    <w:p w14:paraId="3E5C3A1D" w14:textId="77777777" w:rsidR="005F19E6" w:rsidRPr="005B02BB" w:rsidRDefault="005F19E6" w:rsidP="005F19E6">
      <w:pPr>
        <w:pStyle w:val="FootnoteText"/>
        <w:rPr>
          <w:rFonts w:ascii="GHEA Grapalat" w:hAnsi="GHEA Grapalat"/>
          <w:i/>
          <w:sz w:val="16"/>
          <w:szCs w:val="16"/>
          <w:lang w:val="hy-AM"/>
        </w:rPr>
      </w:pPr>
    </w:p>
    <w:p w14:paraId="732E3696" w14:textId="77777777" w:rsidR="005F19E6" w:rsidRPr="005B02BB" w:rsidRDefault="005F19E6" w:rsidP="005F19E6">
      <w:pPr>
        <w:pStyle w:val="FootnoteText"/>
        <w:rPr>
          <w:rFonts w:ascii="GHEA Grapalat" w:hAnsi="GHEA Grapalat"/>
          <w:i/>
          <w:sz w:val="16"/>
          <w:szCs w:val="16"/>
          <w:lang w:val="hy-AM"/>
        </w:rPr>
      </w:pPr>
    </w:p>
    <w:p w14:paraId="4EF10058"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0EA70085" w14:textId="77777777" w:rsidR="005F19E6" w:rsidRPr="005B02BB" w:rsidRDefault="005F19E6" w:rsidP="005F19E6">
      <w:pPr>
        <w:pStyle w:val="FootnoteText"/>
        <w:jc w:val="both"/>
        <w:rPr>
          <w:rFonts w:ascii="Calibri" w:hAnsi="Calibri"/>
          <w:sz w:val="16"/>
          <w:szCs w:val="16"/>
          <w:lang w:val="hy-AM"/>
        </w:rPr>
      </w:pPr>
      <w:r w:rsidRPr="005B02BB">
        <w:rPr>
          <w:rFonts w:ascii="GHEA Grapalat" w:hAnsi="GHEA Grapalat"/>
          <w:i/>
          <w:sz w:val="16"/>
          <w:szCs w:val="16"/>
          <w:lang w:val="af-ZA"/>
        </w:rPr>
        <w:t xml:space="preserve">** </w:t>
      </w:r>
      <w:r w:rsidRPr="005B02BB">
        <w:rPr>
          <w:rFonts w:ascii="Calibri" w:hAnsi="Calibri"/>
          <w:sz w:val="16"/>
          <w:szCs w:val="16"/>
          <w:lang w:val="hy-AM"/>
        </w:rPr>
        <w:t xml:space="preserve">- </w:t>
      </w:r>
      <w:r w:rsidRPr="005B02BB">
        <w:rPr>
          <w:rFonts w:ascii="GHEA Grapalat" w:hAnsi="GHEA Grapalat"/>
          <w:i/>
          <w:sz w:val="16"/>
          <w:szCs w:val="16"/>
          <w:lang w:val="en-US"/>
        </w:rPr>
        <w:t>ՀՀ</w:t>
      </w:r>
      <w:r w:rsidRPr="005B02BB">
        <w:rPr>
          <w:rFonts w:ascii="GHEA Grapalat" w:hAnsi="GHEA Grapalat"/>
          <w:i/>
          <w:sz w:val="16"/>
          <w:szCs w:val="16"/>
          <w:lang w:val="af-ZA"/>
        </w:rPr>
        <w:t xml:space="preserve"> </w:t>
      </w:r>
      <w:r w:rsidRPr="005B02BB">
        <w:rPr>
          <w:rFonts w:ascii="GHEA Grapalat" w:hAnsi="GHEA Grapalat"/>
          <w:i/>
          <w:sz w:val="16"/>
          <w:szCs w:val="16"/>
          <w:lang w:val="en-US"/>
        </w:rPr>
        <w:t>ռեզիդենտ</w:t>
      </w:r>
      <w:r w:rsidRPr="005B02BB">
        <w:rPr>
          <w:rFonts w:ascii="GHEA Grapalat" w:hAnsi="GHEA Grapalat"/>
          <w:i/>
          <w:sz w:val="16"/>
          <w:szCs w:val="16"/>
          <w:lang w:val="af-ZA"/>
        </w:rPr>
        <w:t xml:space="preserve"> </w:t>
      </w:r>
      <w:r w:rsidRPr="005B02BB">
        <w:rPr>
          <w:rFonts w:ascii="GHEA Grapalat" w:hAnsi="GHEA Grapalat"/>
          <w:i/>
          <w:sz w:val="16"/>
          <w:szCs w:val="16"/>
          <w:lang w:val="en-US"/>
        </w:rPr>
        <w:t>հանդիասցող</w:t>
      </w:r>
      <w:r w:rsidRPr="005B02BB">
        <w:rPr>
          <w:rFonts w:ascii="GHEA Grapalat" w:hAnsi="GHEA Grapalat"/>
          <w:i/>
          <w:sz w:val="16"/>
          <w:szCs w:val="16"/>
          <w:lang w:val="af-ZA"/>
        </w:rPr>
        <w:t xml:space="preserve"> </w:t>
      </w:r>
      <w:r w:rsidRPr="005B02BB">
        <w:rPr>
          <w:rFonts w:ascii="GHEA Grapalat" w:hAnsi="GHEA Grapalat"/>
          <w:i/>
          <w:sz w:val="16"/>
          <w:szCs w:val="16"/>
          <w:lang w:val="en-US"/>
        </w:rPr>
        <w:t>մասնակիցը</w:t>
      </w:r>
      <w:r w:rsidRPr="005B02BB">
        <w:rPr>
          <w:rFonts w:ascii="GHEA Grapalat" w:hAnsi="GHEA Grapalat"/>
          <w:i/>
          <w:sz w:val="16"/>
          <w:szCs w:val="16"/>
          <w:lang w:val="af-ZA"/>
        </w:rPr>
        <w:t xml:space="preserve"> </w:t>
      </w:r>
      <w:r w:rsidRPr="005B02BB">
        <w:rPr>
          <w:rFonts w:ascii="GHEA Grapalat" w:hAnsi="GHEA Grapalat"/>
          <w:i/>
          <w:sz w:val="16"/>
          <w:szCs w:val="16"/>
          <w:lang w:val="en-US"/>
        </w:rPr>
        <w:t>դիմում</w:t>
      </w:r>
      <w:r w:rsidRPr="005B02BB">
        <w:rPr>
          <w:rFonts w:ascii="GHEA Grapalat" w:hAnsi="GHEA Grapalat"/>
          <w:i/>
          <w:sz w:val="16"/>
          <w:szCs w:val="16"/>
          <w:lang w:val="af-ZA"/>
        </w:rPr>
        <w:t xml:space="preserve"> </w:t>
      </w:r>
      <w:r w:rsidRPr="005B02BB">
        <w:rPr>
          <w:rFonts w:ascii="GHEA Grapalat" w:hAnsi="GHEA Grapalat"/>
          <w:i/>
          <w:sz w:val="16"/>
          <w:szCs w:val="16"/>
          <w:lang w:val="en-US"/>
        </w:rPr>
        <w:t>հայտարարությունը</w:t>
      </w:r>
      <w:r w:rsidRPr="005B02BB">
        <w:rPr>
          <w:rFonts w:ascii="GHEA Grapalat" w:hAnsi="GHEA Grapalat"/>
          <w:i/>
          <w:sz w:val="16"/>
          <w:szCs w:val="16"/>
          <w:lang w:val="af-ZA"/>
        </w:rPr>
        <w:t xml:space="preserve"> </w:t>
      </w:r>
      <w:r w:rsidRPr="005B02BB">
        <w:rPr>
          <w:rFonts w:ascii="GHEA Grapalat" w:hAnsi="GHEA Grapalat"/>
          <w:i/>
          <w:sz w:val="16"/>
          <w:szCs w:val="16"/>
          <w:lang w:val="en-US"/>
        </w:rPr>
        <w:t>լրացնելիս</w:t>
      </w:r>
      <w:r w:rsidRPr="005B02BB">
        <w:rPr>
          <w:rFonts w:ascii="GHEA Grapalat" w:hAnsi="GHEA Grapalat"/>
          <w:i/>
          <w:sz w:val="16"/>
          <w:szCs w:val="16"/>
          <w:lang w:val="af-ZA"/>
        </w:rPr>
        <w:t xml:space="preserve"> </w:t>
      </w:r>
      <w:r w:rsidRPr="005B02BB">
        <w:rPr>
          <w:rFonts w:ascii="GHEA Grapalat" w:hAnsi="GHEA Grapalat"/>
          <w:i/>
          <w:sz w:val="16"/>
          <w:szCs w:val="16"/>
          <w:lang w:val="en-US"/>
        </w:rPr>
        <w:t>նշում</w:t>
      </w:r>
      <w:r w:rsidRPr="005B02BB">
        <w:rPr>
          <w:rFonts w:ascii="GHEA Grapalat" w:hAnsi="GHEA Grapalat"/>
          <w:i/>
          <w:sz w:val="16"/>
          <w:szCs w:val="16"/>
          <w:lang w:val="af-ZA"/>
        </w:rPr>
        <w:t xml:space="preserve"> </w:t>
      </w:r>
      <w:r w:rsidRPr="005B02BB">
        <w:rPr>
          <w:rFonts w:ascii="GHEA Grapalat" w:hAnsi="GHEA Grapalat"/>
          <w:i/>
          <w:sz w:val="16"/>
          <w:szCs w:val="16"/>
          <w:lang w:val="en-US"/>
        </w:rPr>
        <w:t>է</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գրանցման</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i/>
          <w:sz w:val="16"/>
          <w:szCs w:val="16"/>
          <w:lang w:val="en-US"/>
        </w:rPr>
        <w:t>ստորաբաժանումների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հիմնարկների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և</w:t>
      </w:r>
      <w:r w:rsidRPr="005B02BB">
        <w:rPr>
          <w:rFonts w:ascii="GHEA Grapalat" w:hAnsi="GHEA Grapalat"/>
          <w:i/>
          <w:sz w:val="16"/>
          <w:szCs w:val="16"/>
          <w:lang w:val="af-ZA"/>
        </w:rPr>
        <w:t xml:space="preserve"> </w:t>
      </w:r>
      <w:r w:rsidRPr="005B02BB">
        <w:rPr>
          <w:rFonts w:ascii="GHEA Grapalat" w:hAnsi="GHEA Grapalat"/>
          <w:i/>
          <w:sz w:val="16"/>
          <w:szCs w:val="16"/>
          <w:lang w:val="en-US"/>
        </w:rPr>
        <w:t>անհատ</w:t>
      </w:r>
      <w:r w:rsidRPr="005B02BB">
        <w:rPr>
          <w:rFonts w:ascii="GHEA Grapalat" w:hAnsi="GHEA Grapalat"/>
          <w:i/>
          <w:sz w:val="16"/>
          <w:szCs w:val="16"/>
          <w:lang w:val="af-ZA"/>
        </w:rPr>
        <w:t xml:space="preserve"> </w:t>
      </w:r>
      <w:r w:rsidRPr="005B02BB">
        <w:rPr>
          <w:rFonts w:ascii="GHEA Grapalat" w:hAnsi="GHEA Grapalat"/>
          <w:i/>
          <w:sz w:val="16"/>
          <w:szCs w:val="16"/>
          <w:lang w:val="en-US"/>
        </w:rPr>
        <w:t>ձեռնարկատերերի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հաշվառման</w:t>
      </w:r>
      <w:r w:rsidRPr="005B02BB">
        <w:rPr>
          <w:rFonts w:ascii="Calibri" w:hAnsi="Calibri" w:cs="Calibri"/>
          <w:i/>
          <w:sz w:val="16"/>
          <w:szCs w:val="16"/>
          <w:lang w:val="af-ZA"/>
        </w:rPr>
        <w:t> </w:t>
      </w:r>
      <w:r w:rsidRPr="005B02BB">
        <w:rPr>
          <w:rFonts w:ascii="GHEA Grapalat" w:hAnsi="GHEA Grapalat" w:cs="GHEA Grapalat"/>
          <w:i/>
          <w:sz w:val="16"/>
          <w:szCs w:val="16"/>
          <w:lang w:val="en-US"/>
        </w:rPr>
        <w:t>մասին</w:t>
      </w:r>
      <w:r w:rsidRPr="005B02BB">
        <w:rPr>
          <w:rFonts w:ascii="GHEA Grapalat" w:hAnsi="GHEA Grapalat" w:cs="GHEA Grapalat"/>
          <w:i/>
          <w:sz w:val="16"/>
          <w:szCs w:val="16"/>
          <w:lang w:val="af-ZA"/>
        </w:rPr>
        <w:t>»</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օրենքի</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համաձայն՝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իրավաբանական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անձանց</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պետական</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ռեգիստրի</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գործակալությունում</w:t>
      </w:r>
      <w:r w:rsidRPr="005B02BB">
        <w:rPr>
          <w:rFonts w:ascii="GHEA Grapalat" w:hAnsi="GHEA Grapalat"/>
          <w:i/>
          <w:sz w:val="16"/>
          <w:szCs w:val="16"/>
          <w:lang w:val="af-ZA"/>
        </w:rPr>
        <w:t xml:space="preserve"> </w:t>
      </w:r>
      <w:r w:rsidRPr="005B02BB">
        <w:rPr>
          <w:rFonts w:ascii="GHEA Grapalat" w:hAnsi="GHEA Grapalat" w:cs="GHEA Grapalat"/>
          <w:i/>
          <w:sz w:val="16"/>
          <w:szCs w:val="16"/>
          <w:lang w:val="en-US"/>
        </w:rPr>
        <w:t>գրանցած՝</w:t>
      </w:r>
      <w:r w:rsidRPr="005B02BB">
        <w:rPr>
          <w:rFonts w:ascii="GHEA Grapalat" w:hAnsi="GHEA Grapalat"/>
          <w:i/>
          <w:sz w:val="16"/>
          <w:szCs w:val="16"/>
          <w:lang w:val="af-ZA"/>
        </w:rPr>
        <w:t xml:space="preserve"> </w:t>
      </w:r>
      <w:r w:rsidRPr="005B02BB">
        <w:rPr>
          <w:rFonts w:ascii="GHEA Grapalat" w:hAnsi="GHEA Grapalat"/>
          <w:i/>
          <w:sz w:val="16"/>
          <w:szCs w:val="16"/>
          <w:lang w:val="en-US"/>
        </w:rPr>
        <w:t>իր</w:t>
      </w:r>
      <w:r w:rsidRPr="005B02BB">
        <w:rPr>
          <w:rFonts w:ascii="GHEA Grapalat" w:hAnsi="GHEA Grapalat"/>
          <w:i/>
          <w:sz w:val="16"/>
          <w:szCs w:val="16"/>
          <w:lang w:val="af-ZA"/>
        </w:rPr>
        <w:t xml:space="preserve"> </w:t>
      </w:r>
      <w:r w:rsidRPr="005B02BB">
        <w:rPr>
          <w:rFonts w:ascii="GHEA Grapalat" w:hAnsi="GHEA Grapalat"/>
          <w:i/>
          <w:sz w:val="16"/>
          <w:szCs w:val="16"/>
          <w:lang w:val="en-US"/>
        </w:rPr>
        <w:t>իրական</w:t>
      </w:r>
      <w:r w:rsidRPr="005B02BB">
        <w:rPr>
          <w:rFonts w:ascii="GHEA Grapalat" w:hAnsi="GHEA Grapalat"/>
          <w:i/>
          <w:sz w:val="16"/>
          <w:szCs w:val="16"/>
          <w:lang w:val="af-ZA"/>
        </w:rPr>
        <w:t xml:space="preserve"> </w:t>
      </w:r>
      <w:r w:rsidRPr="005B02BB">
        <w:rPr>
          <w:rFonts w:ascii="GHEA Grapalat" w:hAnsi="GHEA Grapalat"/>
          <w:i/>
          <w:sz w:val="16"/>
          <w:szCs w:val="16"/>
          <w:lang w:val="en-US"/>
        </w:rPr>
        <w:t>շահառուների</w:t>
      </w:r>
      <w:r w:rsidRPr="005B02BB">
        <w:rPr>
          <w:rFonts w:ascii="GHEA Grapalat" w:hAnsi="GHEA Grapalat"/>
          <w:i/>
          <w:sz w:val="16"/>
          <w:szCs w:val="16"/>
          <w:lang w:val="af-ZA"/>
        </w:rPr>
        <w:t xml:space="preserve"> </w:t>
      </w:r>
      <w:r w:rsidRPr="005B02BB">
        <w:rPr>
          <w:rFonts w:ascii="GHEA Grapalat" w:hAnsi="GHEA Grapalat"/>
          <w:i/>
          <w:sz w:val="16"/>
          <w:szCs w:val="16"/>
          <w:lang w:val="en-US"/>
        </w:rPr>
        <w:t>վերաբերյալ</w:t>
      </w:r>
      <w:r w:rsidRPr="005B02BB">
        <w:rPr>
          <w:rFonts w:ascii="GHEA Grapalat" w:hAnsi="GHEA Grapalat"/>
          <w:i/>
          <w:sz w:val="16"/>
          <w:szCs w:val="16"/>
          <w:lang w:val="af-ZA"/>
        </w:rPr>
        <w:t xml:space="preserve"> </w:t>
      </w:r>
      <w:r w:rsidRPr="005B02BB">
        <w:rPr>
          <w:rFonts w:ascii="GHEA Grapalat" w:hAnsi="GHEA Grapalat"/>
          <w:i/>
          <w:sz w:val="16"/>
          <w:szCs w:val="16"/>
          <w:lang w:val="en-US"/>
        </w:rPr>
        <w:t>տեղեկություններ</w:t>
      </w:r>
      <w:r w:rsidRPr="005B02BB">
        <w:rPr>
          <w:rFonts w:ascii="GHEA Grapalat" w:hAnsi="GHEA Grapalat"/>
          <w:i/>
          <w:sz w:val="16"/>
          <w:szCs w:val="16"/>
          <w:lang w:val="af-ZA"/>
        </w:rPr>
        <w:t xml:space="preserve"> </w:t>
      </w:r>
      <w:r w:rsidRPr="005B02BB">
        <w:rPr>
          <w:rFonts w:ascii="GHEA Grapalat" w:hAnsi="GHEA Grapalat"/>
          <w:i/>
          <w:sz w:val="16"/>
          <w:szCs w:val="16"/>
          <w:lang w:val="en-US"/>
        </w:rPr>
        <w:t>պարունակող</w:t>
      </w:r>
      <w:r w:rsidRPr="005B02BB">
        <w:rPr>
          <w:rFonts w:ascii="GHEA Grapalat" w:hAnsi="GHEA Grapalat"/>
          <w:i/>
          <w:sz w:val="16"/>
          <w:szCs w:val="16"/>
          <w:lang w:val="af-ZA"/>
        </w:rPr>
        <w:t xml:space="preserve"> </w:t>
      </w:r>
      <w:r w:rsidRPr="005B02BB">
        <w:rPr>
          <w:rFonts w:ascii="GHEA Grapalat" w:hAnsi="GHEA Grapalat"/>
          <w:i/>
          <w:sz w:val="16"/>
          <w:szCs w:val="16"/>
          <w:lang w:val="en-US"/>
        </w:rPr>
        <w:t>կայքէջի</w:t>
      </w:r>
      <w:r w:rsidRPr="005B02BB">
        <w:rPr>
          <w:rFonts w:ascii="GHEA Grapalat" w:hAnsi="GHEA Grapalat"/>
          <w:i/>
          <w:sz w:val="16"/>
          <w:szCs w:val="16"/>
          <w:lang w:val="af-ZA"/>
        </w:rPr>
        <w:t xml:space="preserve"> </w:t>
      </w:r>
      <w:r w:rsidRPr="005B02BB">
        <w:rPr>
          <w:rFonts w:ascii="GHEA Grapalat" w:hAnsi="GHEA Grapalat"/>
          <w:i/>
          <w:sz w:val="16"/>
          <w:szCs w:val="16"/>
          <w:lang w:val="en-US"/>
        </w:rPr>
        <w:t>հղումը՝</w:t>
      </w:r>
      <w:r w:rsidRPr="005B02BB">
        <w:rPr>
          <w:rFonts w:ascii="GHEA Grapalat" w:hAnsi="GHEA Grapalat"/>
          <w:i/>
          <w:sz w:val="16"/>
          <w:szCs w:val="16"/>
          <w:lang w:val="af-ZA"/>
        </w:rPr>
        <w:t xml:space="preserve"> </w:t>
      </w:r>
    </w:p>
    <w:p w14:paraId="37CBABE9" w14:textId="77777777" w:rsidR="005F19E6" w:rsidRPr="005B02BB" w:rsidRDefault="005F19E6" w:rsidP="005F19E6">
      <w:pPr>
        <w:pStyle w:val="BodyTextIndent3"/>
        <w:spacing w:line="240" w:lineRule="auto"/>
        <w:ind w:left="142" w:firstLine="0"/>
        <w:rPr>
          <w:rFonts w:ascii="GHEA Grapalat" w:hAnsi="GHEA Grapalat"/>
          <w:i/>
          <w:sz w:val="16"/>
          <w:szCs w:val="16"/>
          <w:lang w:val="hy-AM" w:eastAsia="ru-RU"/>
        </w:rPr>
      </w:pPr>
      <w:r w:rsidRPr="005B02BB">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5B02BB">
        <w:rPr>
          <w:rFonts w:ascii="Cambria Math" w:hAnsi="Cambria Math" w:cs="Cambria Math"/>
          <w:i/>
          <w:sz w:val="16"/>
          <w:szCs w:val="16"/>
          <w:lang w:val="hy-AM" w:eastAsia="ru-RU"/>
        </w:rPr>
        <w:t>․</w:t>
      </w:r>
      <w:r w:rsidRPr="005B02BB">
        <w:rPr>
          <w:rFonts w:ascii="GHEA Grapalat" w:hAnsi="GHEA Grapalat"/>
          <w:i/>
          <w:sz w:val="16"/>
          <w:szCs w:val="16"/>
          <w:lang w:val="hy-AM" w:eastAsia="ru-RU"/>
        </w:rPr>
        <w:t>2-ի&gt;&gt; բառերով,</w:t>
      </w:r>
    </w:p>
    <w:p w14:paraId="1B8EC8F6" w14:textId="77777777" w:rsidR="005F19E6" w:rsidRPr="005B02BB" w:rsidRDefault="005F19E6" w:rsidP="005F19E6">
      <w:pPr>
        <w:pStyle w:val="FootnoteText"/>
        <w:jc w:val="both"/>
        <w:rPr>
          <w:rFonts w:ascii="GHEA Grapalat" w:hAnsi="GHEA Grapalat"/>
          <w:i/>
          <w:sz w:val="16"/>
          <w:szCs w:val="16"/>
          <w:lang w:val="hy-AM"/>
        </w:rPr>
      </w:pPr>
      <w:r w:rsidRPr="005B02B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FC04B80" w14:textId="77777777" w:rsidR="005F19E6" w:rsidRPr="005B02BB" w:rsidRDefault="005F19E6" w:rsidP="005F19E6">
      <w:pPr>
        <w:pStyle w:val="BodyTextIndent3"/>
        <w:spacing w:line="240" w:lineRule="auto"/>
        <w:ind w:firstLine="0"/>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1F1D47F1" w14:textId="77777777" w:rsidR="005F19E6" w:rsidRPr="005B02BB" w:rsidRDefault="005F19E6" w:rsidP="005F19E6">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1.1</w:t>
      </w:r>
    </w:p>
    <w:p w14:paraId="415DA53E" w14:textId="3D7053B5"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0991A4F"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C9319EC" w14:textId="77777777" w:rsidR="005F19E6" w:rsidRPr="005B02BB" w:rsidRDefault="005F19E6" w:rsidP="005F19E6">
      <w:pPr>
        <w:ind w:left="-66"/>
        <w:jc w:val="center"/>
        <w:rPr>
          <w:rFonts w:ascii="GHEA Grapalat" w:hAnsi="GHEA Grapalat"/>
          <w:b/>
          <w:lang w:val="hy-AM"/>
        </w:rPr>
      </w:pPr>
    </w:p>
    <w:p w14:paraId="425648AD" w14:textId="77777777" w:rsidR="005F19E6" w:rsidRPr="005B02BB" w:rsidRDefault="005F19E6" w:rsidP="005F19E6">
      <w:pPr>
        <w:pStyle w:val="Heading3"/>
        <w:spacing w:line="240" w:lineRule="auto"/>
        <w:ind w:firstLine="567"/>
        <w:jc w:val="left"/>
        <w:rPr>
          <w:rFonts w:ascii="GHEA Grapalat" w:hAnsi="GHEA Grapalat"/>
          <w:b/>
          <w:lang w:val="hy-AM"/>
        </w:rPr>
      </w:pPr>
    </w:p>
    <w:p w14:paraId="032EFBCE" w14:textId="77777777" w:rsidR="005F19E6" w:rsidRPr="005B02BB" w:rsidRDefault="005F19E6" w:rsidP="005F19E6">
      <w:pPr>
        <w:pStyle w:val="Heading3"/>
        <w:spacing w:line="240" w:lineRule="auto"/>
        <w:ind w:firstLine="567"/>
        <w:rPr>
          <w:rFonts w:ascii="GHEA Grapalat" w:hAnsi="GHEA Grapalat"/>
          <w:b/>
          <w:i w:val="0"/>
          <w:lang w:val="hy-AM"/>
        </w:rPr>
      </w:pPr>
      <w:r w:rsidRPr="005B02BB">
        <w:rPr>
          <w:rFonts w:ascii="GHEA Grapalat" w:hAnsi="GHEA Grapalat"/>
          <w:b/>
          <w:i w:val="0"/>
          <w:lang w:val="hy-AM"/>
        </w:rPr>
        <w:t>ՆԿԱՐԱԳԻՐ</w:t>
      </w:r>
    </w:p>
    <w:p w14:paraId="3C7EB0FA" w14:textId="77777777" w:rsidR="005F19E6" w:rsidRPr="005B02BB" w:rsidRDefault="005F19E6" w:rsidP="005F19E6">
      <w:pPr>
        <w:pStyle w:val="Heading3"/>
        <w:spacing w:line="240" w:lineRule="auto"/>
        <w:ind w:firstLine="567"/>
        <w:rPr>
          <w:rFonts w:ascii="GHEA Grapalat" w:hAnsi="GHEA Grapalat"/>
          <w:b/>
          <w:i w:val="0"/>
          <w:lang w:val="hy-AM"/>
        </w:rPr>
      </w:pPr>
      <w:r w:rsidRPr="005B02BB">
        <w:rPr>
          <w:rFonts w:ascii="GHEA Grapalat" w:hAnsi="GHEA Grapalat"/>
          <w:b/>
          <w:i w:val="0"/>
          <w:lang w:val="hy-AM"/>
        </w:rPr>
        <w:t xml:space="preserve">առաջարկվող ապրանքի ամբողջական </w:t>
      </w:r>
    </w:p>
    <w:p w14:paraId="635847EE" w14:textId="77777777" w:rsidR="005F19E6" w:rsidRPr="005B02BB" w:rsidRDefault="005F19E6" w:rsidP="005F19E6">
      <w:pPr>
        <w:pStyle w:val="Heading3"/>
        <w:spacing w:line="240" w:lineRule="auto"/>
        <w:ind w:firstLine="567"/>
        <w:rPr>
          <w:rFonts w:ascii="GHEA Grapalat" w:hAnsi="GHEA Grapalat" w:cs="Arial"/>
          <w:lang w:val="es-ES"/>
        </w:rPr>
      </w:pPr>
    </w:p>
    <w:p w14:paraId="4CCC4F86" w14:textId="7CEF51B8" w:rsidR="005F19E6" w:rsidRPr="005B02BB" w:rsidRDefault="005F19E6" w:rsidP="005F19E6">
      <w:pPr>
        <w:ind w:firstLine="567"/>
        <w:jc w:val="both"/>
        <w:rPr>
          <w:rFonts w:ascii="GHEA Grapalat" w:hAnsi="GHEA Grapalat" w:cs="Arial"/>
          <w:sz w:val="20"/>
          <w:szCs w:val="20"/>
          <w:lang w:val="es-ES"/>
        </w:rPr>
      </w:pP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t xml:space="preserve">      </w:t>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lang w:val="es-ES"/>
        </w:rPr>
        <w:t xml:space="preserve">-ն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w:t>
      </w:r>
      <w:r w:rsidR="00D6352C">
        <w:rPr>
          <w:rFonts w:ascii="GHEA Grapalat" w:hAnsi="GHEA Grapalat"/>
          <w:b/>
          <w:sz w:val="22"/>
          <w:lang w:val="es-ES"/>
        </w:rPr>
        <w:t>25/2</w:t>
      </w:r>
      <w:r w:rsidRPr="00132DF0">
        <w:rPr>
          <w:rFonts w:ascii="GHEA Grapalat" w:hAnsi="GHEA Grapalat"/>
          <w:sz w:val="22"/>
          <w:lang w:val="es-ES"/>
        </w:rPr>
        <w:t>»</w:t>
      </w:r>
    </w:p>
    <w:p w14:paraId="5513AE41" w14:textId="77777777" w:rsidR="005F19E6" w:rsidRPr="005B02BB" w:rsidRDefault="005F19E6" w:rsidP="005F19E6">
      <w:pPr>
        <w:jc w:val="both"/>
        <w:rPr>
          <w:rFonts w:ascii="GHEA Grapalat" w:hAnsi="GHEA Grapalat" w:cs="Arial"/>
          <w:sz w:val="20"/>
          <w:szCs w:val="20"/>
          <w:u w:val="single"/>
          <w:lang w:val="es-ES"/>
        </w:rPr>
      </w:pPr>
      <w:r w:rsidRPr="005B02BB">
        <w:rPr>
          <w:rFonts w:ascii="GHEA Grapalat" w:hAnsi="GHEA Grapalat"/>
          <w:sz w:val="20"/>
          <w:vertAlign w:val="superscript"/>
          <w:lang w:val="es-ES"/>
        </w:rPr>
        <w:t xml:space="preserve">                                                    </w:t>
      </w:r>
      <w:r w:rsidRPr="005B02BB">
        <w:rPr>
          <w:rFonts w:ascii="GHEA Grapalat" w:hAnsi="GHEA Grapalat"/>
          <w:sz w:val="20"/>
          <w:vertAlign w:val="superscript"/>
          <w:lang w:val="hy-AM"/>
        </w:rPr>
        <w:t>մասնակցի անվանումը</w:t>
      </w:r>
    </w:p>
    <w:p w14:paraId="6F10E700" w14:textId="77777777" w:rsidR="005F19E6" w:rsidRPr="005B02BB" w:rsidRDefault="005F19E6" w:rsidP="005F19E6">
      <w:pPr>
        <w:jc w:val="both"/>
        <w:rPr>
          <w:rFonts w:ascii="GHEA Grapalat" w:hAnsi="GHEA Grapalat"/>
          <w:lang w:val="hy-AM"/>
        </w:rPr>
      </w:pPr>
      <w:r w:rsidRPr="005B02B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67AE0B6" w14:textId="77777777" w:rsidR="005F19E6" w:rsidRPr="005B02BB" w:rsidRDefault="005F19E6" w:rsidP="005F19E6">
      <w:pPr>
        <w:pStyle w:val="Heading3"/>
        <w:spacing w:line="240" w:lineRule="auto"/>
        <w:ind w:firstLine="567"/>
        <w:rPr>
          <w:rFonts w:ascii="GHEA Grapalat" w:hAnsi="GHEA Grapalat" w:cs="Arial"/>
          <w:lang w:val="es-ES"/>
        </w:rPr>
      </w:pPr>
    </w:p>
    <w:p w14:paraId="630B8DBE" w14:textId="77777777" w:rsidR="005F19E6" w:rsidRPr="005B02BB" w:rsidRDefault="005F19E6" w:rsidP="005F19E6">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F19E6" w:rsidRPr="005B02BB" w14:paraId="016D3297" w14:textId="77777777" w:rsidTr="0013117F">
        <w:tc>
          <w:tcPr>
            <w:tcW w:w="1368" w:type="dxa"/>
            <w:vMerge w:val="restart"/>
            <w:vAlign w:val="center"/>
          </w:tcPr>
          <w:p w14:paraId="4D4993F4"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Չափաբաժնի համար</w:t>
            </w:r>
          </w:p>
        </w:tc>
        <w:tc>
          <w:tcPr>
            <w:tcW w:w="8550" w:type="dxa"/>
            <w:gridSpan w:val="5"/>
            <w:vAlign w:val="center"/>
          </w:tcPr>
          <w:p w14:paraId="1ABDE0FE"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Առաջարկվող ապրանքի</w:t>
            </w:r>
          </w:p>
        </w:tc>
      </w:tr>
      <w:tr w:rsidR="005F19E6" w:rsidRPr="005B02BB" w14:paraId="4A2CD263" w14:textId="77777777" w:rsidTr="0013117F">
        <w:tc>
          <w:tcPr>
            <w:tcW w:w="1368" w:type="dxa"/>
            <w:vMerge/>
            <w:vAlign w:val="center"/>
          </w:tcPr>
          <w:p w14:paraId="553A74D0" w14:textId="77777777" w:rsidR="005F19E6" w:rsidRPr="005B02BB" w:rsidRDefault="005F19E6" w:rsidP="0013117F">
            <w:pPr>
              <w:jc w:val="center"/>
              <w:rPr>
                <w:rFonts w:ascii="GHEA Grapalat" w:hAnsi="GHEA Grapalat"/>
                <w:b/>
                <w:bCs/>
                <w:sz w:val="16"/>
                <w:szCs w:val="18"/>
                <w:lang w:val="es-ES"/>
              </w:rPr>
            </w:pPr>
          </w:p>
        </w:tc>
        <w:tc>
          <w:tcPr>
            <w:tcW w:w="1460" w:type="dxa"/>
            <w:vAlign w:val="center"/>
          </w:tcPr>
          <w:p w14:paraId="3EA044F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rPr>
              <w:t>ֆ</w:t>
            </w:r>
            <w:r w:rsidRPr="005B02BB">
              <w:rPr>
                <w:rFonts w:ascii="GHEA Grapalat" w:hAnsi="GHEA Grapalat"/>
                <w:b/>
                <w:bCs/>
                <w:sz w:val="16"/>
                <w:szCs w:val="18"/>
                <w:lang w:val="hy-AM"/>
              </w:rPr>
              <w:t>իրմային անվանումը</w:t>
            </w:r>
          </w:p>
        </w:tc>
        <w:tc>
          <w:tcPr>
            <w:tcW w:w="2003" w:type="dxa"/>
            <w:vAlign w:val="center"/>
          </w:tcPr>
          <w:p w14:paraId="258301F7"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ապրանքային նշանը</w:t>
            </w:r>
          </w:p>
        </w:tc>
        <w:tc>
          <w:tcPr>
            <w:tcW w:w="1757" w:type="dxa"/>
            <w:vAlign w:val="center"/>
          </w:tcPr>
          <w:p w14:paraId="2DEF1DB9" w14:textId="77777777" w:rsidR="005F19E6" w:rsidRPr="005B02BB" w:rsidRDefault="005F19E6" w:rsidP="0013117F">
            <w:pPr>
              <w:jc w:val="center"/>
              <w:rPr>
                <w:rFonts w:ascii="GHEA Grapalat" w:hAnsi="GHEA Grapalat"/>
                <w:b/>
                <w:bCs/>
                <w:sz w:val="16"/>
                <w:szCs w:val="18"/>
                <w:lang w:val="hy-AM"/>
              </w:rPr>
            </w:pPr>
            <w:r w:rsidRPr="005B02BB">
              <w:rPr>
                <w:rFonts w:ascii="GHEA Grapalat" w:hAnsi="GHEA Grapalat"/>
                <w:b/>
                <w:bCs/>
                <w:sz w:val="16"/>
                <w:szCs w:val="18"/>
                <w:lang w:val="hy-AM"/>
              </w:rPr>
              <w:t>մոդելը</w:t>
            </w:r>
          </w:p>
        </w:tc>
        <w:tc>
          <w:tcPr>
            <w:tcW w:w="1530" w:type="dxa"/>
            <w:vAlign w:val="center"/>
          </w:tcPr>
          <w:p w14:paraId="49541680"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արտադրողի անվանումը</w:t>
            </w:r>
          </w:p>
        </w:tc>
        <w:tc>
          <w:tcPr>
            <w:tcW w:w="1800" w:type="dxa"/>
            <w:vAlign w:val="center"/>
          </w:tcPr>
          <w:p w14:paraId="39F0139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տեխնիկական բնութագրերը</w:t>
            </w:r>
          </w:p>
        </w:tc>
      </w:tr>
      <w:tr w:rsidR="005F19E6" w:rsidRPr="005B02BB" w14:paraId="78D20B5A" w14:textId="77777777" w:rsidTr="0013117F">
        <w:tc>
          <w:tcPr>
            <w:tcW w:w="1368" w:type="dxa"/>
          </w:tcPr>
          <w:p w14:paraId="348FF8D5"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1249C731"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336B650A"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3A0FF9FD"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11F63215"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2CEC1AEF" w14:textId="77777777" w:rsidR="005F19E6" w:rsidRPr="005B02BB" w:rsidRDefault="005F19E6" w:rsidP="0013117F">
            <w:pPr>
              <w:pStyle w:val="Heading3"/>
              <w:spacing w:line="240" w:lineRule="auto"/>
              <w:jc w:val="left"/>
              <w:rPr>
                <w:rFonts w:ascii="GHEA Grapalat" w:hAnsi="GHEA Grapalat"/>
                <w:b/>
                <w:lang w:val="hy-AM"/>
              </w:rPr>
            </w:pPr>
          </w:p>
        </w:tc>
      </w:tr>
      <w:tr w:rsidR="005F19E6" w:rsidRPr="005B02BB" w14:paraId="248CA0EA" w14:textId="77777777" w:rsidTr="0013117F">
        <w:tc>
          <w:tcPr>
            <w:tcW w:w="1368" w:type="dxa"/>
          </w:tcPr>
          <w:p w14:paraId="2D0A754E"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054303B0"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76F11BF3"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1ACA2F24"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597F4747"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02DE4869" w14:textId="77777777" w:rsidR="005F19E6" w:rsidRPr="005B02BB" w:rsidRDefault="005F19E6" w:rsidP="0013117F">
            <w:pPr>
              <w:pStyle w:val="Heading3"/>
              <w:spacing w:line="240" w:lineRule="auto"/>
              <w:jc w:val="left"/>
              <w:rPr>
                <w:rFonts w:ascii="GHEA Grapalat" w:hAnsi="GHEA Grapalat"/>
                <w:b/>
                <w:lang w:val="hy-AM"/>
              </w:rPr>
            </w:pPr>
          </w:p>
        </w:tc>
      </w:tr>
      <w:tr w:rsidR="005F19E6" w:rsidRPr="005B02BB" w14:paraId="228F6749" w14:textId="77777777" w:rsidTr="0013117F">
        <w:tc>
          <w:tcPr>
            <w:tcW w:w="1368" w:type="dxa"/>
          </w:tcPr>
          <w:p w14:paraId="4205F066" w14:textId="77777777" w:rsidR="005F19E6" w:rsidRPr="005B02BB" w:rsidRDefault="005F19E6" w:rsidP="0013117F">
            <w:pPr>
              <w:pStyle w:val="Heading3"/>
              <w:spacing w:line="240" w:lineRule="auto"/>
              <w:jc w:val="left"/>
              <w:rPr>
                <w:rFonts w:ascii="GHEA Grapalat" w:hAnsi="GHEA Grapalat"/>
                <w:b/>
                <w:lang w:val="hy-AM"/>
              </w:rPr>
            </w:pPr>
          </w:p>
        </w:tc>
        <w:tc>
          <w:tcPr>
            <w:tcW w:w="1460" w:type="dxa"/>
          </w:tcPr>
          <w:p w14:paraId="78E45D28" w14:textId="77777777" w:rsidR="005F19E6" w:rsidRPr="005B02BB" w:rsidRDefault="005F19E6" w:rsidP="0013117F">
            <w:pPr>
              <w:pStyle w:val="Heading3"/>
              <w:spacing w:line="240" w:lineRule="auto"/>
              <w:jc w:val="left"/>
              <w:rPr>
                <w:rFonts w:ascii="GHEA Grapalat" w:hAnsi="GHEA Grapalat"/>
                <w:b/>
                <w:lang w:val="hy-AM"/>
              </w:rPr>
            </w:pPr>
          </w:p>
        </w:tc>
        <w:tc>
          <w:tcPr>
            <w:tcW w:w="2003" w:type="dxa"/>
          </w:tcPr>
          <w:p w14:paraId="6BD6BB25" w14:textId="77777777" w:rsidR="005F19E6" w:rsidRPr="005B02BB" w:rsidRDefault="005F19E6" w:rsidP="0013117F">
            <w:pPr>
              <w:pStyle w:val="Heading3"/>
              <w:spacing w:line="240" w:lineRule="auto"/>
              <w:jc w:val="left"/>
              <w:rPr>
                <w:rFonts w:ascii="GHEA Grapalat" w:hAnsi="GHEA Grapalat"/>
                <w:b/>
                <w:lang w:val="hy-AM"/>
              </w:rPr>
            </w:pPr>
          </w:p>
        </w:tc>
        <w:tc>
          <w:tcPr>
            <w:tcW w:w="1757" w:type="dxa"/>
          </w:tcPr>
          <w:p w14:paraId="27D65EC6" w14:textId="77777777" w:rsidR="005F19E6" w:rsidRPr="005B02BB" w:rsidRDefault="005F19E6" w:rsidP="0013117F">
            <w:pPr>
              <w:pStyle w:val="Heading3"/>
              <w:spacing w:line="240" w:lineRule="auto"/>
              <w:jc w:val="left"/>
              <w:rPr>
                <w:rFonts w:ascii="GHEA Grapalat" w:hAnsi="GHEA Grapalat"/>
                <w:b/>
                <w:lang w:val="hy-AM"/>
              </w:rPr>
            </w:pPr>
          </w:p>
        </w:tc>
        <w:tc>
          <w:tcPr>
            <w:tcW w:w="1530" w:type="dxa"/>
          </w:tcPr>
          <w:p w14:paraId="65FE8DCC" w14:textId="77777777" w:rsidR="005F19E6" w:rsidRPr="005B02BB" w:rsidRDefault="005F19E6" w:rsidP="0013117F">
            <w:pPr>
              <w:pStyle w:val="Heading3"/>
              <w:spacing w:line="240" w:lineRule="auto"/>
              <w:jc w:val="left"/>
              <w:rPr>
                <w:rFonts w:ascii="GHEA Grapalat" w:hAnsi="GHEA Grapalat"/>
                <w:b/>
                <w:lang w:val="hy-AM"/>
              </w:rPr>
            </w:pPr>
          </w:p>
        </w:tc>
        <w:tc>
          <w:tcPr>
            <w:tcW w:w="1800" w:type="dxa"/>
          </w:tcPr>
          <w:p w14:paraId="7192A9F7" w14:textId="77777777" w:rsidR="005F19E6" w:rsidRPr="005B02BB" w:rsidRDefault="005F19E6" w:rsidP="0013117F">
            <w:pPr>
              <w:pStyle w:val="Heading3"/>
              <w:spacing w:line="240" w:lineRule="auto"/>
              <w:jc w:val="left"/>
              <w:rPr>
                <w:rFonts w:ascii="GHEA Grapalat" w:hAnsi="GHEA Grapalat"/>
                <w:b/>
                <w:lang w:val="hy-AM"/>
              </w:rPr>
            </w:pPr>
          </w:p>
        </w:tc>
      </w:tr>
    </w:tbl>
    <w:p w14:paraId="727A2D6A" w14:textId="77777777" w:rsidR="005F19E6" w:rsidRPr="005B02BB" w:rsidRDefault="005F19E6" w:rsidP="005F19E6">
      <w:pPr>
        <w:pStyle w:val="Heading3"/>
        <w:spacing w:line="240" w:lineRule="auto"/>
        <w:ind w:firstLine="567"/>
        <w:jc w:val="left"/>
        <w:rPr>
          <w:rFonts w:ascii="GHEA Grapalat" w:hAnsi="GHEA Grapalat"/>
          <w:b/>
          <w:lang w:val="en-US"/>
        </w:rPr>
      </w:pPr>
    </w:p>
    <w:p w14:paraId="542D29CD" w14:textId="77777777" w:rsidR="005F19E6" w:rsidRPr="005B02BB" w:rsidRDefault="005F19E6" w:rsidP="005F19E6">
      <w:pPr>
        <w:pStyle w:val="Heading3"/>
        <w:spacing w:line="240" w:lineRule="auto"/>
        <w:ind w:firstLine="567"/>
        <w:jc w:val="left"/>
        <w:rPr>
          <w:rFonts w:ascii="GHEA Grapalat" w:hAnsi="GHEA Grapalat"/>
          <w:b/>
          <w:lang w:val="en-US"/>
        </w:rPr>
      </w:pPr>
    </w:p>
    <w:p w14:paraId="63A985B2" w14:textId="77777777" w:rsidR="005F19E6" w:rsidRPr="005B02BB" w:rsidRDefault="005F19E6" w:rsidP="005F19E6">
      <w:pPr>
        <w:pStyle w:val="Heading3"/>
        <w:spacing w:line="240" w:lineRule="auto"/>
        <w:ind w:firstLine="567"/>
        <w:jc w:val="left"/>
        <w:rPr>
          <w:rFonts w:ascii="GHEA Grapalat" w:hAnsi="GHEA Grapalat"/>
          <w:b/>
          <w:lang w:val="en-US"/>
        </w:rPr>
      </w:pPr>
    </w:p>
    <w:p w14:paraId="797AF0E7" w14:textId="77777777" w:rsidR="005F19E6" w:rsidRPr="005B02BB" w:rsidRDefault="005F19E6" w:rsidP="005F19E6">
      <w:pPr>
        <w:pStyle w:val="Heading3"/>
        <w:spacing w:line="240" w:lineRule="auto"/>
        <w:ind w:firstLine="567"/>
        <w:jc w:val="left"/>
        <w:rPr>
          <w:rFonts w:ascii="GHEA Grapalat" w:hAnsi="GHEA Grapalat"/>
          <w:b/>
          <w:lang w:val="en-US"/>
        </w:rPr>
      </w:pPr>
    </w:p>
    <w:p w14:paraId="7C78B5B1" w14:textId="77777777" w:rsidR="005F19E6" w:rsidRPr="005B02BB" w:rsidRDefault="005F19E6" w:rsidP="005F19E6">
      <w:pPr>
        <w:rPr>
          <w:rFonts w:ascii="GHEA Grapalat" w:hAnsi="GHEA Grapalat"/>
          <w:sz w:val="20"/>
          <w:lang w:val="es-ES"/>
        </w:rPr>
      </w:pPr>
    </w:p>
    <w:p w14:paraId="3DDF372B" w14:textId="77777777" w:rsidR="005F19E6" w:rsidRPr="005B02BB" w:rsidRDefault="005F19E6" w:rsidP="005F19E6">
      <w:pPr>
        <w:jc w:val="both"/>
        <w:rPr>
          <w:rFonts w:ascii="GHEA Grapalat" w:hAnsi="GHEA Grapalat"/>
          <w:sz w:val="20"/>
          <w:u w:val="single"/>
        </w:rPr>
      </w:pP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t xml:space="preserve">    </w:t>
      </w:r>
    </w:p>
    <w:p w14:paraId="37544DCE" w14:textId="77777777" w:rsidR="005F19E6" w:rsidRPr="005B02BB" w:rsidRDefault="005F19E6" w:rsidP="005F19E6">
      <w:pPr>
        <w:jc w:val="both"/>
        <w:rPr>
          <w:rFonts w:ascii="GHEA Grapalat" w:hAnsi="GHEA Grapalat"/>
          <w:sz w:val="20"/>
          <w:u w:val="single"/>
          <w:lang w:val="hy-AM"/>
        </w:rPr>
      </w:pPr>
      <w:r w:rsidRPr="005B02BB">
        <w:rPr>
          <w:rFonts w:ascii="GHEA Grapalat" w:hAnsi="GHEA Grapalat" w:cs="Sylfaen"/>
          <w:sz w:val="20"/>
          <w:vertAlign w:val="superscript"/>
          <w:lang w:val="hy-AM"/>
        </w:rPr>
        <w:t xml:space="preserve">                              մասնակցի անվանումը (ղեկավարի պաշտոնը, անուն ազգանունը)  </w:t>
      </w:r>
      <w:r w:rsidRPr="005B02BB">
        <w:rPr>
          <w:rFonts w:ascii="GHEA Grapalat" w:hAnsi="GHEA Grapalat" w:cs="Sylfaen"/>
          <w:sz w:val="20"/>
          <w:vertAlign w:val="superscript"/>
          <w:lang w:val="hy-AM"/>
        </w:rPr>
        <w:tab/>
      </w:r>
      <w:r w:rsidRPr="005B02BB">
        <w:rPr>
          <w:rFonts w:ascii="GHEA Grapalat" w:hAnsi="GHEA Grapalat" w:cs="Sylfaen"/>
          <w:sz w:val="20"/>
          <w:vertAlign w:val="superscript"/>
          <w:lang w:val="hy-AM"/>
        </w:rPr>
        <w:tab/>
      </w:r>
      <w:r w:rsidRPr="005B02BB">
        <w:rPr>
          <w:rFonts w:ascii="GHEA Grapalat" w:hAnsi="GHEA Grapalat" w:cs="Sylfaen"/>
          <w:vertAlign w:val="superscript"/>
          <w:lang w:val="hy-AM"/>
        </w:rPr>
        <w:t xml:space="preserve">                                              </w:t>
      </w:r>
      <w:r w:rsidRPr="005B02BB">
        <w:rPr>
          <w:rFonts w:ascii="GHEA Grapalat" w:hAnsi="GHEA Grapalat" w:cs="Sylfaen"/>
          <w:sz w:val="20"/>
          <w:vertAlign w:val="superscript"/>
          <w:lang w:val="hy-AM"/>
        </w:rPr>
        <w:t>ստորագրություն</w:t>
      </w:r>
      <w:r w:rsidRPr="005B02BB">
        <w:rPr>
          <w:rFonts w:ascii="GHEA Grapalat" w:hAnsi="GHEA Grapalat" w:cs="Sylfaen"/>
          <w:sz w:val="20"/>
          <w:lang w:val="hy-AM"/>
        </w:rPr>
        <w:t xml:space="preserve"> </w:t>
      </w:r>
    </w:p>
    <w:p w14:paraId="3839A1DE" w14:textId="77777777" w:rsidR="005F19E6" w:rsidRPr="005B02BB" w:rsidRDefault="005F19E6" w:rsidP="005F19E6">
      <w:pPr>
        <w:jc w:val="right"/>
        <w:rPr>
          <w:rFonts w:ascii="GHEA Grapalat" w:hAnsi="GHEA Grapalat" w:cs="Sylfaen"/>
          <w:sz w:val="20"/>
          <w:lang w:val="hy-AM"/>
        </w:rPr>
      </w:pPr>
    </w:p>
    <w:p w14:paraId="160386CF" w14:textId="77777777" w:rsidR="005F19E6" w:rsidRPr="005B02BB" w:rsidRDefault="005F19E6" w:rsidP="005F19E6">
      <w:pPr>
        <w:jc w:val="right"/>
        <w:rPr>
          <w:rFonts w:ascii="GHEA Grapalat" w:hAnsi="GHEA Grapalat" w:cs="Sylfaen"/>
          <w:sz w:val="20"/>
          <w:lang w:val="hy-AM"/>
        </w:rPr>
      </w:pPr>
    </w:p>
    <w:p w14:paraId="20577FC7" w14:textId="77777777" w:rsidR="005F19E6" w:rsidRPr="005B02BB" w:rsidRDefault="005F19E6" w:rsidP="005F19E6">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r>
      <w:r w:rsidRPr="005B02BB">
        <w:rPr>
          <w:rFonts w:ascii="GHEA Grapalat" w:hAnsi="GHEA Grapalat" w:cs="Arial"/>
          <w:sz w:val="20"/>
          <w:lang w:val="hy-AM"/>
        </w:rPr>
        <w:tab/>
        <w:t xml:space="preserve"> </w:t>
      </w:r>
    </w:p>
    <w:p w14:paraId="57CDC132" w14:textId="77777777" w:rsidR="005F19E6" w:rsidRPr="005B02BB" w:rsidRDefault="005F19E6" w:rsidP="005F19E6">
      <w:pPr>
        <w:jc w:val="right"/>
        <w:rPr>
          <w:rFonts w:ascii="GHEA Grapalat" w:hAnsi="GHEA Grapalat"/>
          <w:sz w:val="20"/>
          <w:lang w:val="hy-AM"/>
        </w:rPr>
      </w:pPr>
    </w:p>
    <w:p w14:paraId="0B797515" w14:textId="77777777" w:rsidR="005F19E6" w:rsidRPr="005B02BB" w:rsidRDefault="005F19E6" w:rsidP="005F19E6">
      <w:pPr>
        <w:jc w:val="right"/>
        <w:rPr>
          <w:rFonts w:ascii="GHEA Grapalat" w:hAnsi="GHEA Grapalat"/>
          <w:sz w:val="20"/>
          <w:lang w:val="hy-AM"/>
        </w:rPr>
      </w:pPr>
    </w:p>
    <w:p w14:paraId="4D8D58E8" w14:textId="77777777" w:rsidR="005F19E6" w:rsidRPr="005B02BB" w:rsidRDefault="005F19E6" w:rsidP="005F19E6">
      <w:pPr>
        <w:pStyle w:val="FootnoteText"/>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298918D"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2149CD2"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BD112E3"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ECE45D6"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A5A058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A91C269"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4DC17DB"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A8BDAA5"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24F9441"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1F750D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7E4152C"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40D427B"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0BBC2827"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4C5D0DE0"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28EA1C93"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3856F0D8"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A626635"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2BF7F3F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6258311C"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6C60F73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EF885A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7F2BD93D"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039F23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A0F22BE"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1B4B449"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18B5A3A8" w14:textId="77777777" w:rsidR="005F19E6" w:rsidRPr="005B02BB" w:rsidRDefault="005F19E6" w:rsidP="005F19E6">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lastRenderedPageBreak/>
        <w:t>Հավելված</w:t>
      </w:r>
      <w:r w:rsidRPr="005B02BB">
        <w:rPr>
          <w:rFonts w:ascii="GHEA Grapalat" w:hAnsi="GHEA Grapalat" w:cs="Arial"/>
          <w:b/>
          <w:i w:val="0"/>
          <w:lang w:val="hy-AM"/>
        </w:rPr>
        <w:t xml:space="preserve"> 1.2**</w:t>
      </w:r>
    </w:p>
    <w:p w14:paraId="0B54297E" w14:textId="321877B7"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6C888DC"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3741B4" w14:textId="77777777" w:rsidR="005F19E6" w:rsidRPr="005B02BB" w:rsidRDefault="005F19E6" w:rsidP="005F19E6">
      <w:pPr>
        <w:pStyle w:val="BodyTextIndent3"/>
        <w:spacing w:line="240" w:lineRule="auto"/>
        <w:ind w:firstLine="0"/>
        <w:jc w:val="right"/>
        <w:rPr>
          <w:rFonts w:ascii="GHEA Grapalat" w:hAnsi="GHEA Grapalat"/>
          <w:b/>
          <w:lang w:val="hy-AM"/>
        </w:rPr>
      </w:pPr>
    </w:p>
    <w:p w14:paraId="50E071CD" w14:textId="77777777" w:rsidR="005F19E6" w:rsidRPr="005B02BB" w:rsidRDefault="005F19E6" w:rsidP="005F19E6">
      <w:pPr>
        <w:pStyle w:val="BodyTextIndent3"/>
        <w:spacing w:line="240" w:lineRule="auto"/>
        <w:ind w:firstLine="0"/>
        <w:jc w:val="center"/>
        <w:rPr>
          <w:rFonts w:ascii="GHEA Grapalat" w:hAnsi="GHEA Grapalat"/>
          <w:b/>
          <w:lang w:val="hy-AM"/>
        </w:rPr>
      </w:pPr>
      <w:r w:rsidRPr="005B02BB">
        <w:rPr>
          <w:rFonts w:ascii="GHEA Grapalat" w:hAnsi="GHEA Grapalat"/>
          <w:b/>
          <w:lang w:val="hy-AM"/>
        </w:rPr>
        <w:t>ՁԵՎ</w:t>
      </w:r>
    </w:p>
    <w:p w14:paraId="4D7AB664" w14:textId="77777777" w:rsidR="005F19E6" w:rsidRPr="005B02BB" w:rsidRDefault="005F19E6" w:rsidP="005F19E6">
      <w:pPr>
        <w:ind w:left="360" w:hanging="360"/>
        <w:jc w:val="center"/>
        <w:rPr>
          <w:rFonts w:ascii="GHEA Grapalat" w:eastAsia="GHEA Grapalat" w:hAnsi="GHEA Grapalat" w:cs="GHEA Grapalat"/>
          <w:lang w:val="hy-AM"/>
        </w:rPr>
      </w:pPr>
      <w:r w:rsidRPr="005B02BB">
        <w:rPr>
          <w:rFonts w:ascii="GHEA Grapalat" w:eastAsia="GHEA Grapalat" w:hAnsi="GHEA Grapalat" w:cs="GHEA Grapalat"/>
          <w:lang w:val="hy-AM"/>
        </w:rPr>
        <w:t>ԻՐԱԿԱՆ ՇԱՀԱՌՈՒՆԵՐԻ ՎԵՐԱԲԵՐՅԱԼ ՀԱՅՏԱՐԱՐԱԳՐԻ</w:t>
      </w:r>
    </w:p>
    <w:p w14:paraId="77B3E9E6" w14:textId="77777777" w:rsidR="005F19E6" w:rsidRPr="005B02BB" w:rsidRDefault="005F19E6" w:rsidP="005F19E6">
      <w:pPr>
        <w:ind w:left="360" w:hanging="360"/>
        <w:jc w:val="center"/>
        <w:rPr>
          <w:rFonts w:ascii="GHEA Grapalat" w:eastAsia="GHEA Grapalat" w:hAnsi="GHEA Grapalat" w:cs="GHEA Grapalat"/>
          <w:lang w:val="hy-AM"/>
        </w:rPr>
      </w:pPr>
    </w:p>
    <w:p w14:paraId="4C211903" w14:textId="77777777" w:rsidR="005F19E6" w:rsidRPr="005B02BB" w:rsidRDefault="005F19E6" w:rsidP="005F19E6">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Կազմակերպությունը</w:t>
      </w:r>
    </w:p>
    <w:p w14:paraId="2CC956B1"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F19E6" w:rsidRPr="005B02BB" w14:paraId="7B1116D5" w14:textId="77777777" w:rsidTr="0013117F">
        <w:tc>
          <w:tcPr>
            <w:tcW w:w="2836" w:type="dxa"/>
            <w:shd w:val="clear" w:color="auto" w:fill="D9E2F3"/>
            <w:vAlign w:val="center"/>
          </w:tcPr>
          <w:p w14:paraId="430F8C8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468F1B24"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58F4131" w14:textId="77777777" w:rsidTr="0013117F">
        <w:tc>
          <w:tcPr>
            <w:tcW w:w="2836" w:type="dxa"/>
            <w:shd w:val="clear" w:color="auto" w:fill="D9E2F3"/>
            <w:vAlign w:val="center"/>
          </w:tcPr>
          <w:p w14:paraId="59A5D2A7"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498F327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8297DF2" w14:textId="77777777" w:rsidTr="0013117F">
        <w:tc>
          <w:tcPr>
            <w:tcW w:w="2836" w:type="dxa"/>
            <w:shd w:val="clear" w:color="auto" w:fill="D9E2F3"/>
            <w:vAlign w:val="center"/>
          </w:tcPr>
          <w:p w14:paraId="33C4BF5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DEDD5A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84A61FF" w14:textId="77777777" w:rsidTr="0013117F">
        <w:tc>
          <w:tcPr>
            <w:tcW w:w="2836" w:type="dxa"/>
            <w:shd w:val="clear" w:color="auto" w:fill="D9E2F3"/>
            <w:vAlign w:val="center"/>
          </w:tcPr>
          <w:p w14:paraId="7AD17B70"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51795F5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7744B02" w14:textId="77777777" w:rsidTr="0013117F">
        <w:tc>
          <w:tcPr>
            <w:tcW w:w="2836" w:type="dxa"/>
            <w:shd w:val="clear" w:color="auto" w:fill="D9E2F3"/>
            <w:vAlign w:val="center"/>
          </w:tcPr>
          <w:p w14:paraId="189E36A0"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8A25A7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9E5907C" w14:textId="77777777" w:rsidTr="0013117F">
        <w:tc>
          <w:tcPr>
            <w:tcW w:w="2836" w:type="dxa"/>
            <w:shd w:val="clear" w:color="auto" w:fill="D9E2F3"/>
            <w:vAlign w:val="center"/>
          </w:tcPr>
          <w:p w14:paraId="236E8124"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615D0DC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9B4A5D1" w14:textId="77777777" w:rsidTr="0013117F">
        <w:tc>
          <w:tcPr>
            <w:tcW w:w="2836" w:type="dxa"/>
            <w:shd w:val="clear" w:color="auto" w:fill="D9E2F3"/>
            <w:vAlign w:val="center"/>
          </w:tcPr>
          <w:p w14:paraId="06E4CA0E"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22828DF" w14:textId="77777777" w:rsidR="005F19E6" w:rsidRPr="005B02BB" w:rsidRDefault="005F19E6" w:rsidP="0013117F">
            <w:pPr>
              <w:spacing w:before="240" w:after="240"/>
              <w:rPr>
                <w:rFonts w:ascii="GHEA Grapalat" w:eastAsia="GHEA Grapalat" w:hAnsi="GHEA Grapalat" w:cs="GHEA Grapalat"/>
              </w:rPr>
            </w:pPr>
          </w:p>
        </w:tc>
      </w:tr>
    </w:tbl>
    <w:p w14:paraId="1249FC4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644F36D" w14:textId="77777777" w:rsidTr="0013117F">
        <w:tc>
          <w:tcPr>
            <w:tcW w:w="2835" w:type="dxa"/>
            <w:shd w:val="clear" w:color="auto" w:fill="D9E2F3"/>
            <w:vAlign w:val="center"/>
          </w:tcPr>
          <w:p w14:paraId="3B5ED50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01E523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515545B" w14:textId="77777777" w:rsidTr="0013117F">
        <w:tc>
          <w:tcPr>
            <w:tcW w:w="2835" w:type="dxa"/>
            <w:shd w:val="clear" w:color="auto" w:fill="D9E2F3"/>
            <w:vAlign w:val="center"/>
          </w:tcPr>
          <w:p w14:paraId="7E3B889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պաշտոնը</w:t>
            </w:r>
          </w:p>
        </w:tc>
        <w:tc>
          <w:tcPr>
            <w:tcW w:w="6180" w:type="dxa"/>
            <w:vAlign w:val="center"/>
          </w:tcPr>
          <w:p w14:paraId="4CF31910" w14:textId="77777777" w:rsidR="005F19E6" w:rsidRPr="005B02BB" w:rsidRDefault="005F19E6" w:rsidP="0013117F">
            <w:pPr>
              <w:spacing w:before="240" w:after="240"/>
              <w:rPr>
                <w:rFonts w:ascii="GHEA Grapalat" w:eastAsia="GHEA Grapalat" w:hAnsi="GHEA Grapalat" w:cs="GHEA Grapalat"/>
              </w:rPr>
            </w:pPr>
          </w:p>
        </w:tc>
      </w:tr>
    </w:tbl>
    <w:p w14:paraId="3E51DCDC"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71AA3E8F" w14:textId="77777777" w:rsidTr="0013117F">
        <w:tc>
          <w:tcPr>
            <w:tcW w:w="2835" w:type="dxa"/>
            <w:shd w:val="clear" w:color="auto" w:fill="D9E2F3"/>
            <w:vAlign w:val="center"/>
          </w:tcPr>
          <w:p w14:paraId="6592A76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ստորագրման օրը, ամիսը, տարին</w:t>
            </w:r>
          </w:p>
        </w:tc>
        <w:tc>
          <w:tcPr>
            <w:tcW w:w="6180" w:type="dxa"/>
            <w:vAlign w:val="center"/>
          </w:tcPr>
          <w:p w14:paraId="462E1A0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016B427" w14:textId="77777777" w:rsidTr="0013117F">
        <w:tc>
          <w:tcPr>
            <w:tcW w:w="2835" w:type="dxa"/>
            <w:shd w:val="clear" w:color="auto" w:fill="D9E2F3"/>
            <w:vAlign w:val="center"/>
          </w:tcPr>
          <w:p w14:paraId="2B2EEBFC"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էջերի քանակը</w:t>
            </w:r>
          </w:p>
        </w:tc>
        <w:tc>
          <w:tcPr>
            <w:tcW w:w="6180" w:type="dxa"/>
            <w:vAlign w:val="center"/>
          </w:tcPr>
          <w:p w14:paraId="421FFC1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659D30B" w14:textId="77777777" w:rsidTr="0013117F">
        <w:tc>
          <w:tcPr>
            <w:tcW w:w="2835" w:type="dxa"/>
            <w:shd w:val="clear" w:color="auto" w:fill="D9E2F3"/>
            <w:vAlign w:val="center"/>
          </w:tcPr>
          <w:p w14:paraId="620A260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A6240B9" w14:textId="77777777" w:rsidR="005F19E6" w:rsidRPr="005B02BB" w:rsidRDefault="005F19E6" w:rsidP="0013117F">
            <w:pPr>
              <w:spacing w:before="240" w:after="240"/>
              <w:rPr>
                <w:rFonts w:ascii="GHEA Grapalat" w:eastAsia="GHEA Grapalat" w:hAnsi="GHEA Grapalat" w:cs="GHEA Grapalat"/>
              </w:rPr>
            </w:pPr>
          </w:p>
        </w:tc>
      </w:tr>
    </w:tbl>
    <w:p w14:paraId="1F024509" w14:textId="77777777" w:rsidR="005F19E6" w:rsidRPr="005B02BB" w:rsidRDefault="005F19E6" w:rsidP="005F19E6">
      <w:pPr>
        <w:rPr>
          <w:rFonts w:ascii="GHEA Grapalat" w:eastAsia="GHEA Grapalat" w:hAnsi="GHEA Grapalat" w:cs="GHEA Grapalat"/>
        </w:rPr>
      </w:pPr>
    </w:p>
    <w:p w14:paraId="351F1D4C" w14:textId="77777777" w:rsidR="005F19E6" w:rsidRPr="005B02BB" w:rsidRDefault="005F19E6" w:rsidP="005F19E6">
      <w:pPr>
        <w:rPr>
          <w:rFonts w:ascii="GHEA Grapalat" w:eastAsia="GHEA Grapalat" w:hAnsi="GHEA Grapalat" w:cs="GHEA Grapalat"/>
        </w:rPr>
      </w:pPr>
    </w:p>
    <w:p w14:paraId="05B3BAD7" w14:textId="77777777" w:rsidR="005F19E6" w:rsidRPr="005B02BB" w:rsidRDefault="005F19E6" w:rsidP="005F19E6">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B02BB">
        <w:rPr>
          <w:rFonts w:ascii="GHEA Grapalat" w:eastAsia="GHEA Grapalat" w:hAnsi="GHEA Grapalat" w:cs="GHEA Grapalat"/>
          <w:b/>
          <w:color w:val="000000"/>
        </w:rPr>
        <w:t>Բաժնետոմսերի</w:t>
      </w:r>
      <w:r w:rsidRPr="005B02BB">
        <w:rPr>
          <w:rFonts w:ascii="GHEA Grapalat" w:eastAsia="GHEA Grapalat" w:hAnsi="GHEA Grapalat" w:cs="GHEA Grapalat"/>
          <w:color w:val="000000"/>
        </w:rPr>
        <w:t xml:space="preserve"> </w:t>
      </w:r>
      <w:r w:rsidRPr="005B02BB">
        <w:rPr>
          <w:rFonts w:ascii="GHEA Grapalat" w:eastAsia="GHEA Grapalat" w:hAnsi="GHEA Grapalat" w:cs="GHEA Grapalat"/>
          <w:b/>
          <w:color w:val="000000"/>
        </w:rPr>
        <w:t>ցուցակման տվյալները</w:t>
      </w:r>
    </w:p>
    <w:p w14:paraId="5B136F7E"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96F3163" w14:textId="77777777" w:rsidTr="0013117F">
        <w:tc>
          <w:tcPr>
            <w:tcW w:w="2835" w:type="dxa"/>
            <w:shd w:val="clear" w:color="auto" w:fill="D9E2F3"/>
            <w:vAlign w:val="center"/>
          </w:tcPr>
          <w:p w14:paraId="13A9271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5B4E646B"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DEF3EC1" w14:textId="77777777" w:rsidTr="0013117F">
        <w:tc>
          <w:tcPr>
            <w:tcW w:w="2835" w:type="dxa"/>
            <w:shd w:val="clear" w:color="auto" w:fill="D9E2F3"/>
            <w:vAlign w:val="center"/>
          </w:tcPr>
          <w:p w14:paraId="69C69EF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03CD818A" w14:textId="77777777" w:rsidR="005F19E6" w:rsidRPr="005B02BB" w:rsidRDefault="005F19E6" w:rsidP="0013117F">
            <w:pPr>
              <w:spacing w:before="240" w:after="240"/>
              <w:rPr>
                <w:rFonts w:ascii="GHEA Grapalat" w:eastAsia="GHEA Grapalat" w:hAnsi="GHEA Grapalat" w:cs="GHEA Grapalat"/>
              </w:rPr>
            </w:pPr>
          </w:p>
        </w:tc>
      </w:tr>
    </w:tbl>
    <w:p w14:paraId="5E477815"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0198DEF3" w14:textId="77777777" w:rsidTr="0013117F">
        <w:tc>
          <w:tcPr>
            <w:tcW w:w="2835" w:type="dxa"/>
            <w:shd w:val="clear" w:color="auto" w:fill="D9E2F3"/>
            <w:vAlign w:val="center"/>
          </w:tcPr>
          <w:p w14:paraId="76D6B52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25EFF50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99A79EB" w14:textId="77777777" w:rsidTr="0013117F">
        <w:tc>
          <w:tcPr>
            <w:tcW w:w="2835" w:type="dxa"/>
            <w:shd w:val="clear" w:color="auto" w:fill="D9E2F3"/>
            <w:vAlign w:val="center"/>
          </w:tcPr>
          <w:p w14:paraId="60ADC0F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04D1399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9FE2E2B" w14:textId="77777777" w:rsidTr="0013117F">
        <w:tc>
          <w:tcPr>
            <w:tcW w:w="2835" w:type="dxa"/>
            <w:shd w:val="clear" w:color="auto" w:fill="D9E2F3"/>
            <w:vAlign w:val="center"/>
          </w:tcPr>
          <w:p w14:paraId="66440B1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5B69EEE2"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F9059EA" w14:textId="77777777" w:rsidTr="0013117F">
        <w:tc>
          <w:tcPr>
            <w:tcW w:w="2835" w:type="dxa"/>
            <w:shd w:val="clear" w:color="auto" w:fill="D9E2F3"/>
            <w:vAlign w:val="center"/>
          </w:tcPr>
          <w:p w14:paraId="773DE7D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1CF3C9C5"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66C9553" w14:textId="77777777" w:rsidTr="0013117F">
        <w:tc>
          <w:tcPr>
            <w:tcW w:w="2835" w:type="dxa"/>
            <w:shd w:val="clear" w:color="auto" w:fill="D9E2F3"/>
            <w:vAlign w:val="center"/>
          </w:tcPr>
          <w:p w14:paraId="6FD64D8E"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B6A41D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07C90FC" w14:textId="77777777" w:rsidTr="0013117F">
        <w:tc>
          <w:tcPr>
            <w:tcW w:w="2835" w:type="dxa"/>
            <w:shd w:val="clear" w:color="auto" w:fill="D9E2F3"/>
            <w:vAlign w:val="center"/>
          </w:tcPr>
          <w:p w14:paraId="0EA937D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0CCF1C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8961484" w14:textId="77777777" w:rsidTr="0013117F">
        <w:tc>
          <w:tcPr>
            <w:tcW w:w="2835" w:type="dxa"/>
            <w:shd w:val="clear" w:color="auto" w:fill="D9E2F3"/>
            <w:vAlign w:val="center"/>
          </w:tcPr>
          <w:p w14:paraId="45D2C81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252410B" w14:textId="77777777" w:rsidR="005F19E6" w:rsidRPr="005B02BB" w:rsidRDefault="005F19E6" w:rsidP="0013117F">
            <w:pPr>
              <w:spacing w:before="240" w:after="240"/>
              <w:rPr>
                <w:rFonts w:ascii="GHEA Grapalat" w:eastAsia="GHEA Grapalat" w:hAnsi="GHEA Grapalat" w:cs="GHEA Grapalat"/>
              </w:rPr>
            </w:pPr>
          </w:p>
        </w:tc>
      </w:tr>
    </w:tbl>
    <w:p w14:paraId="609DFDC4"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02B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F19E6" w:rsidRPr="005B02BB" w14:paraId="1E7E9174" w14:textId="77777777" w:rsidTr="0013117F">
        <w:tc>
          <w:tcPr>
            <w:tcW w:w="2836" w:type="dxa"/>
            <w:shd w:val="clear" w:color="auto" w:fill="D9E2F3"/>
            <w:vAlign w:val="center"/>
          </w:tcPr>
          <w:p w14:paraId="281D450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78" w:type="dxa"/>
            <w:vAlign w:val="center"/>
          </w:tcPr>
          <w:p w14:paraId="05EE35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CEB9345" w14:textId="77777777" w:rsidTr="0013117F">
        <w:tc>
          <w:tcPr>
            <w:tcW w:w="2836" w:type="dxa"/>
            <w:shd w:val="clear" w:color="auto" w:fill="D9E2F3"/>
            <w:vAlign w:val="center"/>
          </w:tcPr>
          <w:p w14:paraId="789ECC81"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78" w:type="dxa"/>
            <w:vAlign w:val="center"/>
          </w:tcPr>
          <w:p w14:paraId="7F1867FF" w14:textId="77777777" w:rsidR="005F19E6" w:rsidRPr="005B02BB" w:rsidRDefault="005F19E6" w:rsidP="0013117F">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Ուղղակի մասնակցություն</w:t>
            </w:r>
          </w:p>
          <w:p w14:paraId="665A9AA5" w14:textId="77777777" w:rsidR="005F19E6" w:rsidRPr="005B02BB" w:rsidRDefault="005F19E6" w:rsidP="0013117F">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Անուղղակի մասնակցություն</w:t>
            </w:r>
          </w:p>
        </w:tc>
      </w:tr>
    </w:tbl>
    <w:p w14:paraId="347D840D" w14:textId="77777777" w:rsidR="005F19E6" w:rsidRPr="005B02BB" w:rsidRDefault="005F19E6" w:rsidP="005F19E6">
      <w:pPr>
        <w:pBdr>
          <w:top w:val="nil"/>
          <w:left w:val="nil"/>
          <w:bottom w:val="nil"/>
          <w:right w:val="nil"/>
          <w:between w:val="nil"/>
        </w:pBdr>
        <w:spacing w:before="240"/>
        <w:rPr>
          <w:rFonts w:ascii="GHEA Grapalat" w:eastAsia="GHEA Grapalat" w:hAnsi="GHEA Grapalat" w:cs="GHEA Grapalat"/>
        </w:rPr>
      </w:pPr>
    </w:p>
    <w:p w14:paraId="4E3FB339"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Պետության, համայնքի կամ միջազգային կազմակերպության մասնակցությունը</w:t>
      </w:r>
    </w:p>
    <w:p w14:paraId="7CCB7D0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67079473" w14:textId="77777777" w:rsidTr="0013117F">
        <w:tc>
          <w:tcPr>
            <w:tcW w:w="2837" w:type="dxa"/>
            <w:shd w:val="clear" w:color="auto" w:fill="D9E2F3"/>
            <w:vAlign w:val="center"/>
          </w:tcPr>
          <w:p w14:paraId="25876D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Պետության անվանումը</w:t>
            </w:r>
          </w:p>
        </w:tc>
        <w:tc>
          <w:tcPr>
            <w:tcW w:w="6180" w:type="dxa"/>
            <w:vAlign w:val="center"/>
          </w:tcPr>
          <w:p w14:paraId="577CBA65"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F520447" w14:textId="77777777" w:rsidTr="0013117F">
        <w:tc>
          <w:tcPr>
            <w:tcW w:w="2837" w:type="dxa"/>
            <w:shd w:val="clear" w:color="auto" w:fill="D9E2F3"/>
            <w:vAlign w:val="center"/>
          </w:tcPr>
          <w:p w14:paraId="28D6DEDD"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Համայնքի անվանումը</w:t>
            </w:r>
          </w:p>
        </w:tc>
        <w:tc>
          <w:tcPr>
            <w:tcW w:w="6180" w:type="dxa"/>
            <w:vAlign w:val="center"/>
          </w:tcPr>
          <w:p w14:paraId="56308B04"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76DBFBB" w14:textId="77777777" w:rsidTr="0013117F">
        <w:tc>
          <w:tcPr>
            <w:tcW w:w="2837" w:type="dxa"/>
            <w:shd w:val="clear" w:color="auto" w:fill="D9E2F3"/>
            <w:vAlign w:val="center"/>
          </w:tcPr>
          <w:p w14:paraId="287AD9E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0C056E8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CA0501A" w14:textId="77777777" w:rsidTr="0013117F">
        <w:tc>
          <w:tcPr>
            <w:tcW w:w="2837" w:type="dxa"/>
            <w:shd w:val="clear" w:color="auto" w:fill="D9E2F3"/>
            <w:vAlign w:val="center"/>
          </w:tcPr>
          <w:p w14:paraId="5861337C"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240111FC"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581BC6A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D2DDD12"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660DB513" w14:textId="77777777" w:rsidTr="0013117F">
        <w:tc>
          <w:tcPr>
            <w:tcW w:w="2837" w:type="dxa"/>
            <w:shd w:val="clear" w:color="auto" w:fill="D9E2F3"/>
            <w:vAlign w:val="center"/>
          </w:tcPr>
          <w:p w14:paraId="1386DD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w:t>
            </w:r>
          </w:p>
        </w:tc>
        <w:tc>
          <w:tcPr>
            <w:tcW w:w="6180" w:type="dxa"/>
            <w:vAlign w:val="center"/>
          </w:tcPr>
          <w:p w14:paraId="37E84E39"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ED06188" w14:textId="77777777" w:rsidTr="0013117F">
        <w:tc>
          <w:tcPr>
            <w:tcW w:w="2837" w:type="dxa"/>
            <w:shd w:val="clear" w:color="auto" w:fill="D9E2F3"/>
            <w:vAlign w:val="center"/>
          </w:tcPr>
          <w:p w14:paraId="36E887F9"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11B52EC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C92F463" w14:textId="77777777" w:rsidTr="0013117F">
        <w:tc>
          <w:tcPr>
            <w:tcW w:w="2837" w:type="dxa"/>
            <w:shd w:val="clear" w:color="auto" w:fill="D9E2F3"/>
            <w:vAlign w:val="center"/>
          </w:tcPr>
          <w:p w14:paraId="4B3A850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1F0F6499"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9FD69F" w14:textId="77777777" w:rsidTr="0013117F">
        <w:tc>
          <w:tcPr>
            <w:tcW w:w="2837" w:type="dxa"/>
            <w:shd w:val="clear" w:color="auto" w:fill="D9E2F3"/>
            <w:vAlign w:val="center"/>
          </w:tcPr>
          <w:p w14:paraId="1CB6334A"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14DA4FA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162DEB1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0F97DBB" w14:textId="77777777" w:rsidR="005F19E6" w:rsidRPr="005B02BB" w:rsidRDefault="005F19E6" w:rsidP="005F19E6">
      <w:pPr>
        <w:rPr>
          <w:rFonts w:ascii="GHEA Grapalat" w:eastAsia="GHEA Grapalat" w:hAnsi="GHEA Grapalat" w:cs="GHEA Grapalat"/>
          <w:b/>
        </w:rPr>
      </w:pPr>
    </w:p>
    <w:p w14:paraId="5E596565"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Իրական շահառուի տվյալները</w:t>
      </w:r>
    </w:p>
    <w:p w14:paraId="2693B433"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F19E6" w:rsidRPr="005B02BB" w14:paraId="0341C14E" w14:textId="77777777" w:rsidTr="0013117F">
        <w:tc>
          <w:tcPr>
            <w:tcW w:w="2836" w:type="dxa"/>
            <w:shd w:val="clear" w:color="auto" w:fill="D9E2F3"/>
            <w:vAlign w:val="center"/>
          </w:tcPr>
          <w:p w14:paraId="0B74E09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w:t>
            </w:r>
          </w:p>
        </w:tc>
        <w:tc>
          <w:tcPr>
            <w:tcW w:w="6178" w:type="dxa"/>
            <w:vAlign w:val="center"/>
          </w:tcPr>
          <w:p w14:paraId="1DD804E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F1C5F44" w14:textId="77777777" w:rsidTr="0013117F">
        <w:tc>
          <w:tcPr>
            <w:tcW w:w="2836" w:type="dxa"/>
            <w:shd w:val="clear" w:color="auto" w:fill="D9E2F3"/>
            <w:vAlign w:val="center"/>
          </w:tcPr>
          <w:p w14:paraId="0CA1929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w:t>
            </w:r>
          </w:p>
        </w:tc>
        <w:tc>
          <w:tcPr>
            <w:tcW w:w="6178" w:type="dxa"/>
            <w:vAlign w:val="center"/>
          </w:tcPr>
          <w:p w14:paraId="2D80BE9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F69C7CA" w14:textId="77777777" w:rsidTr="0013117F">
        <w:tc>
          <w:tcPr>
            <w:tcW w:w="2836" w:type="dxa"/>
            <w:shd w:val="clear" w:color="auto" w:fill="D9E2F3"/>
            <w:vAlign w:val="center"/>
          </w:tcPr>
          <w:p w14:paraId="3E7F9C0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 (լատինատառ)</w:t>
            </w:r>
          </w:p>
        </w:tc>
        <w:tc>
          <w:tcPr>
            <w:tcW w:w="6178" w:type="dxa"/>
            <w:vAlign w:val="center"/>
          </w:tcPr>
          <w:p w14:paraId="4092162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17A10C5" w14:textId="77777777" w:rsidTr="0013117F">
        <w:tc>
          <w:tcPr>
            <w:tcW w:w="2836" w:type="dxa"/>
            <w:shd w:val="clear" w:color="auto" w:fill="D9E2F3"/>
            <w:vAlign w:val="center"/>
          </w:tcPr>
          <w:p w14:paraId="58226B7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 (լատինատառ)</w:t>
            </w:r>
          </w:p>
        </w:tc>
        <w:tc>
          <w:tcPr>
            <w:tcW w:w="6178" w:type="dxa"/>
            <w:vAlign w:val="center"/>
          </w:tcPr>
          <w:p w14:paraId="3B82BC2E"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5C2992F" w14:textId="77777777" w:rsidTr="0013117F">
        <w:tc>
          <w:tcPr>
            <w:tcW w:w="2836" w:type="dxa"/>
            <w:shd w:val="clear" w:color="auto" w:fill="D9E2F3"/>
            <w:vAlign w:val="center"/>
          </w:tcPr>
          <w:p w14:paraId="62E22A2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Քաղաքացիությունը</w:t>
            </w:r>
          </w:p>
        </w:tc>
        <w:tc>
          <w:tcPr>
            <w:tcW w:w="6178" w:type="dxa"/>
            <w:vAlign w:val="center"/>
          </w:tcPr>
          <w:p w14:paraId="19784382"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84BECD5" w14:textId="77777777" w:rsidTr="0013117F">
        <w:tc>
          <w:tcPr>
            <w:tcW w:w="2836" w:type="dxa"/>
            <w:shd w:val="clear" w:color="auto" w:fill="D9E2F3"/>
            <w:vAlign w:val="center"/>
          </w:tcPr>
          <w:p w14:paraId="057B7A7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Ծննդյան օրը, ամիսը, տարին</w:t>
            </w:r>
          </w:p>
        </w:tc>
        <w:tc>
          <w:tcPr>
            <w:tcW w:w="6178" w:type="dxa"/>
            <w:vAlign w:val="center"/>
          </w:tcPr>
          <w:p w14:paraId="6D14F6C6" w14:textId="77777777" w:rsidR="005F19E6" w:rsidRPr="005B02BB" w:rsidRDefault="005F19E6" w:rsidP="0013117F">
            <w:pPr>
              <w:spacing w:before="240" w:after="240"/>
              <w:rPr>
                <w:rFonts w:ascii="GHEA Grapalat" w:eastAsia="GHEA Grapalat" w:hAnsi="GHEA Grapalat" w:cs="GHEA Grapalat"/>
              </w:rPr>
            </w:pPr>
          </w:p>
        </w:tc>
      </w:tr>
    </w:tbl>
    <w:p w14:paraId="73C99E96"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341910EC" w14:textId="77777777" w:rsidTr="0013117F">
        <w:tc>
          <w:tcPr>
            <w:tcW w:w="2837" w:type="dxa"/>
            <w:shd w:val="clear" w:color="auto" w:fill="D9E2F3"/>
            <w:vAlign w:val="center"/>
          </w:tcPr>
          <w:p w14:paraId="18D5E05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տեսակը</w:t>
            </w:r>
          </w:p>
        </w:tc>
        <w:tc>
          <w:tcPr>
            <w:tcW w:w="6178" w:type="dxa"/>
            <w:vAlign w:val="center"/>
          </w:tcPr>
          <w:p w14:paraId="600B7F2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9E11FF" w14:textId="77777777" w:rsidTr="0013117F">
        <w:tc>
          <w:tcPr>
            <w:tcW w:w="2837" w:type="dxa"/>
            <w:shd w:val="clear" w:color="auto" w:fill="D9E2F3"/>
            <w:vAlign w:val="center"/>
          </w:tcPr>
          <w:p w14:paraId="40AAF1D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համարը</w:t>
            </w:r>
          </w:p>
        </w:tc>
        <w:tc>
          <w:tcPr>
            <w:tcW w:w="6178" w:type="dxa"/>
            <w:vAlign w:val="center"/>
          </w:tcPr>
          <w:p w14:paraId="790CC99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89D6AFD" w14:textId="77777777" w:rsidTr="0013117F">
        <w:tc>
          <w:tcPr>
            <w:tcW w:w="2837" w:type="dxa"/>
            <w:shd w:val="clear" w:color="auto" w:fill="D9E2F3"/>
            <w:vAlign w:val="center"/>
          </w:tcPr>
          <w:p w14:paraId="1D255EB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Տրամադրման օրը, ամիսը, տարին</w:t>
            </w:r>
          </w:p>
        </w:tc>
        <w:tc>
          <w:tcPr>
            <w:tcW w:w="6178" w:type="dxa"/>
            <w:vAlign w:val="center"/>
          </w:tcPr>
          <w:p w14:paraId="3DB089A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CE458C8" w14:textId="77777777" w:rsidTr="0013117F">
        <w:tc>
          <w:tcPr>
            <w:tcW w:w="2837" w:type="dxa"/>
            <w:shd w:val="clear" w:color="auto" w:fill="D9E2F3"/>
            <w:vAlign w:val="center"/>
          </w:tcPr>
          <w:p w14:paraId="0A1E42E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Տրամադրող մարմինը</w:t>
            </w:r>
          </w:p>
        </w:tc>
        <w:tc>
          <w:tcPr>
            <w:tcW w:w="6178" w:type="dxa"/>
            <w:vAlign w:val="center"/>
          </w:tcPr>
          <w:p w14:paraId="45F96D5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FED994F" w14:textId="77777777" w:rsidTr="0013117F">
        <w:tc>
          <w:tcPr>
            <w:tcW w:w="2837" w:type="dxa"/>
            <w:shd w:val="clear" w:color="auto" w:fill="D9E2F3"/>
            <w:vAlign w:val="center"/>
          </w:tcPr>
          <w:p w14:paraId="2F2EB0A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ՀԾՀ կամ համարժեք համարը</w:t>
            </w:r>
          </w:p>
        </w:tc>
        <w:tc>
          <w:tcPr>
            <w:tcW w:w="6178" w:type="dxa"/>
            <w:vAlign w:val="center"/>
          </w:tcPr>
          <w:p w14:paraId="2D3B886D" w14:textId="77777777" w:rsidR="005F19E6" w:rsidRPr="005B02BB" w:rsidRDefault="005F19E6" w:rsidP="0013117F">
            <w:pPr>
              <w:spacing w:before="240" w:after="240"/>
              <w:rPr>
                <w:rFonts w:ascii="GHEA Grapalat" w:eastAsia="GHEA Grapalat" w:hAnsi="GHEA Grapalat" w:cs="GHEA Grapalat"/>
              </w:rPr>
            </w:pPr>
          </w:p>
        </w:tc>
      </w:tr>
    </w:tbl>
    <w:p w14:paraId="391F522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54F0095C" w14:textId="77777777" w:rsidTr="0013117F">
        <w:tc>
          <w:tcPr>
            <w:tcW w:w="2837" w:type="dxa"/>
            <w:shd w:val="clear" w:color="auto" w:fill="D9E2F3"/>
            <w:vAlign w:val="center"/>
          </w:tcPr>
          <w:p w14:paraId="019E7B1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37E485DC"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EC655F1" w14:textId="77777777" w:rsidTr="0013117F">
        <w:tc>
          <w:tcPr>
            <w:tcW w:w="2837" w:type="dxa"/>
            <w:shd w:val="clear" w:color="auto" w:fill="D9E2F3"/>
            <w:vAlign w:val="center"/>
          </w:tcPr>
          <w:p w14:paraId="17A3FBD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0900624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F7A457C" w14:textId="77777777" w:rsidTr="0013117F">
        <w:tc>
          <w:tcPr>
            <w:tcW w:w="2837" w:type="dxa"/>
            <w:shd w:val="clear" w:color="auto" w:fill="D9E2F3"/>
            <w:vAlign w:val="center"/>
          </w:tcPr>
          <w:p w14:paraId="49DBE1D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137375C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1BA7F2A" w14:textId="77777777" w:rsidTr="0013117F">
        <w:tc>
          <w:tcPr>
            <w:tcW w:w="2837" w:type="dxa"/>
            <w:shd w:val="clear" w:color="auto" w:fill="D9E2F3"/>
            <w:vAlign w:val="center"/>
          </w:tcPr>
          <w:p w14:paraId="20C878FF"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Փողոցի անվանումը, շենքը (տունը), բնակարանը</w:t>
            </w:r>
          </w:p>
        </w:tc>
        <w:tc>
          <w:tcPr>
            <w:tcW w:w="6178" w:type="dxa"/>
            <w:vAlign w:val="center"/>
          </w:tcPr>
          <w:p w14:paraId="45D68509" w14:textId="77777777" w:rsidR="005F19E6" w:rsidRPr="005B02BB" w:rsidRDefault="005F19E6" w:rsidP="0013117F">
            <w:pPr>
              <w:spacing w:before="240" w:after="240"/>
              <w:rPr>
                <w:rFonts w:ascii="GHEA Grapalat" w:eastAsia="GHEA Grapalat" w:hAnsi="GHEA Grapalat" w:cs="GHEA Grapalat"/>
              </w:rPr>
            </w:pPr>
          </w:p>
        </w:tc>
      </w:tr>
    </w:tbl>
    <w:p w14:paraId="7AAD4060"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F19E6" w:rsidRPr="005B02BB" w14:paraId="60CCC713" w14:textId="77777777" w:rsidTr="0013117F">
        <w:tc>
          <w:tcPr>
            <w:tcW w:w="2837" w:type="dxa"/>
            <w:shd w:val="clear" w:color="auto" w:fill="D9E2F3"/>
            <w:vAlign w:val="center"/>
          </w:tcPr>
          <w:p w14:paraId="638BA61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7F6F02D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024BDEE" w14:textId="77777777" w:rsidTr="0013117F">
        <w:tc>
          <w:tcPr>
            <w:tcW w:w="2837" w:type="dxa"/>
            <w:shd w:val="clear" w:color="auto" w:fill="D9E2F3"/>
            <w:vAlign w:val="center"/>
          </w:tcPr>
          <w:p w14:paraId="2AFDFD2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6CE534B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10FB88C" w14:textId="77777777" w:rsidTr="0013117F">
        <w:tc>
          <w:tcPr>
            <w:tcW w:w="2837" w:type="dxa"/>
            <w:shd w:val="clear" w:color="auto" w:fill="D9E2F3"/>
            <w:vAlign w:val="center"/>
          </w:tcPr>
          <w:p w14:paraId="0C971EC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1C840DBC"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46CBD72" w14:textId="77777777" w:rsidTr="0013117F">
        <w:tc>
          <w:tcPr>
            <w:tcW w:w="2837" w:type="dxa"/>
            <w:shd w:val="clear" w:color="auto" w:fill="D9E2F3"/>
            <w:vAlign w:val="center"/>
          </w:tcPr>
          <w:p w14:paraId="23277EC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3D370FFA" w14:textId="77777777" w:rsidR="005F19E6" w:rsidRPr="005B02BB" w:rsidRDefault="005F19E6" w:rsidP="0013117F">
            <w:pPr>
              <w:spacing w:before="240" w:after="240"/>
              <w:rPr>
                <w:rFonts w:ascii="GHEA Grapalat" w:eastAsia="GHEA Grapalat" w:hAnsi="GHEA Grapalat" w:cs="GHEA Grapalat"/>
              </w:rPr>
            </w:pPr>
          </w:p>
        </w:tc>
      </w:tr>
    </w:tbl>
    <w:p w14:paraId="5AAC66CD" w14:textId="77777777" w:rsidR="005F19E6" w:rsidRPr="005B02BB" w:rsidRDefault="005F19E6" w:rsidP="005F19E6">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F19E6" w:rsidRPr="005B02BB" w14:paraId="03B61513" w14:textId="77777777" w:rsidTr="0013117F">
        <w:trPr>
          <w:trHeight w:val="924"/>
        </w:trPr>
        <w:tc>
          <w:tcPr>
            <w:tcW w:w="9016" w:type="dxa"/>
            <w:gridSpan w:val="2"/>
            <w:vAlign w:val="center"/>
          </w:tcPr>
          <w:p w14:paraId="22F09CA4"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F19E6" w:rsidRPr="005B02BB" w14:paraId="647E2701" w14:textId="77777777" w:rsidTr="0013117F">
        <w:trPr>
          <w:trHeight w:val="684"/>
        </w:trPr>
        <w:tc>
          <w:tcPr>
            <w:tcW w:w="4508" w:type="dxa"/>
            <w:shd w:val="clear" w:color="auto" w:fill="D9E2F3"/>
            <w:vAlign w:val="center"/>
          </w:tcPr>
          <w:p w14:paraId="7B53370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FFFFFF"/>
            <w:vAlign w:val="center"/>
          </w:tcPr>
          <w:p w14:paraId="4273833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74BF204" w14:textId="77777777" w:rsidTr="0013117F">
        <w:trPr>
          <w:trHeight w:val="1282"/>
        </w:trPr>
        <w:tc>
          <w:tcPr>
            <w:tcW w:w="4508" w:type="dxa"/>
            <w:shd w:val="clear" w:color="auto" w:fill="D9E2F3"/>
            <w:vAlign w:val="center"/>
          </w:tcPr>
          <w:p w14:paraId="56AB308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0071526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16723AF1"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5F19E6" w:rsidRPr="005B02BB" w14:paraId="74FAEE9C" w14:textId="77777777" w:rsidTr="0013117F">
        <w:tc>
          <w:tcPr>
            <w:tcW w:w="9016" w:type="dxa"/>
            <w:gridSpan w:val="2"/>
            <w:vAlign w:val="center"/>
          </w:tcPr>
          <w:p w14:paraId="779046D9"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F19E6" w:rsidRPr="005B02BB" w14:paraId="0AC79C78" w14:textId="77777777" w:rsidTr="0013117F">
        <w:tc>
          <w:tcPr>
            <w:tcW w:w="9016" w:type="dxa"/>
            <w:gridSpan w:val="2"/>
            <w:vAlign w:val="center"/>
          </w:tcPr>
          <w:p w14:paraId="59A0D992"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B02BB">
              <w:rPr>
                <w:rFonts w:ascii="GHEA Grapalat" w:hAnsi="GHEA Grapalat"/>
              </w:rPr>
              <w:t xml:space="preserve"> </w:t>
            </w:r>
            <w:r w:rsidRPr="005B02BB">
              <w:rPr>
                <w:rFonts w:ascii="GHEA Grapalat" w:eastAsia="GHEA Grapalat" w:hAnsi="GHEA Grapalat" w:cs="GHEA Grapalat"/>
              </w:rPr>
              <w:t>այն դեպքում, երբ առկա չէ «ա» և «բ» կետերի պահանջներին համապատասխանող ֆիզիկական անձ</w:t>
            </w:r>
          </w:p>
        </w:tc>
      </w:tr>
    </w:tbl>
    <w:p w14:paraId="26CA66AF"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F19E6" w:rsidRPr="005B02BB" w14:paraId="4102750F" w14:textId="77777777" w:rsidTr="0013117F">
        <w:trPr>
          <w:trHeight w:val="924"/>
        </w:trPr>
        <w:tc>
          <w:tcPr>
            <w:tcW w:w="9016" w:type="dxa"/>
            <w:gridSpan w:val="2"/>
            <w:vAlign w:val="center"/>
          </w:tcPr>
          <w:p w14:paraId="3DD21F2A"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F19E6" w:rsidRPr="005B02BB" w14:paraId="2FB9FF2B" w14:textId="77777777" w:rsidTr="0013117F">
        <w:trPr>
          <w:trHeight w:val="684"/>
        </w:trPr>
        <w:tc>
          <w:tcPr>
            <w:tcW w:w="4508" w:type="dxa"/>
            <w:shd w:val="clear" w:color="auto" w:fill="D9E2F3"/>
            <w:vAlign w:val="center"/>
          </w:tcPr>
          <w:p w14:paraId="1651A26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auto"/>
            <w:vAlign w:val="center"/>
          </w:tcPr>
          <w:p w14:paraId="54CF4C96"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45A4A28" w14:textId="77777777" w:rsidTr="0013117F">
        <w:trPr>
          <w:trHeight w:val="1282"/>
        </w:trPr>
        <w:tc>
          <w:tcPr>
            <w:tcW w:w="4508" w:type="dxa"/>
            <w:shd w:val="clear" w:color="auto" w:fill="D9E2F3"/>
            <w:vAlign w:val="center"/>
          </w:tcPr>
          <w:p w14:paraId="0D7EE4F3"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5821E6F6"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27A65D69"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5F19E6" w:rsidRPr="005B02BB" w14:paraId="32762F21" w14:textId="77777777" w:rsidTr="0013117F">
        <w:tc>
          <w:tcPr>
            <w:tcW w:w="9016" w:type="dxa"/>
            <w:gridSpan w:val="2"/>
            <w:vAlign w:val="center"/>
          </w:tcPr>
          <w:p w14:paraId="06DB9F2D"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lastRenderedPageBreak/>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F19E6" w:rsidRPr="005B02BB" w14:paraId="05295DDB" w14:textId="77777777" w:rsidTr="0013117F">
        <w:tc>
          <w:tcPr>
            <w:tcW w:w="9016" w:type="dxa"/>
            <w:gridSpan w:val="2"/>
            <w:vAlign w:val="center"/>
          </w:tcPr>
          <w:p w14:paraId="7AFADE26"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F19E6" w:rsidRPr="005B02BB" w14:paraId="363943CA" w14:textId="77777777" w:rsidTr="0013117F">
        <w:tc>
          <w:tcPr>
            <w:tcW w:w="9016" w:type="dxa"/>
            <w:gridSpan w:val="2"/>
            <w:vAlign w:val="center"/>
          </w:tcPr>
          <w:p w14:paraId="1F024C63"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դ</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F19E6" w:rsidRPr="005B02BB" w14:paraId="330BE551" w14:textId="77777777" w:rsidTr="0013117F">
        <w:tc>
          <w:tcPr>
            <w:tcW w:w="9016" w:type="dxa"/>
            <w:gridSpan w:val="2"/>
            <w:vAlign w:val="center"/>
          </w:tcPr>
          <w:p w14:paraId="4DEA5D58"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ե</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6A6920ED"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1D5C7ED7" w14:textId="77777777" w:rsidTr="0013117F">
        <w:tc>
          <w:tcPr>
            <w:tcW w:w="2837" w:type="dxa"/>
            <w:shd w:val="clear" w:color="auto" w:fill="D9E2F3"/>
            <w:vAlign w:val="center"/>
          </w:tcPr>
          <w:p w14:paraId="5E210F6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 դառնալու օրը, ամիսը, տարին</w:t>
            </w:r>
          </w:p>
        </w:tc>
        <w:tc>
          <w:tcPr>
            <w:tcW w:w="6180" w:type="dxa"/>
            <w:vAlign w:val="center"/>
          </w:tcPr>
          <w:p w14:paraId="355873BA"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EF1C449" w14:textId="77777777" w:rsidTr="0013117F">
        <w:tc>
          <w:tcPr>
            <w:tcW w:w="2837" w:type="dxa"/>
            <w:shd w:val="clear" w:color="auto" w:fill="D9E2F3"/>
            <w:vAlign w:val="center"/>
          </w:tcPr>
          <w:p w14:paraId="007AB089"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7DD3349C"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 xml:space="preserve">Առանձին </w:t>
            </w:r>
          </w:p>
          <w:p w14:paraId="2A963165" w14:textId="77777777" w:rsidR="005F19E6" w:rsidRPr="005B02BB" w:rsidRDefault="005F19E6" w:rsidP="0013117F">
            <w:pPr>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Փոխկապակցված անձանց հետ համատեղ</w:t>
            </w:r>
          </w:p>
        </w:tc>
      </w:tr>
      <w:tr w:rsidR="005F19E6" w:rsidRPr="005B02BB" w14:paraId="50D78AC5" w14:textId="77777777" w:rsidTr="0013117F">
        <w:tc>
          <w:tcPr>
            <w:tcW w:w="2837" w:type="dxa"/>
            <w:shd w:val="clear" w:color="auto" w:fill="D9E2F3"/>
            <w:vAlign w:val="center"/>
          </w:tcPr>
          <w:p w14:paraId="7C040121"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40AC3C4F"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Այո</w:t>
            </w:r>
          </w:p>
          <w:p w14:paraId="2A927D24" w14:textId="77777777" w:rsidR="005F19E6" w:rsidRPr="005B02BB" w:rsidRDefault="005F19E6" w:rsidP="0013117F">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Ոչ</w:t>
            </w:r>
          </w:p>
        </w:tc>
      </w:tr>
    </w:tbl>
    <w:p w14:paraId="77F38659"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F19E6" w:rsidRPr="005B02BB" w14:paraId="4D6CB003" w14:textId="77777777" w:rsidTr="0013117F">
        <w:tc>
          <w:tcPr>
            <w:tcW w:w="2837" w:type="dxa"/>
            <w:shd w:val="clear" w:color="auto" w:fill="D9E2F3"/>
            <w:vAlign w:val="center"/>
          </w:tcPr>
          <w:p w14:paraId="5475FBE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Էլ</w:t>
            </w:r>
            <w:r w:rsidRPr="005B02BB">
              <w:rPr>
                <w:rFonts w:ascii="Cambria Math" w:eastAsia="Cambria Math" w:hAnsi="Cambria Math" w:cs="Cambria Math"/>
                <w:color w:val="000000"/>
              </w:rPr>
              <w:t>․</w:t>
            </w:r>
            <w:r w:rsidRPr="005B02BB">
              <w:rPr>
                <w:rFonts w:ascii="GHEA Grapalat" w:eastAsia="GHEA Grapalat" w:hAnsi="GHEA Grapalat" w:cs="GHEA Grapalat"/>
                <w:color w:val="000000"/>
              </w:rPr>
              <w:t xml:space="preserve"> փոստի հասցեն</w:t>
            </w:r>
          </w:p>
        </w:tc>
        <w:tc>
          <w:tcPr>
            <w:tcW w:w="6180" w:type="dxa"/>
            <w:vAlign w:val="center"/>
          </w:tcPr>
          <w:p w14:paraId="4D4E3C5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1220B599" w14:textId="77777777" w:rsidTr="0013117F">
        <w:tc>
          <w:tcPr>
            <w:tcW w:w="2837" w:type="dxa"/>
            <w:shd w:val="clear" w:color="auto" w:fill="D9E2F3"/>
            <w:vAlign w:val="center"/>
          </w:tcPr>
          <w:p w14:paraId="5DA952F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Հեռախոսահամարը</w:t>
            </w:r>
          </w:p>
        </w:tc>
        <w:tc>
          <w:tcPr>
            <w:tcW w:w="6180" w:type="dxa"/>
            <w:vAlign w:val="center"/>
          </w:tcPr>
          <w:p w14:paraId="43E0621C" w14:textId="77777777" w:rsidR="005F19E6" w:rsidRPr="005B02BB" w:rsidRDefault="005F19E6" w:rsidP="0013117F">
            <w:pPr>
              <w:spacing w:before="240" w:after="240"/>
              <w:rPr>
                <w:rFonts w:ascii="GHEA Grapalat" w:eastAsia="GHEA Grapalat" w:hAnsi="GHEA Grapalat" w:cs="GHEA Grapalat"/>
              </w:rPr>
            </w:pPr>
          </w:p>
        </w:tc>
      </w:tr>
    </w:tbl>
    <w:p w14:paraId="0BE377DE" w14:textId="77777777" w:rsidR="005F19E6" w:rsidRPr="005B02BB" w:rsidRDefault="005F19E6" w:rsidP="005F19E6">
      <w:pPr>
        <w:pBdr>
          <w:top w:val="nil"/>
          <w:left w:val="nil"/>
          <w:bottom w:val="nil"/>
          <w:right w:val="nil"/>
          <w:between w:val="nil"/>
        </w:pBdr>
        <w:ind w:left="792"/>
        <w:rPr>
          <w:rFonts w:ascii="GHEA Grapalat" w:eastAsia="GHEA Grapalat" w:hAnsi="GHEA Grapalat" w:cs="GHEA Grapalat"/>
          <w:i/>
          <w:color w:val="000000"/>
        </w:rPr>
      </w:pPr>
      <w:r w:rsidRPr="005B02BB">
        <w:rPr>
          <w:rFonts w:ascii="GHEA Grapalat" w:hAnsi="GHEA Grapalat"/>
        </w:rPr>
        <w:br w:type="page"/>
      </w:r>
    </w:p>
    <w:p w14:paraId="307A257D"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Միջանկյալ իրավաբանական անձինք</w:t>
      </w:r>
    </w:p>
    <w:p w14:paraId="58FCFBD5"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1C50CED1" w14:textId="77777777" w:rsidTr="0013117F">
        <w:tc>
          <w:tcPr>
            <w:tcW w:w="2835" w:type="dxa"/>
            <w:shd w:val="clear" w:color="auto" w:fill="D9E2F3"/>
            <w:vAlign w:val="center"/>
          </w:tcPr>
          <w:p w14:paraId="7C5608E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0BA0365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330EF6E" w14:textId="77777777" w:rsidTr="0013117F">
        <w:tc>
          <w:tcPr>
            <w:tcW w:w="2835" w:type="dxa"/>
            <w:shd w:val="clear" w:color="auto" w:fill="D9E2F3"/>
            <w:vAlign w:val="center"/>
          </w:tcPr>
          <w:p w14:paraId="631AF86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1CB83E0B"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0FF1DC28" w14:textId="77777777" w:rsidTr="0013117F">
        <w:tc>
          <w:tcPr>
            <w:tcW w:w="2835" w:type="dxa"/>
            <w:shd w:val="clear" w:color="auto" w:fill="D9E2F3"/>
            <w:vAlign w:val="center"/>
          </w:tcPr>
          <w:p w14:paraId="675E3B15"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250D729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F4C0BF5" w14:textId="77777777" w:rsidTr="0013117F">
        <w:tc>
          <w:tcPr>
            <w:tcW w:w="2835" w:type="dxa"/>
            <w:shd w:val="clear" w:color="auto" w:fill="D9E2F3"/>
            <w:vAlign w:val="center"/>
          </w:tcPr>
          <w:p w14:paraId="4C97A114"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700B5F18"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7A0F1FAB" w14:textId="77777777" w:rsidTr="0013117F">
        <w:tc>
          <w:tcPr>
            <w:tcW w:w="2835" w:type="dxa"/>
            <w:shd w:val="clear" w:color="auto" w:fill="D9E2F3"/>
            <w:vAlign w:val="center"/>
          </w:tcPr>
          <w:p w14:paraId="2373BA1B"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29B75A4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1B9DE72" w14:textId="77777777" w:rsidTr="0013117F">
        <w:tc>
          <w:tcPr>
            <w:tcW w:w="2835" w:type="dxa"/>
            <w:shd w:val="clear" w:color="auto" w:fill="D9E2F3"/>
            <w:vAlign w:val="center"/>
          </w:tcPr>
          <w:p w14:paraId="313EE712"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5533726F"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63894589" w14:textId="77777777" w:rsidTr="0013117F">
        <w:tc>
          <w:tcPr>
            <w:tcW w:w="2835" w:type="dxa"/>
            <w:shd w:val="clear" w:color="auto" w:fill="D9E2F3"/>
            <w:vAlign w:val="center"/>
          </w:tcPr>
          <w:p w14:paraId="42979840"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CB8AB1D" w14:textId="77777777" w:rsidR="005F19E6" w:rsidRPr="005B02BB" w:rsidRDefault="005F19E6" w:rsidP="0013117F">
            <w:pPr>
              <w:spacing w:before="240" w:after="240"/>
              <w:rPr>
                <w:rFonts w:ascii="GHEA Grapalat" w:eastAsia="GHEA Grapalat" w:hAnsi="GHEA Grapalat" w:cs="GHEA Grapalat"/>
              </w:rPr>
            </w:pPr>
          </w:p>
        </w:tc>
      </w:tr>
    </w:tbl>
    <w:p w14:paraId="243D75FB"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67E871C5" w14:textId="77777777" w:rsidTr="0013117F">
        <w:trPr>
          <w:trHeight w:val="853"/>
        </w:trPr>
        <w:tc>
          <w:tcPr>
            <w:tcW w:w="2835" w:type="dxa"/>
            <w:vMerge w:val="restart"/>
            <w:shd w:val="clear" w:color="auto" w:fill="D9E2F3"/>
            <w:vAlign w:val="center"/>
          </w:tcPr>
          <w:p w14:paraId="64E3F686"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18755271"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0A3C06F" w14:textId="77777777" w:rsidTr="0013117F">
        <w:trPr>
          <w:trHeight w:val="850"/>
        </w:trPr>
        <w:tc>
          <w:tcPr>
            <w:tcW w:w="2835" w:type="dxa"/>
            <w:vMerge/>
            <w:shd w:val="clear" w:color="auto" w:fill="D9E2F3"/>
            <w:vAlign w:val="center"/>
          </w:tcPr>
          <w:p w14:paraId="5B617FA9"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6B6237"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4782DC3E" w14:textId="77777777" w:rsidTr="0013117F">
        <w:trPr>
          <w:trHeight w:val="850"/>
        </w:trPr>
        <w:tc>
          <w:tcPr>
            <w:tcW w:w="2835" w:type="dxa"/>
            <w:vMerge/>
            <w:shd w:val="clear" w:color="auto" w:fill="D9E2F3"/>
            <w:vAlign w:val="center"/>
          </w:tcPr>
          <w:p w14:paraId="451A1DBE"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5F3DD70"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573263E0" w14:textId="77777777" w:rsidTr="0013117F">
        <w:trPr>
          <w:trHeight w:val="850"/>
        </w:trPr>
        <w:tc>
          <w:tcPr>
            <w:tcW w:w="2835" w:type="dxa"/>
            <w:vMerge/>
            <w:shd w:val="clear" w:color="auto" w:fill="D9E2F3"/>
            <w:vAlign w:val="center"/>
          </w:tcPr>
          <w:p w14:paraId="0248061A"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1EC32D"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2204955B" w14:textId="77777777" w:rsidTr="0013117F">
        <w:trPr>
          <w:trHeight w:val="850"/>
        </w:trPr>
        <w:tc>
          <w:tcPr>
            <w:tcW w:w="2835" w:type="dxa"/>
            <w:vMerge/>
            <w:shd w:val="clear" w:color="auto" w:fill="D9E2F3"/>
            <w:vAlign w:val="center"/>
          </w:tcPr>
          <w:p w14:paraId="432E60A4" w14:textId="77777777" w:rsidR="005F19E6" w:rsidRPr="005B02BB" w:rsidRDefault="005F19E6" w:rsidP="0013117F">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3E4C5E" w14:textId="77777777" w:rsidR="005F19E6" w:rsidRPr="005B02BB" w:rsidRDefault="005F19E6" w:rsidP="0013117F">
            <w:pPr>
              <w:spacing w:before="240" w:after="240"/>
              <w:rPr>
                <w:rFonts w:ascii="GHEA Grapalat" w:eastAsia="GHEA Grapalat" w:hAnsi="GHEA Grapalat" w:cs="GHEA Grapalat"/>
              </w:rPr>
            </w:pPr>
          </w:p>
        </w:tc>
      </w:tr>
    </w:tbl>
    <w:p w14:paraId="24E28A6B" w14:textId="77777777" w:rsidR="005F19E6" w:rsidRPr="005B02BB" w:rsidRDefault="005F19E6" w:rsidP="005F19E6">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02B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F19E6" w:rsidRPr="005B02BB" w14:paraId="2D068C60" w14:textId="77777777" w:rsidTr="0013117F">
        <w:tc>
          <w:tcPr>
            <w:tcW w:w="2835" w:type="dxa"/>
            <w:shd w:val="clear" w:color="auto" w:fill="D9E2F3"/>
            <w:vAlign w:val="center"/>
          </w:tcPr>
          <w:p w14:paraId="21E4F3DA"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676BC8E3" w14:textId="77777777" w:rsidR="005F19E6" w:rsidRPr="005B02BB" w:rsidRDefault="005F19E6" w:rsidP="0013117F">
            <w:pPr>
              <w:spacing w:before="240" w:after="240"/>
              <w:rPr>
                <w:rFonts w:ascii="GHEA Grapalat" w:eastAsia="GHEA Grapalat" w:hAnsi="GHEA Grapalat" w:cs="GHEA Grapalat"/>
              </w:rPr>
            </w:pPr>
          </w:p>
        </w:tc>
      </w:tr>
      <w:tr w:rsidR="005F19E6" w:rsidRPr="005B02BB" w14:paraId="35AA2BB3" w14:textId="77777777" w:rsidTr="0013117F">
        <w:tc>
          <w:tcPr>
            <w:tcW w:w="2835" w:type="dxa"/>
            <w:shd w:val="clear" w:color="auto" w:fill="D9E2F3"/>
            <w:vAlign w:val="center"/>
          </w:tcPr>
          <w:p w14:paraId="6F440588" w14:textId="77777777" w:rsidR="005F19E6" w:rsidRPr="005B02BB" w:rsidRDefault="005F19E6" w:rsidP="0013117F">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1F951743" w14:textId="77777777" w:rsidR="005F19E6" w:rsidRPr="005B02BB" w:rsidRDefault="005F19E6" w:rsidP="0013117F">
            <w:pPr>
              <w:spacing w:before="240" w:after="240"/>
              <w:rPr>
                <w:rFonts w:ascii="GHEA Grapalat" w:eastAsia="GHEA Grapalat" w:hAnsi="GHEA Grapalat" w:cs="GHEA Grapalat"/>
              </w:rPr>
            </w:pPr>
          </w:p>
        </w:tc>
      </w:tr>
    </w:tbl>
    <w:p w14:paraId="5C5B3B02" w14:textId="77777777" w:rsidR="005F19E6" w:rsidRPr="005B02BB" w:rsidRDefault="005F19E6" w:rsidP="005F19E6">
      <w:pPr>
        <w:pBdr>
          <w:top w:val="nil"/>
          <w:left w:val="nil"/>
          <w:bottom w:val="nil"/>
          <w:right w:val="nil"/>
          <w:between w:val="nil"/>
        </w:pBdr>
        <w:spacing w:before="240"/>
        <w:rPr>
          <w:rFonts w:ascii="GHEA Grapalat" w:eastAsia="GHEA Grapalat" w:hAnsi="GHEA Grapalat" w:cs="GHEA Grapalat"/>
          <w:i/>
        </w:rPr>
      </w:pPr>
      <w:r w:rsidRPr="005B02BB">
        <w:rPr>
          <w:rFonts w:ascii="GHEA Grapalat" w:eastAsia="GHEA Grapalat" w:hAnsi="GHEA Grapalat" w:cs="GHEA Grapalat"/>
          <w:i/>
        </w:rPr>
        <w:br w:type="page"/>
      </w:r>
    </w:p>
    <w:p w14:paraId="32F3926B" w14:textId="77777777" w:rsidR="005F19E6" w:rsidRPr="005B02BB" w:rsidRDefault="005F19E6" w:rsidP="005F19E6">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Լրացուցիչ նշումներ</w:t>
      </w:r>
    </w:p>
    <w:p w14:paraId="4544F2C8" w14:textId="77777777" w:rsidR="005F19E6" w:rsidRPr="005B02BB" w:rsidRDefault="005F19E6" w:rsidP="005F19E6">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5F19E6" w:rsidRPr="005B02BB" w14:paraId="29C646EB" w14:textId="77777777" w:rsidTr="0013117F">
        <w:tc>
          <w:tcPr>
            <w:tcW w:w="9016" w:type="dxa"/>
            <w:shd w:val="clear" w:color="auto" w:fill="DEEAF6"/>
          </w:tcPr>
          <w:p w14:paraId="0122A951" w14:textId="77777777" w:rsidR="005F19E6" w:rsidRPr="005B02BB" w:rsidRDefault="005F19E6" w:rsidP="0013117F">
            <w:pP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F19E6" w:rsidRPr="005B02BB" w14:paraId="037AF9AE" w14:textId="77777777" w:rsidTr="0013117F">
        <w:trPr>
          <w:trHeight w:val="10187"/>
        </w:trPr>
        <w:tc>
          <w:tcPr>
            <w:tcW w:w="9016" w:type="dxa"/>
            <w:shd w:val="clear" w:color="auto" w:fill="auto"/>
          </w:tcPr>
          <w:p w14:paraId="369B6B95" w14:textId="77777777" w:rsidR="005F19E6" w:rsidRPr="005B02BB" w:rsidRDefault="005F19E6" w:rsidP="0013117F">
            <w:pPr>
              <w:rPr>
                <w:rFonts w:ascii="GHEA Grapalat" w:eastAsia="GHEA Grapalat" w:hAnsi="GHEA Grapalat" w:cs="GHEA Grapalat"/>
                <w:b/>
                <w:color w:val="000000"/>
              </w:rPr>
            </w:pPr>
          </w:p>
        </w:tc>
      </w:tr>
    </w:tbl>
    <w:p w14:paraId="1FC92908" w14:textId="77777777" w:rsidR="005F19E6" w:rsidRPr="005B02BB" w:rsidRDefault="005F19E6" w:rsidP="005F19E6">
      <w:pPr>
        <w:pBdr>
          <w:top w:val="nil"/>
          <w:left w:val="nil"/>
          <w:bottom w:val="nil"/>
          <w:right w:val="nil"/>
          <w:between w:val="nil"/>
        </w:pBdr>
        <w:rPr>
          <w:rFonts w:ascii="GHEA Grapalat" w:eastAsia="GHEA Grapalat" w:hAnsi="GHEA Grapalat" w:cs="GHEA Grapalat"/>
          <w:b/>
          <w:color w:val="000000"/>
        </w:rPr>
      </w:pPr>
    </w:p>
    <w:p w14:paraId="0337E0D1" w14:textId="77777777" w:rsidR="005F19E6" w:rsidRPr="005B02BB" w:rsidRDefault="005F19E6" w:rsidP="005F19E6">
      <w:pPr>
        <w:pStyle w:val="BodyTextIndent3"/>
        <w:spacing w:line="240" w:lineRule="auto"/>
        <w:jc w:val="right"/>
        <w:rPr>
          <w:rFonts w:ascii="GHEA Grapalat" w:hAnsi="GHEA Grapalat" w:cs="Arial"/>
          <w:b/>
        </w:rPr>
      </w:pPr>
    </w:p>
    <w:p w14:paraId="11B85B4A"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892E38D"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6307582"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6C18DB88" w14:textId="77777777" w:rsidR="005F19E6" w:rsidRPr="005B02BB" w:rsidRDefault="005F19E6" w:rsidP="005F19E6">
      <w:pPr>
        <w:pStyle w:val="BodyTextIndent3"/>
        <w:spacing w:line="240" w:lineRule="auto"/>
        <w:ind w:firstLine="0"/>
        <w:jc w:val="left"/>
        <w:rPr>
          <w:rFonts w:ascii="GHEA Grapalat" w:hAnsi="GHEA Grapalat"/>
          <w:i/>
          <w:sz w:val="16"/>
          <w:szCs w:val="16"/>
          <w:lang w:val="hy-AM"/>
        </w:rPr>
      </w:pPr>
    </w:p>
    <w:p w14:paraId="10AAF269" w14:textId="77777777" w:rsidR="005F19E6" w:rsidRPr="005B02BB" w:rsidRDefault="005F19E6" w:rsidP="005F19E6">
      <w:pPr>
        <w:pStyle w:val="BodyTextIndent3"/>
        <w:spacing w:line="240" w:lineRule="auto"/>
        <w:ind w:firstLine="0"/>
        <w:jc w:val="left"/>
        <w:rPr>
          <w:rFonts w:ascii="GHEA Grapalat" w:hAnsi="GHEA Grapalat"/>
          <w:b/>
          <w:lang w:val="hy-AM"/>
        </w:rPr>
      </w:pPr>
    </w:p>
    <w:p w14:paraId="09225F52" w14:textId="77777777" w:rsidR="005F19E6" w:rsidRPr="005B02BB" w:rsidRDefault="005F19E6" w:rsidP="005F19E6">
      <w:pPr>
        <w:pStyle w:val="BodyTextIndent3"/>
        <w:spacing w:line="240" w:lineRule="auto"/>
        <w:ind w:firstLine="0"/>
        <w:jc w:val="left"/>
        <w:rPr>
          <w:rFonts w:ascii="GHEA Grapalat" w:hAnsi="GHEA Grapalat"/>
          <w:b/>
          <w:lang w:val="hy-AM"/>
        </w:rPr>
      </w:pPr>
    </w:p>
    <w:p w14:paraId="06AF709C" w14:textId="77777777" w:rsidR="005F19E6" w:rsidRPr="005B02BB" w:rsidRDefault="005F19E6" w:rsidP="005F19E6">
      <w:pPr>
        <w:pStyle w:val="BodyTextIndent3"/>
        <w:spacing w:line="240" w:lineRule="auto"/>
        <w:ind w:firstLine="0"/>
        <w:jc w:val="left"/>
        <w:rPr>
          <w:rFonts w:ascii="GHEA Grapalat" w:hAnsi="GHEA Grapalat"/>
          <w:b/>
          <w:lang w:val="hy-AM"/>
        </w:rPr>
      </w:pPr>
    </w:p>
    <w:p w14:paraId="137FBD68" w14:textId="77777777" w:rsidR="005F19E6" w:rsidRPr="005B02BB" w:rsidRDefault="005F19E6" w:rsidP="005F19E6">
      <w:pPr>
        <w:pStyle w:val="BodyTextIndent3"/>
        <w:spacing w:line="240" w:lineRule="auto"/>
        <w:ind w:firstLine="0"/>
        <w:jc w:val="left"/>
        <w:rPr>
          <w:rFonts w:ascii="GHEA Grapalat" w:hAnsi="GHEA Grapalat"/>
          <w:b/>
          <w:lang w:val="hy-AM"/>
        </w:rPr>
      </w:pPr>
    </w:p>
    <w:p w14:paraId="2692031E" w14:textId="77777777" w:rsidR="005F19E6" w:rsidRPr="005B02BB" w:rsidRDefault="005F19E6" w:rsidP="005F19E6">
      <w:pPr>
        <w:spacing w:line="360" w:lineRule="auto"/>
        <w:jc w:val="center"/>
        <w:rPr>
          <w:rFonts w:ascii="GHEA Grapalat" w:eastAsia="GHEA Grapalat" w:hAnsi="GHEA Grapalat" w:cs="GHEA Grapalat"/>
          <w:b/>
        </w:rPr>
      </w:pPr>
    </w:p>
    <w:p w14:paraId="4A8E628D" w14:textId="77777777" w:rsidR="005F19E6" w:rsidRPr="005B02BB" w:rsidRDefault="005F19E6" w:rsidP="005F19E6">
      <w:pPr>
        <w:spacing w:line="360" w:lineRule="auto"/>
        <w:jc w:val="center"/>
        <w:rPr>
          <w:rFonts w:ascii="GHEA Grapalat" w:eastAsia="GHEA Grapalat" w:hAnsi="GHEA Grapalat" w:cs="GHEA Grapalat"/>
          <w:b/>
        </w:rPr>
      </w:pPr>
    </w:p>
    <w:p w14:paraId="53678E18" w14:textId="77777777" w:rsidR="005F19E6" w:rsidRPr="005B02BB" w:rsidRDefault="005F19E6" w:rsidP="005F19E6">
      <w:pPr>
        <w:spacing w:line="360" w:lineRule="auto"/>
        <w:jc w:val="center"/>
        <w:rPr>
          <w:rFonts w:ascii="GHEA Grapalat" w:eastAsia="GHEA Grapalat" w:hAnsi="GHEA Grapalat" w:cs="GHEA Grapalat"/>
          <w:b/>
        </w:rPr>
      </w:pPr>
      <w:r w:rsidRPr="005B02BB">
        <w:rPr>
          <w:rFonts w:ascii="GHEA Grapalat" w:eastAsia="GHEA Grapalat" w:hAnsi="GHEA Grapalat" w:cs="GHEA Grapalat"/>
          <w:b/>
        </w:rPr>
        <w:lastRenderedPageBreak/>
        <w:t>I. Հայտարարագրի լրացման կարգը</w:t>
      </w:r>
    </w:p>
    <w:p w14:paraId="46C30483" w14:textId="77777777" w:rsidR="005F19E6" w:rsidRPr="005B02BB" w:rsidRDefault="005F19E6" w:rsidP="005F19E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290EE9B"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02BB">
        <w:rPr>
          <w:rFonts w:ascii="Cambria Math" w:eastAsia="GHEA Grapalat" w:hAnsi="Cambria Math" w:cs="GHEA Grapalat"/>
          <w:color w:val="000000"/>
        </w:rPr>
        <w:t>․</w:t>
      </w:r>
    </w:p>
    <w:p w14:paraId="4D1E820E"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6703372" w14:textId="77777777" w:rsidR="005F19E6" w:rsidRPr="005B02BB" w:rsidRDefault="005F19E6" w:rsidP="005F19E6">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B02BB">
        <w:rPr>
          <w:rFonts w:ascii="GHEA Grapalat" w:eastAsia="GHEA Grapalat" w:hAnsi="GHEA Grapalat" w:cs="GHEA Grapalat"/>
          <w:lang w:val="hy-AM"/>
        </w:rPr>
        <w:t xml:space="preserve">սույն ընթացակարգի </w:t>
      </w:r>
      <w:r w:rsidRPr="005B02BB">
        <w:rPr>
          <w:rFonts w:ascii="GHEA Grapalat" w:eastAsia="GHEA Grapalat" w:hAnsi="GHEA Grapalat" w:cs="GHEA Grapalat"/>
        </w:rPr>
        <w:t>հայտում ներառվող փաստաթղթերը.</w:t>
      </w:r>
    </w:p>
    <w:p w14:paraId="39726685" w14:textId="77777777" w:rsidR="005F19E6" w:rsidRPr="005B02BB" w:rsidRDefault="005F19E6" w:rsidP="005F19E6">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4D3C871" w14:textId="77777777" w:rsidR="005F19E6" w:rsidRPr="005B02BB" w:rsidRDefault="005F19E6" w:rsidP="005F19E6">
      <w:pPr>
        <w:spacing w:line="276" w:lineRule="auto"/>
        <w:ind w:firstLine="567"/>
        <w:jc w:val="both"/>
        <w:rPr>
          <w:rFonts w:ascii="GHEA Grapalat" w:eastAsia="GHEA Grapalat" w:hAnsi="GHEA Grapalat" w:cs="GHEA Grapalat"/>
        </w:rPr>
      </w:pPr>
    </w:p>
    <w:p w14:paraId="7BBD85DE"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w:t>
      </w:r>
      <w:r w:rsidRPr="005B02BB">
        <w:rPr>
          <w:rFonts w:ascii="GHEA Grapalat" w:eastAsia="GHEA Grapalat" w:hAnsi="GHEA Grapalat" w:cs="GHEA Grapalat"/>
          <w:color w:val="000000"/>
        </w:rPr>
        <w:t xml:space="preserve"> 2-րդ բաժինը (Բաժնետոմսերի ցուցակման տվյալները)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կամ Կազմակերպություն</w:t>
      </w:r>
      <w:r w:rsidRPr="005B02BB">
        <w:rPr>
          <w:rFonts w:ascii="GHEA Grapalat" w:eastAsia="GHEA Grapalat" w:hAnsi="GHEA Grapalat" w:cs="GHEA Grapalat"/>
        </w:rPr>
        <w:t xml:space="preserve">ն </w:t>
      </w:r>
      <w:r w:rsidRPr="005B02B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02BB">
        <w:rPr>
          <w:rFonts w:ascii="GHEA Grapalat" w:eastAsia="GHEA Grapalat" w:hAnsi="GHEA Grapalat" w:cs="GHEA Grapalat"/>
        </w:rPr>
        <w:t>այս</w:t>
      </w:r>
      <w:r w:rsidRPr="005B02BB">
        <w:rPr>
          <w:rFonts w:ascii="GHEA Grapalat" w:eastAsia="GHEA Grapalat" w:hAnsi="GHEA Grapalat" w:cs="GHEA Grapalat"/>
          <w:color w:val="000000"/>
        </w:rPr>
        <w:t xml:space="preserve"> բաժինը լրացվում է Կազմակերպության կամ </w:t>
      </w:r>
      <w:r w:rsidRPr="005B02BB">
        <w:rPr>
          <w:rFonts w:ascii="GHEA Grapalat" w:eastAsia="GHEA Grapalat" w:hAnsi="GHEA Grapalat" w:cs="GHEA Grapalat"/>
        </w:rPr>
        <w:t>Կազմակերպությունն</w:t>
      </w:r>
      <w:r w:rsidRPr="005B02BB">
        <w:rPr>
          <w:rFonts w:ascii="GHEA Grapalat" w:eastAsia="GHEA Grapalat" w:hAnsi="GHEA Grapalat" w:cs="GHEA Grapalat"/>
          <w:color w:val="000000"/>
        </w:rPr>
        <w:t xml:space="preserve"> ամբողջությամբ վերահսկող այլ իրավաբանական անձի համար։ </w:t>
      </w:r>
      <w:r w:rsidRPr="005B02B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0C5885D"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B02B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50D3539"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6BF929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«Վերահսկողության մակարդակը» ենթաբաժինը լրացվում է, եթե հայտարարագրի 2</w:t>
      </w:r>
      <w:r w:rsidRPr="005B02BB">
        <w:rPr>
          <w:rFonts w:ascii="Cambria Math" w:eastAsia="Cambria Math" w:hAnsi="Cambria Math" w:cs="Cambria Math"/>
        </w:rPr>
        <w:t>․</w:t>
      </w:r>
      <w:r w:rsidRPr="005B02B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E677E3F"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p>
    <w:p w14:paraId="63633D75"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02BB">
        <w:rPr>
          <w:rFonts w:ascii="Cambria Math" w:eastAsia="GHEA Grapalat" w:hAnsi="Cambria Math" w:cs="GHEA Grapalat"/>
          <w:color w:val="000000"/>
        </w:rPr>
        <w:t>․</w:t>
      </w:r>
    </w:p>
    <w:p w14:paraId="7139940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B02B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8F0F1A3"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E72E86F" w14:textId="77777777" w:rsidR="005F19E6" w:rsidRPr="005B02BB" w:rsidRDefault="005F19E6" w:rsidP="005F19E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4BCB94"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02BB">
        <w:rPr>
          <w:rFonts w:ascii="Cambria Math" w:eastAsia="GHEA Grapalat" w:hAnsi="Cambria Math" w:cs="GHEA Grapalat"/>
          <w:color w:val="000000"/>
        </w:rPr>
        <w:t>․</w:t>
      </w:r>
    </w:p>
    <w:p w14:paraId="6BCDE420"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4B5871A"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30CC470"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հաշվառման հասցեն» ենթաբաժնում լրացվում է իրական շահառուի հաշվառման վայրի հասցեն.</w:t>
      </w:r>
    </w:p>
    <w:p w14:paraId="2BD8EE4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3C3A01B8"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B02B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1860C736"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5B02BB">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53C73483"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C3673E3"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70088D53"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5B02B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02BB">
        <w:rPr>
          <w:rFonts w:ascii="Cambria Math" w:eastAsia="Cambria Math" w:hAnsi="Cambria Math" w:cs="Cambria Math"/>
        </w:rPr>
        <w:t>․</w:t>
      </w:r>
      <w:r w:rsidRPr="005B02B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13229C65"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31D69041"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0F68E4FC"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6254315"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դ</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դ</w:t>
      </w:r>
      <w:r w:rsidRPr="005B02BB">
        <w:rPr>
          <w:rFonts w:ascii="GHEA Grapalat" w:eastAsia="GHEA Grapalat" w:hAnsi="GHEA Grapalat" w:cs="GHEA Grapalat"/>
        </w:rPr>
        <w:t>»</w:t>
      </w:r>
      <w:r w:rsidRPr="005B02BB">
        <w:rPr>
          <w:rFonts w:ascii="GHEA Grapalat" w:eastAsia="GHEA Grapalat" w:hAnsi="GHEA Grapalat" w:cs="GHEA Grapalat"/>
          <w:b/>
        </w:rPr>
        <w:t xml:space="preserve"> </w:t>
      </w:r>
      <w:r w:rsidRPr="005B02B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B02B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E8B4490" w14:textId="77777777" w:rsidR="005F19E6" w:rsidRPr="005B02BB" w:rsidRDefault="005F19E6" w:rsidP="005F19E6">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ե</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ե</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5FD20A2C"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7DD2D3A" w14:textId="77777777" w:rsidR="005F19E6" w:rsidRPr="008543DF"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1CCB7C"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02BB">
        <w:rPr>
          <w:rFonts w:ascii="GHEA Grapalat" w:eastAsia="GHEA Grapalat" w:hAnsi="GHEA Grapalat" w:cs="GHEA Grapalat"/>
          <w:color w:val="000000"/>
        </w:rPr>
        <w:t xml:space="preserve">ենթակա է լրացման յուրաքանչյուր </w:t>
      </w:r>
      <w:r w:rsidRPr="005B02B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AB71D7A"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DF2AB76"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1A8950E" w14:textId="77777777" w:rsidR="005F19E6" w:rsidRPr="005B02BB" w:rsidRDefault="005F19E6" w:rsidP="005F19E6">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B6ADCA1" w14:textId="77777777" w:rsidR="005F19E6" w:rsidRPr="005B02BB" w:rsidRDefault="005F19E6" w:rsidP="005F19E6">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D9EDC37"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272F31D" w14:textId="77777777" w:rsidR="005F19E6" w:rsidRPr="005B02BB" w:rsidRDefault="005F19E6" w:rsidP="005F19E6">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լրացնում և ստորագրում է հայտը ներկայացնող անձը։ </w:t>
      </w:r>
    </w:p>
    <w:p w14:paraId="2EE55DCD"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304C5924"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7C04817B"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53E84FDB"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124C6E49"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192FA550"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53E5A9C8"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p>
    <w:p w14:paraId="2CAF2E95" w14:textId="77777777" w:rsidR="005F19E6" w:rsidRPr="005B02BB" w:rsidRDefault="005F19E6" w:rsidP="005F19E6">
      <w:pPr>
        <w:pStyle w:val="BodyTextIndent3"/>
        <w:spacing w:line="240" w:lineRule="auto"/>
        <w:ind w:left="360" w:firstLine="0"/>
        <w:rPr>
          <w:rFonts w:ascii="GHEA Grapalat" w:hAnsi="GHEA Grapalat"/>
          <w:i/>
          <w:sz w:val="16"/>
          <w:szCs w:val="16"/>
          <w:lang w:val="hy-AM"/>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79AC432" w14:textId="77777777" w:rsidR="005F19E6" w:rsidRPr="005B02BB" w:rsidRDefault="005F19E6" w:rsidP="005F19E6">
      <w:pPr>
        <w:pStyle w:val="BodyTextIndent3"/>
        <w:spacing w:line="240" w:lineRule="auto"/>
        <w:ind w:left="360" w:firstLine="0"/>
        <w:rPr>
          <w:rFonts w:ascii="GHEA Grapalat" w:hAnsi="GHEA Grapalat" w:cs="Sylfaen"/>
          <w:i/>
          <w:sz w:val="16"/>
          <w:szCs w:val="16"/>
          <w:lang w:val="hy-AM" w:eastAsia="ru-RU"/>
        </w:rPr>
      </w:pPr>
      <w:r w:rsidRPr="005B02BB">
        <w:rPr>
          <w:rFonts w:ascii="GHEA Grapalat" w:hAnsi="GHEA Grapalat" w:cs="Sylfaen"/>
          <w:i/>
          <w:sz w:val="16"/>
          <w:szCs w:val="16"/>
          <w:lang w:val="hy-AM" w:eastAsia="ru-RU"/>
        </w:rPr>
        <w:t>** 1.2</w:t>
      </w:r>
      <w:r w:rsidRPr="005B02BB">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6765A999" w14:textId="77777777" w:rsidR="005F19E6" w:rsidRPr="005B02BB" w:rsidRDefault="005F19E6" w:rsidP="005F19E6">
      <w:pPr>
        <w:pStyle w:val="BodyTextIndent3"/>
        <w:spacing w:line="240" w:lineRule="auto"/>
        <w:ind w:firstLine="0"/>
        <w:jc w:val="right"/>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b/>
          <w:lang w:val="hy-AM"/>
        </w:rPr>
        <w:br w:type="page"/>
      </w: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2</w:t>
      </w:r>
    </w:p>
    <w:p w14:paraId="422840F4" w14:textId="1DF5FD94"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D509979"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81C7FB7" w14:textId="77777777" w:rsidR="005F19E6" w:rsidRPr="005B02BB" w:rsidRDefault="005F19E6" w:rsidP="005F19E6">
      <w:pPr>
        <w:rPr>
          <w:rFonts w:ascii="GHEA Grapalat" w:hAnsi="GHEA Grapalat"/>
          <w:lang w:val="hy-AM"/>
        </w:rPr>
      </w:pPr>
    </w:p>
    <w:p w14:paraId="385C5145" w14:textId="77777777" w:rsidR="005F19E6" w:rsidRPr="005B02BB" w:rsidRDefault="005F19E6" w:rsidP="005F19E6">
      <w:pPr>
        <w:ind w:firstLine="567"/>
        <w:jc w:val="center"/>
        <w:rPr>
          <w:rFonts w:ascii="GHEA Grapalat" w:hAnsi="GHEA Grapalat"/>
          <w:sz w:val="20"/>
          <w:lang w:val="hy-AM"/>
        </w:rPr>
      </w:pPr>
    </w:p>
    <w:p w14:paraId="48A689F9" w14:textId="77777777" w:rsidR="005F19E6" w:rsidRPr="005B02BB" w:rsidRDefault="005F19E6" w:rsidP="005F19E6">
      <w:pPr>
        <w:ind w:left="-66"/>
        <w:jc w:val="center"/>
        <w:rPr>
          <w:rFonts w:ascii="GHEA Grapalat" w:hAnsi="GHEA Grapalat"/>
          <w:b/>
          <w:sz w:val="20"/>
          <w:lang w:val="hy-AM"/>
        </w:rPr>
      </w:pPr>
      <w:r w:rsidRPr="005B02BB">
        <w:rPr>
          <w:rFonts w:ascii="GHEA Grapalat" w:hAnsi="GHEA Grapalat"/>
          <w:b/>
          <w:sz w:val="20"/>
          <w:lang w:val="hy-AM"/>
        </w:rPr>
        <w:t>Գ Ն Ա Յ Ի Ն   Ա Ռ Ա Ջ Ա Ր Կ</w:t>
      </w:r>
    </w:p>
    <w:p w14:paraId="3808015B" w14:textId="77777777" w:rsidR="005F19E6" w:rsidRPr="005B02BB" w:rsidRDefault="005F19E6" w:rsidP="005F19E6">
      <w:pPr>
        <w:ind w:firstLine="567"/>
        <w:rPr>
          <w:rFonts w:ascii="GHEA Grapalat" w:hAnsi="GHEA Grapalat"/>
          <w:lang w:val="hy-AM"/>
        </w:rPr>
      </w:pPr>
    </w:p>
    <w:p w14:paraId="2628C91E" w14:textId="0DCBC7E2" w:rsidR="005F19E6" w:rsidRPr="005B02BB" w:rsidRDefault="005F19E6" w:rsidP="005F19E6">
      <w:pPr>
        <w:ind w:firstLine="567"/>
        <w:jc w:val="both"/>
        <w:rPr>
          <w:rFonts w:ascii="GHEA Grapalat" w:hAnsi="GHEA Grapalat" w:cs="Arial"/>
          <w:lang w:val="hy-AM"/>
        </w:rPr>
      </w:pPr>
      <w:r w:rsidRPr="005B02BB">
        <w:rPr>
          <w:rFonts w:ascii="GHEA Grapalat" w:hAnsi="GHEA Grapalat" w:cs="Arial"/>
          <w:sz w:val="20"/>
          <w:szCs w:val="20"/>
          <w:lang w:val="es-ES"/>
        </w:rPr>
        <w:t xml:space="preserve">Ուսումնասիրելով </w:t>
      </w:r>
      <w:r w:rsidRPr="00132DF0">
        <w:rPr>
          <w:rFonts w:ascii="GHEA Grapalat" w:hAnsi="GHEA Grapalat"/>
          <w:sz w:val="22"/>
          <w:lang w:val="es-ES"/>
        </w:rPr>
        <w:t>«</w:t>
      </w:r>
      <w:r w:rsidRPr="00132DF0">
        <w:rPr>
          <w:rFonts w:ascii="GHEA Grapalat" w:hAnsi="GHEA Grapalat" w:cs="Sylfaen"/>
          <w:b/>
          <w:sz w:val="22"/>
          <w:lang w:val="hy-AM"/>
        </w:rPr>
        <w:t>ԵՔԼ-</w:t>
      </w:r>
      <w:r w:rsidRPr="002A18E2">
        <w:rPr>
          <w:rFonts w:ascii="GHEA Grapalat" w:hAnsi="GHEA Grapalat" w:cs="Sylfaen"/>
          <w:b/>
          <w:sz w:val="22"/>
          <w:lang w:val="hy-AM"/>
        </w:rPr>
        <w:t>ԲՄ</w:t>
      </w:r>
      <w:r w:rsidRPr="00132DF0">
        <w:rPr>
          <w:rFonts w:ascii="GHEA Grapalat" w:hAnsi="GHEA Grapalat" w:cs="Sylfaen"/>
          <w:b/>
          <w:sz w:val="22"/>
          <w:lang w:val="hy-AM"/>
        </w:rPr>
        <w:t>ԱՊՁԲ</w:t>
      </w:r>
      <w:r w:rsidRPr="00132DF0">
        <w:rPr>
          <w:rFonts w:ascii="GHEA Grapalat" w:hAnsi="GHEA Grapalat"/>
          <w:b/>
          <w:sz w:val="22"/>
          <w:lang w:val="es-ES"/>
        </w:rPr>
        <w:t>-</w:t>
      </w:r>
      <w:r w:rsidR="00D6352C">
        <w:rPr>
          <w:rFonts w:ascii="GHEA Grapalat" w:hAnsi="GHEA Grapalat"/>
          <w:b/>
          <w:sz w:val="22"/>
          <w:lang w:val="es-ES"/>
        </w:rPr>
        <w:t>25/2</w:t>
      </w:r>
      <w:r w:rsidRPr="00132DF0">
        <w:rPr>
          <w:rFonts w:ascii="GHEA Grapalat" w:hAnsi="GHEA Grapalat"/>
          <w:sz w:val="22"/>
          <w:lang w:val="es-ES"/>
        </w:rPr>
        <w:t>»</w:t>
      </w:r>
      <w:r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 հրավերը, այդ թվում կնքվելիք  պայմանագրի նախագիծը</w:t>
      </w:r>
      <w:r w:rsidRPr="005B02BB">
        <w:rPr>
          <w:rFonts w:ascii="GHEA Grapalat" w:hAnsi="GHEA Grapalat" w:cs="Arial"/>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cs="Arial"/>
          <w:sz w:val="20"/>
          <w:szCs w:val="20"/>
          <w:lang w:val="es-ES"/>
        </w:rPr>
        <w:t>-ն առաջարկում է</w:t>
      </w:r>
      <w:r w:rsidRPr="005B02BB">
        <w:rPr>
          <w:rFonts w:ascii="GHEA Grapalat" w:hAnsi="GHEA Grapalat" w:cs="Arial"/>
          <w:lang w:val="hy-AM"/>
        </w:rPr>
        <w:t xml:space="preserve">   </w:t>
      </w:r>
    </w:p>
    <w:p w14:paraId="05B83B33" w14:textId="77777777" w:rsidR="005F19E6" w:rsidRPr="005B02BB" w:rsidRDefault="005F19E6" w:rsidP="005F19E6">
      <w:pPr>
        <w:ind w:firstLine="567"/>
        <w:jc w:val="both"/>
        <w:rPr>
          <w:rFonts w:ascii="GHEA Grapalat" w:hAnsi="GHEA Grapalat" w:cs="Arial"/>
        </w:rPr>
      </w:pPr>
      <w:bookmarkStart w:id="6" w:name="_Hlk23147299"/>
      <w:r w:rsidRPr="005B02BB">
        <w:rPr>
          <w:rFonts w:ascii="GHEA Grapalat" w:hAnsi="GHEA Grapalat" w:cs="Sylfaen"/>
          <w:vertAlign w:val="superscript"/>
          <w:lang w:val="hy-AM"/>
        </w:rPr>
        <w:t xml:space="preserve">                                                                                     մասնակցի անվանումը</w:t>
      </w:r>
    </w:p>
    <w:bookmarkEnd w:id="6"/>
    <w:p w14:paraId="07C3C8F4" w14:textId="77777777" w:rsidR="005F19E6" w:rsidRPr="005B02BB" w:rsidRDefault="005F19E6" w:rsidP="005F19E6">
      <w:pPr>
        <w:jc w:val="both"/>
        <w:rPr>
          <w:rFonts w:ascii="GHEA Grapalat" w:hAnsi="GHEA Grapalat"/>
          <w:sz w:val="20"/>
          <w:lang w:val="hy-AM"/>
        </w:rPr>
      </w:pPr>
      <w:r w:rsidRPr="005B02BB">
        <w:rPr>
          <w:rFonts w:ascii="GHEA Grapalat" w:hAnsi="GHEA Grapalat" w:cs="Arial"/>
          <w:sz w:val="20"/>
          <w:szCs w:val="20"/>
          <w:lang w:val="es-ES"/>
        </w:rPr>
        <w:t>պայմանագիրը կատարել ներքոհիշյալ ընդհանուր գներով.</w:t>
      </w:r>
    </w:p>
    <w:p w14:paraId="7D00FFAB" w14:textId="77777777" w:rsidR="005F19E6" w:rsidRPr="005B02BB" w:rsidRDefault="005F19E6" w:rsidP="005F19E6">
      <w:pPr>
        <w:jc w:val="center"/>
        <w:rPr>
          <w:rFonts w:ascii="GHEA Grapalat" w:hAnsi="GHEA Grapalat"/>
          <w:sz w:val="20"/>
          <w:lang w:val="hy-AM"/>
        </w:rPr>
      </w:pPr>
      <w:r w:rsidRPr="005B02BB">
        <w:rPr>
          <w:rFonts w:ascii="GHEA Grapalat" w:hAnsi="GHEA Grapalat"/>
          <w:sz w:val="20"/>
          <w:szCs w:val="20"/>
          <w:lang w:val="es-ES"/>
        </w:rPr>
        <w:t xml:space="preserve">                                                                                                                                   </w:t>
      </w:r>
      <w:r w:rsidRPr="005B02B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5F19E6" w:rsidRPr="00562E98" w14:paraId="05FE41F9" w14:textId="77777777" w:rsidTr="0013117F">
        <w:trPr>
          <w:cantSplit/>
          <w:trHeight w:val="916"/>
          <w:jc w:val="center"/>
        </w:trPr>
        <w:tc>
          <w:tcPr>
            <w:tcW w:w="1136" w:type="dxa"/>
            <w:tcBorders>
              <w:top w:val="single" w:sz="4" w:space="0" w:color="auto"/>
              <w:left w:val="single" w:sz="4" w:space="0" w:color="auto"/>
              <w:right w:val="single" w:sz="4" w:space="0" w:color="auto"/>
            </w:tcBorders>
            <w:vAlign w:val="center"/>
          </w:tcPr>
          <w:p w14:paraId="2A5D4AD1"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Չափա-</w:t>
            </w:r>
          </w:p>
          <w:p w14:paraId="580C0BF7" w14:textId="77777777" w:rsidR="005F19E6" w:rsidRPr="005B02BB" w:rsidRDefault="005F19E6" w:rsidP="0013117F">
            <w:pPr>
              <w:jc w:val="center"/>
              <w:rPr>
                <w:rFonts w:ascii="GHEA Grapalat" w:hAnsi="GHEA Grapalat"/>
                <w:b/>
                <w:bCs/>
                <w:sz w:val="16"/>
                <w:lang w:val="es-ES"/>
              </w:rPr>
            </w:pPr>
            <w:r w:rsidRPr="005B02B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133ECFA"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172264" w14:textId="77777777" w:rsidR="005F19E6" w:rsidRPr="005B02BB" w:rsidRDefault="005F19E6" w:rsidP="0013117F">
            <w:pPr>
              <w:jc w:val="center"/>
              <w:rPr>
                <w:rFonts w:ascii="GHEA Grapalat" w:hAnsi="GHEA Grapalat"/>
                <w:b/>
                <w:bCs/>
                <w:sz w:val="16"/>
                <w:szCs w:val="18"/>
                <w:lang w:val="hy-AM"/>
              </w:rPr>
            </w:pPr>
            <w:r w:rsidRPr="005B02BB">
              <w:rPr>
                <w:rFonts w:ascii="GHEA Grapalat" w:hAnsi="GHEA Grapalat"/>
                <w:b/>
                <w:bCs/>
                <w:sz w:val="16"/>
                <w:szCs w:val="18"/>
                <w:lang w:val="hy-AM"/>
              </w:rPr>
              <w:t>Ա</w:t>
            </w:r>
            <w:r w:rsidRPr="005B02BB">
              <w:rPr>
                <w:rFonts w:ascii="GHEA Grapalat" w:hAnsi="GHEA Grapalat"/>
                <w:b/>
                <w:bCs/>
                <w:sz w:val="16"/>
                <w:szCs w:val="18"/>
                <w:lang w:val="es-ES"/>
              </w:rPr>
              <w:t>րժեք</w:t>
            </w:r>
          </w:p>
          <w:p w14:paraId="328F1B90" w14:textId="77777777" w:rsidR="005F19E6" w:rsidRPr="005B02BB" w:rsidRDefault="005F19E6" w:rsidP="0013117F">
            <w:pPr>
              <w:jc w:val="center"/>
              <w:rPr>
                <w:rFonts w:ascii="GHEA Grapalat" w:hAnsi="GHEA Grapalat" w:cs="Sylfaen"/>
                <w:sz w:val="16"/>
                <w:szCs w:val="16"/>
                <w:lang w:val="hy-AM"/>
              </w:rPr>
            </w:pPr>
            <w:r w:rsidRPr="005B02BB">
              <w:rPr>
                <w:rFonts w:ascii="GHEA Grapalat" w:hAnsi="GHEA Grapalat" w:cs="Sylfaen"/>
                <w:sz w:val="16"/>
                <w:szCs w:val="16"/>
                <w:lang w:val="af-ZA"/>
              </w:rPr>
              <w:t>(ինքնարժեքի և կանխատեսվող շահույթի հանրագումարը)</w:t>
            </w:r>
          </w:p>
          <w:p w14:paraId="372136DC"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10425DB5"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ԱԱՀ**</w:t>
            </w:r>
          </w:p>
          <w:p w14:paraId="5D119CAE"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7B49455"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Ընդհանուր գինը</w:t>
            </w:r>
          </w:p>
          <w:p w14:paraId="35AB418B" w14:textId="77777777" w:rsidR="005F19E6" w:rsidRPr="005B02BB" w:rsidRDefault="005F19E6" w:rsidP="0013117F">
            <w:pPr>
              <w:jc w:val="center"/>
              <w:rPr>
                <w:rFonts w:ascii="GHEA Grapalat" w:hAnsi="GHEA Grapalat"/>
                <w:b/>
                <w:bCs/>
                <w:sz w:val="16"/>
                <w:szCs w:val="18"/>
                <w:lang w:val="es-ES"/>
              </w:rPr>
            </w:pPr>
            <w:r w:rsidRPr="005B02BB">
              <w:rPr>
                <w:rFonts w:ascii="GHEA Grapalat" w:hAnsi="GHEA Grapalat"/>
                <w:b/>
                <w:bCs/>
                <w:sz w:val="16"/>
                <w:szCs w:val="18"/>
                <w:lang w:val="es-ES"/>
              </w:rPr>
              <w:t xml:space="preserve"> /տառերով և թվերով/</w:t>
            </w:r>
          </w:p>
        </w:tc>
      </w:tr>
      <w:tr w:rsidR="005F19E6" w:rsidRPr="005B02BB" w14:paraId="716A7056" w14:textId="77777777" w:rsidTr="0013117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635A415" w14:textId="77777777" w:rsidR="005F19E6" w:rsidRPr="005B02BB" w:rsidRDefault="005F19E6" w:rsidP="0013117F">
            <w:pPr>
              <w:jc w:val="center"/>
              <w:rPr>
                <w:rFonts w:ascii="GHEA Grapalat" w:hAnsi="GHEA Grapalat"/>
                <w:b/>
                <w:i/>
                <w:sz w:val="16"/>
                <w:lang w:val="es-ES"/>
              </w:rPr>
            </w:pPr>
            <w:r w:rsidRPr="005B02B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2E47D10" w14:textId="77777777" w:rsidR="005F19E6" w:rsidRPr="005B02BB" w:rsidRDefault="005F19E6" w:rsidP="0013117F">
            <w:pPr>
              <w:jc w:val="center"/>
              <w:rPr>
                <w:rFonts w:ascii="GHEA Grapalat" w:hAnsi="GHEA Grapalat"/>
                <w:b/>
                <w:i/>
                <w:sz w:val="16"/>
                <w:lang w:val="es-ES"/>
              </w:rPr>
            </w:pPr>
            <w:r w:rsidRPr="005B02B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229EBAF0" w14:textId="77777777" w:rsidR="005F19E6" w:rsidRPr="005B02BB" w:rsidRDefault="005F19E6" w:rsidP="0013117F">
            <w:pPr>
              <w:jc w:val="center"/>
              <w:rPr>
                <w:rFonts w:ascii="GHEA Grapalat" w:hAnsi="GHEA Grapalat"/>
                <w:i/>
                <w:sz w:val="16"/>
                <w:lang w:val="es-ES"/>
              </w:rPr>
            </w:pPr>
            <w:r w:rsidRPr="005B02B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3E7640C9" w14:textId="77777777" w:rsidR="005F19E6" w:rsidRPr="005B02BB" w:rsidRDefault="005F19E6" w:rsidP="0013117F">
            <w:pPr>
              <w:jc w:val="center"/>
              <w:rPr>
                <w:rFonts w:ascii="GHEA Grapalat" w:hAnsi="GHEA Grapalat"/>
                <w:i/>
                <w:sz w:val="16"/>
                <w:lang w:val="hy-AM"/>
              </w:rPr>
            </w:pPr>
            <w:r w:rsidRPr="005B02B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59A03051" w14:textId="77777777" w:rsidR="005F19E6" w:rsidRPr="005B02BB" w:rsidRDefault="005F19E6" w:rsidP="0013117F">
            <w:pPr>
              <w:jc w:val="center"/>
              <w:rPr>
                <w:rFonts w:ascii="GHEA Grapalat" w:hAnsi="GHEA Grapalat"/>
                <w:i/>
                <w:sz w:val="16"/>
                <w:lang w:val="es-ES"/>
              </w:rPr>
            </w:pPr>
            <w:r w:rsidRPr="005B02BB">
              <w:rPr>
                <w:rFonts w:ascii="GHEA Grapalat" w:hAnsi="GHEA Grapalat"/>
                <w:b/>
                <w:i/>
                <w:sz w:val="16"/>
                <w:lang w:val="hy-AM"/>
              </w:rPr>
              <w:t>5</w:t>
            </w:r>
            <w:r w:rsidRPr="005B02BB">
              <w:rPr>
                <w:rFonts w:ascii="GHEA Grapalat" w:hAnsi="GHEA Grapalat"/>
                <w:b/>
                <w:i/>
                <w:sz w:val="16"/>
                <w:lang w:val="es-ES"/>
              </w:rPr>
              <w:t>=3+4</w:t>
            </w:r>
          </w:p>
        </w:tc>
      </w:tr>
      <w:tr w:rsidR="005F19E6" w:rsidRPr="00562E98" w14:paraId="45D6453D" w14:textId="77777777" w:rsidTr="0013117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64761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781280DA"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8E6361C"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B6C762"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90BD425" w14:textId="77777777" w:rsidR="005F19E6" w:rsidRPr="005B02BB" w:rsidRDefault="005F19E6" w:rsidP="0013117F">
            <w:pPr>
              <w:jc w:val="center"/>
              <w:rPr>
                <w:rFonts w:ascii="GHEA Grapalat" w:hAnsi="GHEA Grapalat"/>
                <w:lang w:val="es-ES"/>
              </w:rPr>
            </w:pPr>
          </w:p>
        </w:tc>
      </w:tr>
      <w:tr w:rsidR="005F19E6" w:rsidRPr="00562E98" w14:paraId="03B8C5FD" w14:textId="77777777" w:rsidTr="0013117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82B1F09"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95268FF"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992D87A"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8791FF"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F896AA" w14:textId="77777777" w:rsidR="005F19E6" w:rsidRPr="005B02BB" w:rsidRDefault="005F19E6" w:rsidP="0013117F">
            <w:pPr>
              <w:rPr>
                <w:rFonts w:ascii="GHEA Grapalat" w:hAnsi="GHEA Grapalat"/>
                <w:lang w:val="es-ES"/>
              </w:rPr>
            </w:pPr>
          </w:p>
        </w:tc>
      </w:tr>
      <w:tr w:rsidR="005F19E6" w:rsidRPr="00562E98" w14:paraId="433674EF" w14:textId="77777777" w:rsidTr="0013117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2902BC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FEBC22A" w14:textId="77777777" w:rsidR="005F19E6" w:rsidRPr="005B02BB" w:rsidRDefault="005F19E6" w:rsidP="0013117F">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284956F"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658470"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896909B" w14:textId="77777777" w:rsidR="005F19E6" w:rsidRPr="005B02BB" w:rsidRDefault="005F19E6" w:rsidP="0013117F">
            <w:pPr>
              <w:jc w:val="center"/>
              <w:rPr>
                <w:rFonts w:ascii="GHEA Grapalat" w:hAnsi="GHEA Grapalat"/>
                <w:lang w:val="es-ES"/>
              </w:rPr>
            </w:pPr>
          </w:p>
        </w:tc>
      </w:tr>
      <w:tr w:rsidR="005F19E6" w:rsidRPr="005B02BB" w14:paraId="37CE1576" w14:textId="77777777" w:rsidTr="0013117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B30BA96"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3772C417" w14:textId="77777777" w:rsidR="005F19E6" w:rsidRPr="005B02BB" w:rsidRDefault="005F19E6" w:rsidP="0013117F">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8D977A7" w14:textId="77777777" w:rsidR="005F19E6" w:rsidRPr="005B02BB" w:rsidRDefault="005F19E6" w:rsidP="0013117F">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D01E94" w14:textId="77777777" w:rsidR="005F19E6" w:rsidRPr="005B02BB" w:rsidRDefault="005F19E6" w:rsidP="0013117F">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31F699" w14:textId="77777777" w:rsidR="005F19E6" w:rsidRPr="005B02BB" w:rsidRDefault="005F19E6" w:rsidP="0013117F">
            <w:pPr>
              <w:jc w:val="center"/>
              <w:rPr>
                <w:rFonts w:ascii="GHEA Grapalat" w:hAnsi="GHEA Grapalat"/>
                <w:lang w:val="es-ES"/>
              </w:rPr>
            </w:pPr>
          </w:p>
        </w:tc>
      </w:tr>
      <w:tr w:rsidR="005F19E6" w:rsidRPr="005B02BB" w14:paraId="36348EE5" w14:textId="77777777" w:rsidTr="0013117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1A2D73" w14:textId="77777777" w:rsidR="005F19E6" w:rsidRPr="005B02BB" w:rsidRDefault="005F19E6" w:rsidP="0013117F">
            <w:pPr>
              <w:jc w:val="center"/>
              <w:rPr>
                <w:rFonts w:ascii="GHEA Grapalat" w:hAnsi="GHEA Grapalat"/>
                <w:b/>
                <w:bCs/>
                <w:sz w:val="18"/>
                <w:lang w:val="es-ES"/>
              </w:rPr>
            </w:pPr>
            <w:r w:rsidRPr="005B02B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F4E8FF6" w14:textId="77777777" w:rsidR="005F19E6" w:rsidRPr="005B02BB" w:rsidRDefault="005F19E6" w:rsidP="0013117F">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3F59B86" w14:textId="77777777" w:rsidR="005F19E6" w:rsidRPr="005B02BB" w:rsidRDefault="005F19E6" w:rsidP="0013117F">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5C1E47" w14:textId="77777777" w:rsidR="005F19E6" w:rsidRPr="005B02BB" w:rsidRDefault="005F19E6" w:rsidP="0013117F">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9023EEC" w14:textId="77777777" w:rsidR="005F19E6" w:rsidRPr="005B02BB" w:rsidRDefault="005F19E6" w:rsidP="0013117F">
            <w:pPr>
              <w:jc w:val="center"/>
              <w:rPr>
                <w:rFonts w:ascii="GHEA Grapalat" w:hAnsi="GHEA Grapalat"/>
                <w:sz w:val="20"/>
                <w:lang w:val="es-ES"/>
              </w:rPr>
            </w:pPr>
          </w:p>
        </w:tc>
      </w:tr>
    </w:tbl>
    <w:p w14:paraId="195AB2A6" w14:textId="77777777" w:rsidR="005F19E6" w:rsidRPr="005B02BB" w:rsidRDefault="005F19E6" w:rsidP="005F19E6">
      <w:pPr>
        <w:rPr>
          <w:rFonts w:ascii="GHEA Grapalat" w:hAnsi="GHEA Grapalat"/>
          <w:sz w:val="18"/>
          <w:szCs w:val="18"/>
          <w:lang w:val="es-ES"/>
        </w:rPr>
      </w:pPr>
    </w:p>
    <w:p w14:paraId="47843A69" w14:textId="77777777" w:rsidR="005F19E6" w:rsidRPr="005B02BB" w:rsidRDefault="005F19E6" w:rsidP="005F19E6">
      <w:pPr>
        <w:rPr>
          <w:rFonts w:ascii="GHEA Grapalat" w:hAnsi="GHEA Grapalat"/>
          <w:sz w:val="18"/>
          <w:szCs w:val="18"/>
          <w:lang w:val="es-ES"/>
        </w:rPr>
      </w:pPr>
    </w:p>
    <w:p w14:paraId="36C19926" w14:textId="77777777" w:rsidR="005F19E6" w:rsidRPr="005B02BB" w:rsidRDefault="005F19E6" w:rsidP="005F19E6">
      <w:pPr>
        <w:rPr>
          <w:rFonts w:ascii="GHEA Grapalat" w:hAnsi="GHEA Grapalat"/>
          <w:sz w:val="18"/>
          <w:szCs w:val="18"/>
          <w:lang w:val="hy-AM"/>
        </w:rPr>
      </w:pPr>
    </w:p>
    <w:p w14:paraId="3C1D19D3" w14:textId="77777777" w:rsidR="005F19E6" w:rsidRPr="005B02BB" w:rsidRDefault="005F19E6" w:rsidP="005F19E6">
      <w:pPr>
        <w:ind w:left="720" w:firstLine="720"/>
        <w:jc w:val="both"/>
        <w:rPr>
          <w:rFonts w:ascii="GHEA Grapalat" w:hAnsi="GHEA Grapalat"/>
          <w:sz w:val="20"/>
          <w:lang w:val="hy-AM"/>
        </w:rPr>
      </w:pPr>
      <w:r w:rsidRPr="005B02BB">
        <w:rPr>
          <w:rFonts w:ascii="GHEA Grapalat" w:hAnsi="GHEA Grapalat"/>
          <w:sz w:val="20"/>
        </w:rPr>
        <w:t xml:space="preserve">     </w:t>
      </w:r>
      <w:r w:rsidRPr="005B02BB">
        <w:rPr>
          <w:rFonts w:ascii="GHEA Grapalat" w:hAnsi="GHEA Grapalat"/>
          <w:sz w:val="20"/>
          <w:lang w:val="hy-AM"/>
        </w:rPr>
        <w:t xml:space="preserve">___________________________________________ </w:t>
      </w:r>
      <w:r w:rsidRPr="005B02BB">
        <w:rPr>
          <w:rFonts w:ascii="GHEA Grapalat" w:hAnsi="GHEA Grapalat"/>
          <w:sz w:val="20"/>
          <w:lang w:val="hy-AM"/>
        </w:rPr>
        <w:tab/>
        <w:t xml:space="preserve">                </w:t>
      </w:r>
      <w:r w:rsidRPr="005B02BB">
        <w:rPr>
          <w:rFonts w:ascii="GHEA Grapalat" w:hAnsi="GHEA Grapalat"/>
          <w:sz w:val="20"/>
        </w:rPr>
        <w:t xml:space="preserve">       </w:t>
      </w:r>
      <w:r w:rsidRPr="005B02BB">
        <w:rPr>
          <w:rFonts w:ascii="GHEA Grapalat" w:hAnsi="GHEA Grapalat"/>
          <w:sz w:val="20"/>
          <w:lang w:val="hy-AM"/>
        </w:rPr>
        <w:t xml:space="preserve">_____________ </w:t>
      </w:r>
    </w:p>
    <w:p w14:paraId="43749762" w14:textId="77777777" w:rsidR="005F19E6" w:rsidRPr="005B02BB" w:rsidRDefault="005F19E6" w:rsidP="005F19E6">
      <w:pPr>
        <w:jc w:val="both"/>
        <w:rPr>
          <w:rFonts w:ascii="GHEA Grapalat" w:hAnsi="GHEA Grapalat"/>
          <w:sz w:val="20"/>
          <w:vertAlign w:val="superscript"/>
          <w:lang w:val="hy-AM"/>
        </w:rPr>
      </w:pPr>
      <w:r w:rsidRPr="005B02B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B02BB">
        <w:rPr>
          <w:rFonts w:ascii="GHEA Grapalat" w:hAnsi="GHEA Grapalat"/>
          <w:sz w:val="20"/>
          <w:vertAlign w:val="superscript"/>
          <w:lang w:val="hy-AM"/>
        </w:rPr>
        <w:tab/>
      </w:r>
    </w:p>
    <w:p w14:paraId="6AE05B5F" w14:textId="77777777" w:rsidR="005F19E6" w:rsidRPr="005B02BB" w:rsidRDefault="005F19E6" w:rsidP="005F19E6">
      <w:pPr>
        <w:jc w:val="right"/>
        <w:rPr>
          <w:rFonts w:ascii="GHEA Grapalat" w:hAnsi="GHEA Grapalat"/>
          <w:sz w:val="20"/>
          <w:lang w:val="hy-AM"/>
        </w:rPr>
      </w:pPr>
      <w:r w:rsidRPr="005B02BB">
        <w:rPr>
          <w:rFonts w:ascii="GHEA Grapalat" w:hAnsi="GHEA Grapalat"/>
          <w:sz w:val="20"/>
          <w:lang w:val="hy-AM"/>
        </w:rPr>
        <w:t xml:space="preserve">    </w:t>
      </w:r>
    </w:p>
    <w:p w14:paraId="3C1E445F" w14:textId="77777777" w:rsidR="005F19E6" w:rsidRPr="005B02BB" w:rsidRDefault="005F19E6" w:rsidP="005F19E6">
      <w:pPr>
        <w:jc w:val="right"/>
        <w:rPr>
          <w:rFonts w:ascii="GHEA Grapalat" w:hAnsi="GHEA Grapalat"/>
          <w:sz w:val="20"/>
          <w:lang w:val="hy-AM"/>
        </w:rPr>
      </w:pPr>
      <w:r w:rsidRPr="005B02BB">
        <w:rPr>
          <w:rFonts w:ascii="GHEA Grapalat" w:hAnsi="GHEA Grapalat"/>
          <w:sz w:val="20"/>
          <w:lang w:val="hy-AM"/>
        </w:rPr>
        <w:t>Կ. Տ.</w:t>
      </w:r>
      <w:r w:rsidRPr="005B02BB">
        <w:rPr>
          <w:rFonts w:ascii="GHEA Grapalat" w:hAnsi="GHEA Grapalat"/>
          <w:sz w:val="20"/>
          <w:lang w:val="hy-AM"/>
        </w:rPr>
        <w:tab/>
        <w:t xml:space="preserve"> </w:t>
      </w:r>
    </w:p>
    <w:p w14:paraId="7031C9E6" w14:textId="77777777" w:rsidR="005F19E6" w:rsidRPr="005B02BB" w:rsidRDefault="005F19E6" w:rsidP="005F19E6">
      <w:pPr>
        <w:jc w:val="right"/>
        <w:rPr>
          <w:rFonts w:ascii="GHEA Grapalat" w:hAnsi="GHEA Grapalat"/>
          <w:sz w:val="20"/>
          <w:lang w:val="hy-AM"/>
        </w:rPr>
      </w:pPr>
    </w:p>
    <w:p w14:paraId="411B7125" w14:textId="77777777" w:rsidR="005F19E6" w:rsidRPr="005B02BB" w:rsidRDefault="005F19E6" w:rsidP="005F19E6">
      <w:pPr>
        <w:rPr>
          <w:rFonts w:ascii="GHEA Grapalat" w:hAnsi="GHEA Grapalat" w:cs="Sylfaen"/>
          <w:i/>
          <w:sz w:val="16"/>
          <w:szCs w:val="16"/>
          <w:lang w:val="hy-AM" w:eastAsia="ru-RU"/>
        </w:rPr>
      </w:pPr>
    </w:p>
    <w:p w14:paraId="54D06431" w14:textId="77777777" w:rsidR="005F19E6" w:rsidRPr="005B02BB" w:rsidRDefault="005F19E6" w:rsidP="005F19E6">
      <w:pPr>
        <w:rPr>
          <w:rFonts w:ascii="GHEA Grapalat" w:hAnsi="GHEA Grapalat" w:cs="Sylfaen"/>
          <w:i/>
          <w:sz w:val="16"/>
          <w:szCs w:val="16"/>
          <w:lang w:val="hy-AM" w:eastAsia="ru-RU"/>
        </w:rPr>
      </w:pPr>
    </w:p>
    <w:p w14:paraId="59A09E24" w14:textId="77777777" w:rsidR="005F19E6" w:rsidRPr="005B02BB" w:rsidRDefault="005F19E6" w:rsidP="005F19E6">
      <w:pPr>
        <w:rPr>
          <w:rFonts w:ascii="GHEA Grapalat" w:hAnsi="GHEA Grapalat" w:cs="Sylfaen"/>
          <w:i/>
          <w:sz w:val="16"/>
          <w:szCs w:val="16"/>
          <w:lang w:val="hy-AM" w:eastAsia="ru-RU"/>
        </w:rPr>
      </w:pPr>
    </w:p>
    <w:p w14:paraId="01DFABF7" w14:textId="77777777" w:rsidR="005F19E6" w:rsidRPr="005B02BB" w:rsidRDefault="005F19E6" w:rsidP="005F19E6">
      <w:pPr>
        <w:rPr>
          <w:rFonts w:ascii="GHEA Grapalat" w:hAnsi="GHEA Grapalat" w:cs="Sylfaen"/>
          <w:i/>
          <w:sz w:val="16"/>
          <w:szCs w:val="16"/>
          <w:lang w:val="hy-AM" w:eastAsia="ru-RU"/>
        </w:rPr>
      </w:pPr>
    </w:p>
    <w:p w14:paraId="7CD4D0E2" w14:textId="77777777" w:rsidR="005F19E6" w:rsidRPr="005B02BB" w:rsidRDefault="005F19E6" w:rsidP="005F19E6">
      <w:pPr>
        <w:rPr>
          <w:rFonts w:ascii="GHEA Grapalat" w:hAnsi="GHEA Grapalat" w:cs="Sylfaen"/>
          <w:i/>
          <w:sz w:val="16"/>
          <w:szCs w:val="16"/>
          <w:lang w:val="hy-AM" w:eastAsia="ru-RU"/>
        </w:rPr>
      </w:pPr>
    </w:p>
    <w:p w14:paraId="0B5E6A1D" w14:textId="77777777" w:rsidR="005F19E6" w:rsidRPr="005B02BB" w:rsidRDefault="005F19E6" w:rsidP="005F19E6">
      <w:pPr>
        <w:rPr>
          <w:rFonts w:ascii="GHEA Grapalat" w:hAnsi="GHEA Grapalat" w:cs="Sylfaen"/>
          <w:i/>
          <w:sz w:val="16"/>
          <w:szCs w:val="16"/>
          <w:lang w:val="hy-AM" w:eastAsia="ru-RU"/>
        </w:rPr>
      </w:pPr>
    </w:p>
    <w:p w14:paraId="40199641" w14:textId="77777777" w:rsidR="005F19E6" w:rsidRPr="005B02BB" w:rsidRDefault="005F19E6" w:rsidP="005F19E6">
      <w:pPr>
        <w:rPr>
          <w:rFonts w:ascii="GHEA Grapalat" w:hAnsi="GHEA Grapalat" w:cs="Sylfaen"/>
          <w:i/>
          <w:sz w:val="16"/>
          <w:szCs w:val="16"/>
          <w:lang w:val="hy-AM" w:eastAsia="ru-RU"/>
        </w:rPr>
      </w:pPr>
    </w:p>
    <w:p w14:paraId="30A60C89" w14:textId="77777777" w:rsidR="005F19E6" w:rsidRPr="005B02BB" w:rsidRDefault="005F19E6" w:rsidP="005F19E6">
      <w:pPr>
        <w:rPr>
          <w:rFonts w:ascii="GHEA Grapalat" w:hAnsi="GHEA Grapalat" w:cs="Sylfaen"/>
          <w:i/>
          <w:sz w:val="16"/>
          <w:szCs w:val="16"/>
          <w:lang w:val="hy-AM" w:eastAsia="ru-RU"/>
        </w:rPr>
      </w:pPr>
    </w:p>
    <w:p w14:paraId="6D3BC433" w14:textId="77777777" w:rsidR="005F19E6" w:rsidRPr="005B02BB" w:rsidRDefault="005F19E6" w:rsidP="005F19E6">
      <w:pPr>
        <w:rPr>
          <w:rFonts w:ascii="GHEA Grapalat" w:hAnsi="GHEA Grapalat" w:cs="Sylfaen"/>
          <w:i/>
          <w:sz w:val="16"/>
          <w:szCs w:val="16"/>
          <w:lang w:val="hy-AM" w:eastAsia="ru-RU"/>
        </w:rPr>
      </w:pPr>
    </w:p>
    <w:p w14:paraId="28E2CFF7" w14:textId="77777777" w:rsidR="005F19E6" w:rsidRPr="005B02BB" w:rsidRDefault="005F19E6" w:rsidP="005F19E6">
      <w:pPr>
        <w:pStyle w:val="BodyTextIndent3"/>
        <w:spacing w:line="240" w:lineRule="auto"/>
        <w:jc w:val="right"/>
        <w:rPr>
          <w:rFonts w:ascii="GHEA Grapalat" w:hAnsi="GHEA Grapalat"/>
          <w:i/>
          <w:lang w:val="hy-AM"/>
        </w:rPr>
      </w:pPr>
    </w:p>
    <w:p w14:paraId="2050FEE4" w14:textId="77777777" w:rsidR="005F19E6" w:rsidRPr="005B02BB" w:rsidRDefault="005F19E6" w:rsidP="005F19E6">
      <w:pPr>
        <w:pStyle w:val="BodyTextIndent3"/>
        <w:spacing w:line="240" w:lineRule="auto"/>
        <w:jc w:val="right"/>
        <w:rPr>
          <w:rFonts w:ascii="GHEA Grapalat" w:hAnsi="GHEA Grapalat"/>
          <w:i/>
          <w:lang w:val="hy-AM"/>
        </w:rPr>
      </w:pPr>
    </w:p>
    <w:p w14:paraId="5E4F213B" w14:textId="77777777" w:rsidR="005F19E6" w:rsidRPr="005B02BB" w:rsidRDefault="005F19E6" w:rsidP="005F19E6">
      <w:pPr>
        <w:pStyle w:val="BodyTextIndent3"/>
        <w:spacing w:line="240" w:lineRule="auto"/>
        <w:jc w:val="right"/>
        <w:rPr>
          <w:rFonts w:ascii="GHEA Grapalat" w:hAnsi="GHEA Grapalat"/>
          <w:i/>
          <w:lang w:val="hy-AM"/>
        </w:rPr>
      </w:pPr>
    </w:p>
    <w:p w14:paraId="1CBABB50" w14:textId="77777777" w:rsidR="005F19E6" w:rsidRPr="005B02BB" w:rsidRDefault="005F19E6" w:rsidP="005F19E6">
      <w:pPr>
        <w:pStyle w:val="BodyTextIndent3"/>
        <w:spacing w:line="240" w:lineRule="auto"/>
        <w:ind w:firstLine="0"/>
        <w:rPr>
          <w:rFonts w:ascii="GHEA Grapalat" w:hAnsi="GHEA Grapalat" w:cs="Sylfaen"/>
          <w:i/>
          <w:sz w:val="16"/>
          <w:szCs w:val="16"/>
          <w:lang w:val="af-ZA" w:eastAsia="ru-RU"/>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2B0AE99" w14:textId="77777777" w:rsidR="005F19E6" w:rsidRPr="005B02BB" w:rsidRDefault="005F19E6" w:rsidP="005F19E6">
      <w:pPr>
        <w:ind w:right="309"/>
        <w:jc w:val="both"/>
        <w:rPr>
          <w:rFonts w:ascii="GHEA Grapalat" w:hAnsi="GHEA Grapalat"/>
          <w:bCs/>
          <w:i/>
          <w:iCs/>
          <w:sz w:val="20"/>
          <w:lang w:val="es-ES"/>
        </w:rPr>
      </w:pPr>
      <w:r w:rsidRPr="005B02BB">
        <w:rPr>
          <w:rFonts w:ascii="GHEA Grapalat" w:hAnsi="GHEA Grapalat"/>
          <w:bCs/>
          <w:i/>
          <w:sz w:val="18"/>
          <w:szCs w:val="18"/>
          <w:lang w:val="es-ES"/>
        </w:rPr>
        <w:t>**</w:t>
      </w:r>
      <w:r w:rsidRPr="005B02BB">
        <w:rPr>
          <w:rFonts w:ascii="GHEA Grapalat" w:hAnsi="GHEA Grapalat"/>
          <w:i/>
          <w:sz w:val="16"/>
          <w:szCs w:val="16"/>
        </w:rPr>
        <w:t>եթե</w:t>
      </w:r>
      <w:r w:rsidRPr="005B02BB">
        <w:rPr>
          <w:rFonts w:ascii="GHEA Grapalat" w:hAnsi="GHEA Grapalat"/>
          <w:i/>
          <w:sz w:val="16"/>
          <w:szCs w:val="16"/>
          <w:lang w:val="af-ZA"/>
        </w:rPr>
        <w:t xml:space="preserve"> </w:t>
      </w:r>
      <w:r w:rsidRPr="005B02BB">
        <w:rPr>
          <w:rFonts w:ascii="GHEA Grapalat" w:hAnsi="GHEA Grapalat"/>
          <w:i/>
          <w:sz w:val="16"/>
          <w:szCs w:val="16"/>
        </w:rPr>
        <w:t>մասնակիցն</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w:t>
      </w:r>
      <w:r w:rsidRPr="005B02BB">
        <w:rPr>
          <w:rFonts w:ascii="GHEA Grapalat" w:hAnsi="GHEA Grapalat"/>
          <w:i/>
          <w:sz w:val="16"/>
          <w:szCs w:val="16"/>
          <w:lang w:val="af-ZA"/>
        </w:rPr>
        <w:t xml:space="preserve"> </w:t>
      </w:r>
      <w:r w:rsidRPr="005B02BB">
        <w:rPr>
          <w:rFonts w:ascii="GHEA Grapalat" w:hAnsi="GHEA Grapalat"/>
          <w:i/>
          <w:sz w:val="16"/>
          <w:szCs w:val="16"/>
        </w:rPr>
        <w:t>վճարող</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rPr>
        <w:t>ապա</w:t>
      </w:r>
      <w:r w:rsidRPr="005B02BB">
        <w:rPr>
          <w:rFonts w:ascii="GHEA Grapalat" w:hAnsi="GHEA Grapalat"/>
          <w:i/>
          <w:sz w:val="16"/>
          <w:szCs w:val="16"/>
          <w:lang w:val="af-ZA"/>
        </w:rPr>
        <w:t xml:space="preserve"> </w:t>
      </w:r>
      <w:r w:rsidRPr="005B02BB">
        <w:rPr>
          <w:rFonts w:ascii="GHEA Grapalat" w:hAnsi="GHEA Grapalat"/>
          <w:i/>
          <w:sz w:val="16"/>
          <w:szCs w:val="16"/>
        </w:rPr>
        <w:t>տվյալ</w:t>
      </w:r>
      <w:r w:rsidRPr="005B02BB">
        <w:rPr>
          <w:rFonts w:ascii="GHEA Grapalat" w:hAnsi="GHEA Grapalat"/>
          <w:i/>
          <w:sz w:val="16"/>
          <w:szCs w:val="16"/>
          <w:lang w:val="af-ZA"/>
        </w:rPr>
        <w:t xml:space="preserve"> </w:t>
      </w:r>
      <w:r w:rsidRPr="005B02BB">
        <w:rPr>
          <w:rFonts w:ascii="GHEA Grapalat" w:hAnsi="GHEA Grapalat"/>
          <w:i/>
          <w:sz w:val="16"/>
          <w:szCs w:val="16"/>
        </w:rPr>
        <w:t>պայմանագրի</w:t>
      </w:r>
      <w:r w:rsidRPr="005B02BB">
        <w:rPr>
          <w:rFonts w:ascii="GHEA Grapalat" w:hAnsi="GHEA Grapalat"/>
          <w:i/>
          <w:sz w:val="16"/>
          <w:szCs w:val="16"/>
          <w:lang w:val="af-ZA"/>
        </w:rPr>
        <w:t xml:space="preserve"> </w:t>
      </w:r>
      <w:r w:rsidRPr="005B02BB">
        <w:rPr>
          <w:rFonts w:ascii="GHEA Grapalat" w:hAnsi="GHEA Grapalat"/>
          <w:i/>
          <w:sz w:val="16"/>
          <w:szCs w:val="16"/>
        </w:rPr>
        <w:t>գծով</w:t>
      </w:r>
      <w:r w:rsidRPr="005B02BB">
        <w:rPr>
          <w:rFonts w:ascii="GHEA Grapalat" w:hAnsi="GHEA Grapalat"/>
          <w:i/>
          <w:sz w:val="16"/>
          <w:szCs w:val="16"/>
          <w:lang w:val="af-ZA"/>
        </w:rPr>
        <w:t xml:space="preserve"> </w:t>
      </w:r>
      <w:r w:rsidRPr="005B02BB">
        <w:rPr>
          <w:rFonts w:ascii="GHEA Grapalat" w:hAnsi="GHEA Grapalat"/>
          <w:i/>
          <w:sz w:val="16"/>
          <w:szCs w:val="16"/>
        </w:rPr>
        <w:t>Հայաստանի</w:t>
      </w:r>
      <w:r w:rsidRPr="005B02BB">
        <w:rPr>
          <w:rFonts w:ascii="GHEA Grapalat" w:hAnsi="GHEA Grapalat"/>
          <w:i/>
          <w:sz w:val="16"/>
          <w:szCs w:val="16"/>
          <w:lang w:val="af-ZA"/>
        </w:rPr>
        <w:t xml:space="preserve"> </w:t>
      </w:r>
      <w:r w:rsidRPr="005B02BB">
        <w:rPr>
          <w:rFonts w:ascii="GHEA Grapalat" w:hAnsi="GHEA Grapalat"/>
          <w:i/>
          <w:sz w:val="16"/>
          <w:szCs w:val="16"/>
        </w:rPr>
        <w:t>Հանրապետության</w:t>
      </w:r>
      <w:r w:rsidRPr="005B02BB">
        <w:rPr>
          <w:rFonts w:ascii="GHEA Grapalat" w:hAnsi="GHEA Grapalat"/>
          <w:i/>
          <w:sz w:val="16"/>
          <w:szCs w:val="16"/>
          <w:lang w:val="af-ZA"/>
        </w:rPr>
        <w:t xml:space="preserve"> </w:t>
      </w:r>
      <w:r w:rsidRPr="005B02BB">
        <w:rPr>
          <w:rFonts w:ascii="GHEA Grapalat" w:hAnsi="GHEA Grapalat"/>
          <w:i/>
          <w:sz w:val="16"/>
          <w:szCs w:val="16"/>
        </w:rPr>
        <w:t>պետական</w:t>
      </w:r>
      <w:r w:rsidRPr="005B02BB">
        <w:rPr>
          <w:rFonts w:ascii="GHEA Grapalat" w:hAnsi="GHEA Grapalat"/>
          <w:i/>
          <w:sz w:val="16"/>
          <w:szCs w:val="16"/>
          <w:lang w:val="af-ZA"/>
        </w:rPr>
        <w:t xml:space="preserve"> </w:t>
      </w:r>
      <w:r w:rsidRPr="005B02BB">
        <w:rPr>
          <w:rFonts w:ascii="GHEA Grapalat" w:hAnsi="GHEA Grapalat"/>
          <w:i/>
          <w:sz w:val="16"/>
          <w:szCs w:val="16"/>
        </w:rPr>
        <w:t>բյուջե</w:t>
      </w:r>
      <w:r w:rsidRPr="005B02BB">
        <w:rPr>
          <w:rFonts w:ascii="GHEA Grapalat" w:hAnsi="GHEA Grapalat"/>
          <w:i/>
          <w:sz w:val="16"/>
          <w:szCs w:val="16"/>
          <w:lang w:val="af-ZA"/>
        </w:rPr>
        <w:t xml:space="preserve"> </w:t>
      </w:r>
      <w:r w:rsidRPr="005B02BB">
        <w:rPr>
          <w:rFonts w:ascii="GHEA Grapalat" w:hAnsi="GHEA Grapalat"/>
          <w:i/>
          <w:sz w:val="16"/>
          <w:szCs w:val="16"/>
        </w:rPr>
        <w:t>վճարվելիք</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հարկի</w:t>
      </w:r>
      <w:r w:rsidRPr="005B02BB">
        <w:rPr>
          <w:rFonts w:ascii="GHEA Grapalat" w:hAnsi="GHEA Grapalat"/>
          <w:i/>
          <w:sz w:val="16"/>
          <w:szCs w:val="16"/>
          <w:lang w:val="af-ZA"/>
        </w:rPr>
        <w:t xml:space="preserve"> </w:t>
      </w:r>
      <w:r w:rsidRPr="005B02BB">
        <w:rPr>
          <w:rFonts w:ascii="GHEA Grapalat" w:hAnsi="GHEA Grapalat"/>
          <w:i/>
          <w:sz w:val="16"/>
          <w:szCs w:val="16"/>
        </w:rPr>
        <w:t>գումարը</w:t>
      </w:r>
      <w:r w:rsidRPr="005B02BB">
        <w:rPr>
          <w:rFonts w:ascii="GHEA Grapalat" w:hAnsi="GHEA Grapalat"/>
          <w:i/>
          <w:sz w:val="16"/>
          <w:szCs w:val="16"/>
          <w:lang w:val="af-ZA"/>
        </w:rPr>
        <w:t xml:space="preserve"> </w:t>
      </w:r>
      <w:r w:rsidRPr="005B02BB">
        <w:rPr>
          <w:rFonts w:ascii="GHEA Grapalat" w:hAnsi="GHEA Grapalat"/>
          <w:i/>
          <w:sz w:val="16"/>
          <w:szCs w:val="16"/>
        </w:rPr>
        <w:t>նշվում</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4</w:t>
      </w:r>
      <w:r w:rsidRPr="005B02BB">
        <w:rPr>
          <w:rFonts w:ascii="GHEA Grapalat" w:hAnsi="GHEA Grapalat"/>
          <w:i/>
          <w:sz w:val="16"/>
          <w:szCs w:val="16"/>
          <w:lang w:val="af-ZA"/>
        </w:rPr>
        <w:t>-</w:t>
      </w:r>
      <w:r w:rsidRPr="005B02BB">
        <w:rPr>
          <w:rFonts w:ascii="GHEA Grapalat" w:hAnsi="GHEA Grapalat"/>
          <w:i/>
          <w:sz w:val="16"/>
          <w:szCs w:val="16"/>
        </w:rPr>
        <w:t>րդ</w:t>
      </w:r>
      <w:r w:rsidRPr="005B02BB">
        <w:rPr>
          <w:rFonts w:ascii="GHEA Grapalat" w:hAnsi="GHEA Grapalat"/>
          <w:i/>
          <w:sz w:val="16"/>
          <w:szCs w:val="16"/>
          <w:lang w:val="af-ZA"/>
        </w:rPr>
        <w:t xml:space="preserve"> </w:t>
      </w:r>
      <w:r w:rsidRPr="005B02BB">
        <w:rPr>
          <w:rFonts w:ascii="GHEA Grapalat" w:hAnsi="GHEA Grapalat"/>
          <w:i/>
          <w:sz w:val="16"/>
          <w:szCs w:val="16"/>
        </w:rPr>
        <w:t>սյունակում։</w:t>
      </w:r>
    </w:p>
    <w:p w14:paraId="0F2708D0" w14:textId="77777777" w:rsidR="005F19E6" w:rsidRPr="005B02BB" w:rsidRDefault="005F19E6" w:rsidP="005F19E6">
      <w:pPr>
        <w:pStyle w:val="BodyTextIndent3"/>
        <w:spacing w:line="240" w:lineRule="auto"/>
        <w:jc w:val="right"/>
        <w:rPr>
          <w:rFonts w:ascii="GHEA Grapalat" w:hAnsi="GHEA Grapalat"/>
          <w:i/>
          <w:lang w:val="es-ES" w:eastAsia="ru-RU"/>
        </w:rPr>
      </w:pPr>
    </w:p>
    <w:p w14:paraId="6789D63F" w14:textId="77777777" w:rsidR="005F19E6" w:rsidRPr="005B02BB" w:rsidDel="000B1088" w:rsidRDefault="005F19E6" w:rsidP="005F19E6">
      <w:pPr>
        <w:pStyle w:val="BodyTextIndent3"/>
        <w:spacing w:line="240" w:lineRule="auto"/>
        <w:jc w:val="right"/>
        <w:rPr>
          <w:rFonts w:ascii="GHEA Grapalat" w:hAnsi="GHEA Grapalat"/>
          <w:i/>
          <w:lang w:val="es-ES" w:eastAsia="ru-RU"/>
        </w:rPr>
      </w:pPr>
      <w:r w:rsidRPr="005B02BB">
        <w:rPr>
          <w:rFonts w:ascii="GHEA Grapalat" w:hAnsi="GHEA Grapalat"/>
          <w:i/>
          <w:lang w:val="es-ES" w:eastAsia="ru-RU"/>
        </w:rPr>
        <w:br w:type="page"/>
      </w:r>
    </w:p>
    <w:p w14:paraId="2DED220E"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3</w:t>
      </w:r>
    </w:p>
    <w:p w14:paraId="7D402D87" w14:textId="23C03F7A"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21F87F6"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EAF9BD8" w14:textId="77777777" w:rsidR="005F19E6" w:rsidRPr="005B02BB" w:rsidRDefault="005F19E6" w:rsidP="005F19E6">
      <w:pPr>
        <w:pStyle w:val="BodyTextIndent3"/>
        <w:spacing w:line="240" w:lineRule="auto"/>
        <w:jc w:val="right"/>
        <w:rPr>
          <w:rFonts w:ascii="GHEA Grapalat" w:hAnsi="GHEA Grapalat" w:cs="Sylfaen"/>
          <w:b/>
          <w:lang w:val="hy-AM"/>
        </w:rPr>
      </w:pPr>
    </w:p>
    <w:p w14:paraId="21FA7F25" w14:textId="77777777" w:rsidR="005F19E6" w:rsidRPr="005B02BB" w:rsidRDefault="005F19E6" w:rsidP="005F19E6">
      <w:pPr>
        <w:pStyle w:val="BodyTextIndent3"/>
        <w:spacing w:line="240" w:lineRule="auto"/>
        <w:jc w:val="right"/>
        <w:rPr>
          <w:rFonts w:ascii="GHEA Grapalat" w:hAnsi="GHEA Grapalat" w:cs="Sylfaen"/>
          <w:b/>
          <w:lang w:val="hy-AM"/>
        </w:rPr>
      </w:pPr>
    </w:p>
    <w:p w14:paraId="21EC6178"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046406D3"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0C66720C"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5131DBF9"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00D0C058" w14:textId="12C68B65"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86C56">
        <w:rPr>
          <w:rFonts w:ascii="GHEA Grapalat" w:hAnsi="GHEA Grapalat" w:cs="Sylfaen"/>
          <w:b/>
          <w:sz w:val="22"/>
          <w:u w:val="single"/>
          <w:lang w:val="hy-AM"/>
        </w:rPr>
        <w:t>ԲՄ</w:t>
      </w:r>
      <w:r w:rsidRPr="00F5486D">
        <w:rPr>
          <w:rFonts w:ascii="GHEA Grapalat" w:hAnsi="GHEA Grapalat" w:cs="Sylfaen"/>
          <w:b/>
          <w:sz w:val="22"/>
          <w:u w:val="single"/>
          <w:lang w:val="hy-AM"/>
        </w:rPr>
        <w:t>ԱՊՁԲ</w:t>
      </w:r>
      <w:r w:rsidRPr="00F5486D">
        <w:rPr>
          <w:rFonts w:ascii="GHEA Grapalat" w:hAnsi="GHEA Grapalat"/>
          <w:b/>
          <w:sz w:val="22"/>
          <w:u w:val="single"/>
          <w:lang w:val="es-ES"/>
        </w:rPr>
        <w:t>-</w:t>
      </w:r>
      <w:r w:rsidR="00D6352C">
        <w:rPr>
          <w:rFonts w:ascii="GHEA Grapalat" w:hAnsi="GHEA Grapalat"/>
          <w:b/>
          <w:sz w:val="22"/>
          <w:u w:val="single"/>
          <w:lang w:val="es-ES"/>
        </w:rPr>
        <w:t>25/2</w:t>
      </w:r>
      <w:r w:rsidRPr="00F5486D">
        <w:rPr>
          <w:rFonts w:ascii="GHEA Grapalat" w:hAnsi="GHEA Grapalat"/>
          <w:sz w:val="22"/>
          <w:u w:val="single"/>
          <w:lang w:val="es-ES"/>
        </w:rPr>
        <w:t>»</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636F9E1F"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գնման ընթացակարգին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պրինցիպալ) մասնակցելուց </w:t>
      </w:r>
    </w:p>
    <w:p w14:paraId="4C120745" w14:textId="77777777" w:rsidR="005F19E6" w:rsidRPr="005B02BB" w:rsidRDefault="005F19E6" w:rsidP="005F19E6">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6AADB89B"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25900AA5"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21F52AD8"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5795E35"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2C200ADF"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գումարը թվերով և տառերով</w:t>
      </w:r>
    </w:p>
    <w:p w14:paraId="644DCAE7"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Pr>
          <w:rFonts w:ascii="Sylfaen" w:hAnsi="Sylfaen" w:cs="Arial"/>
          <w:sz w:val="22"/>
          <w:szCs w:val="20"/>
          <w:u w:val="single"/>
          <w:lang w:val="hy-AM"/>
        </w:rPr>
        <w:t>1510004597930100</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176DDB1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6C7B76D1"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578A323A"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B5B01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կողմից </w:t>
      </w:r>
    </w:p>
    <w:p w14:paraId="34322898" w14:textId="1BFD953D"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F5486D">
        <w:rPr>
          <w:rFonts w:ascii="GHEA Grapalat" w:hAnsi="GHEA Grapalat"/>
          <w:sz w:val="22"/>
          <w:u w:val="single"/>
          <w:lang w:val="es-ES"/>
        </w:rPr>
        <w:t>«</w:t>
      </w:r>
      <w:r w:rsidRPr="00F5486D">
        <w:rPr>
          <w:rFonts w:ascii="GHEA Grapalat" w:hAnsi="GHEA Grapalat" w:cs="Sylfaen"/>
          <w:b/>
          <w:sz w:val="22"/>
          <w:u w:val="single"/>
          <w:lang w:val="hy-AM"/>
        </w:rPr>
        <w:t>ԵՔԼ-</w:t>
      </w:r>
      <w:r w:rsidRPr="00C86C56">
        <w:rPr>
          <w:rFonts w:ascii="GHEA Grapalat" w:hAnsi="GHEA Grapalat" w:cs="Sylfaen"/>
          <w:b/>
          <w:sz w:val="22"/>
          <w:u w:val="single"/>
          <w:lang w:val="hy-AM"/>
        </w:rPr>
        <w:t>ԲՄ</w:t>
      </w:r>
      <w:r w:rsidRPr="00F5486D">
        <w:rPr>
          <w:rFonts w:ascii="GHEA Grapalat" w:hAnsi="GHEA Grapalat" w:cs="Sylfaen"/>
          <w:b/>
          <w:sz w:val="22"/>
          <w:u w:val="single"/>
          <w:lang w:val="hy-AM"/>
        </w:rPr>
        <w:t>ԱՊՁԲ</w:t>
      </w:r>
      <w:r w:rsidRPr="00F5486D">
        <w:rPr>
          <w:rFonts w:ascii="GHEA Grapalat" w:hAnsi="GHEA Grapalat"/>
          <w:b/>
          <w:sz w:val="22"/>
          <w:u w:val="single"/>
          <w:lang w:val="es-ES"/>
        </w:rPr>
        <w:t>-</w:t>
      </w:r>
      <w:r w:rsidR="00D6352C">
        <w:rPr>
          <w:rFonts w:ascii="GHEA Grapalat" w:hAnsi="GHEA Grapalat"/>
          <w:b/>
          <w:sz w:val="22"/>
          <w:u w:val="single"/>
          <w:lang w:val="es-ES"/>
        </w:rPr>
        <w:t>25/2</w:t>
      </w:r>
      <w:r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034C23F7"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ընթացակարգի ծածկագիրը </w:t>
      </w:r>
    </w:p>
    <w:p w14:paraId="1B0C7EEB" w14:textId="77777777" w:rsidR="005F19E6" w:rsidRPr="00E06745"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Pr="005B02BB">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5B02BB">
        <w:rPr>
          <w:rFonts w:ascii="GHEA Grapalat" w:eastAsia="Calibri" w:hAnsi="GHEA Grapalat"/>
          <w:color w:val="000000"/>
          <w:sz w:val="20"/>
          <w:szCs w:val="20"/>
          <w:lang w:val="hy-AM"/>
        </w:rPr>
        <w:t xml:space="preserve">գնահատող հանձնաժողովի </w:t>
      </w:r>
      <w:r w:rsidRPr="005B02BB">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1" w:history="1">
        <w:r w:rsidRPr="00862D6D">
          <w:rPr>
            <w:b/>
            <w:color w:val="000000"/>
            <w:sz w:val="22"/>
            <w:szCs w:val="20"/>
          </w:rPr>
          <w:t>narine</w:t>
        </w:r>
        <w:r w:rsidRPr="00862D6D">
          <w:rPr>
            <w:b/>
            <w:color w:val="000000"/>
            <w:sz w:val="22"/>
            <w:szCs w:val="20"/>
            <w:lang w:val="hy-AM"/>
          </w:rPr>
          <w:t>.abrahamyan@yerevan.am</w:t>
        </w:r>
      </w:hyperlink>
      <w:r w:rsidRPr="000D0EF0">
        <w:rPr>
          <w:rFonts w:ascii="GHEA Grapalat" w:hAnsi="GHEA Grapalat"/>
          <w:i/>
          <w:lang w:val="af-ZA"/>
        </w:rPr>
        <w:t xml:space="preserve">  </w:t>
      </w:r>
      <w:r w:rsidRPr="005B02BB">
        <w:rPr>
          <w:rFonts w:ascii="GHEA Grapalat" w:hAnsi="GHEA Grapalat"/>
          <w:color w:val="000000"/>
          <w:sz w:val="20"/>
          <w:szCs w:val="20"/>
          <w:lang w:val="hy-AM"/>
        </w:rPr>
        <w:t xml:space="preserve">էլեկտրոնային փոստի հասցեին։     </w:t>
      </w:r>
    </w:p>
    <w:p w14:paraId="496DBC17"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11D58A1C"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202026"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137E32B1"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B6B5E74"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1113842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C170F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C1747F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43083DB"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43F3A27"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8A6E2F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5D7CFC"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E90C14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2540388"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5C185577" w14:textId="77777777" w:rsidR="005F19E6" w:rsidRPr="005B02BB" w:rsidRDefault="005F19E6" w:rsidP="005F19E6">
      <w:pPr>
        <w:pStyle w:val="FootnoteText"/>
        <w:ind w:firstLine="142"/>
        <w:rPr>
          <w:rFonts w:ascii="GHEA Grapalat" w:hAnsi="GHEA Grapalat"/>
          <w:i/>
          <w:sz w:val="16"/>
          <w:szCs w:val="16"/>
          <w:lang w:val="hy-AM"/>
        </w:rPr>
      </w:pPr>
    </w:p>
    <w:p w14:paraId="2C93A700"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77A6CA3" w14:textId="77777777" w:rsidR="005F19E6" w:rsidRPr="005B02BB" w:rsidRDefault="005F19E6" w:rsidP="005F19E6">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EA6878C" w14:textId="65F75664" w:rsidR="005F19E6" w:rsidRPr="005B02BB" w:rsidRDefault="005F19E6" w:rsidP="005F19E6">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br w:type="page"/>
      </w:r>
    </w:p>
    <w:p w14:paraId="05AAFA01"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4.1</w:t>
      </w:r>
    </w:p>
    <w:p w14:paraId="0B459A76" w14:textId="0C7272E2"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84346C9"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7FF3D0D"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5D5DFC2"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68F5EC9E"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3D834CC1"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71245C68"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AF9E8E3"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0067FD8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կազմակերպված գնման ընթացակարգի արդյունքում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p>
    <w:p w14:paraId="3076965D" w14:textId="77777777" w:rsidR="005F19E6" w:rsidRPr="005B02BB" w:rsidRDefault="005F19E6" w:rsidP="005F19E6">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ընտրված մասնակցի անվանումը</w:t>
      </w:r>
    </w:p>
    <w:p w14:paraId="50733199"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պրիցինպալ) կողմից կնքվելիք N</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6E428B34" w14:textId="77777777" w:rsidR="005F19E6" w:rsidRPr="005B02BB" w:rsidRDefault="005F19E6" w:rsidP="005F19E6">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09E334D1"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6C6DF131"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0CAD8A4"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p>
    <w:p w14:paraId="10E5DE87" w14:textId="77777777" w:rsidR="005F19E6" w:rsidRPr="005B02BB" w:rsidRDefault="005F19E6" w:rsidP="005F19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5D969770" w14:textId="77777777" w:rsidR="005F19E6" w:rsidRPr="005B02BB" w:rsidRDefault="005F19E6" w:rsidP="005F19E6">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53C9EF1"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31AA7C09" w14:textId="77777777" w:rsidR="005F19E6" w:rsidRPr="005B02BB" w:rsidRDefault="005F19E6" w:rsidP="005F19E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7465421A" w14:textId="77777777" w:rsidR="005F19E6" w:rsidRPr="005B02BB" w:rsidRDefault="005F19E6" w:rsidP="005F19E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6BA5E1AB" w14:textId="77777777" w:rsidR="005F19E6" w:rsidRPr="005B02BB" w:rsidRDefault="005F19E6" w:rsidP="005F19E6">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5CF51A2" w14:textId="77777777" w:rsidR="005F19E6" w:rsidRPr="005B02BB" w:rsidRDefault="005F19E6" w:rsidP="005F19E6">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 xml:space="preserve">                               </w:t>
      </w:r>
    </w:p>
    <w:p w14:paraId="0D7B9F14" w14:textId="77777777" w:rsidR="005F19E6" w:rsidRPr="005B02BB" w:rsidRDefault="005F19E6" w:rsidP="005F19E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5A9272F8"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s="Sylfaen"/>
          <w:vertAlign w:val="superscript"/>
          <w:lang w:val="hy-AM"/>
        </w:rPr>
        <w:t>կնքվելիք պայմանագրով նախատեսված ապրանքի մատակարարման վերջնաժամկետը,</w:t>
      </w:r>
    </w:p>
    <w:p w14:paraId="3F51707B"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Pr="00731433">
        <w:rPr>
          <w:rFonts w:ascii="GHEA Grapalat" w:hAnsi="GHEA Grapalat"/>
          <w:color w:val="000000"/>
          <w:sz w:val="20"/>
          <w:szCs w:val="20"/>
          <w:lang w:val="hy-AM"/>
        </w:rPr>
        <w:t xml:space="preserve"> </w:t>
      </w:r>
      <w:hyperlink r:id="rId12" w:history="1">
        <w:r w:rsidRPr="00862D6D">
          <w:rPr>
            <w:b/>
            <w:color w:val="000000"/>
            <w:sz w:val="22"/>
            <w:szCs w:val="20"/>
          </w:rPr>
          <w:t>narine</w:t>
        </w:r>
        <w:r w:rsidRPr="00862D6D">
          <w:rPr>
            <w:b/>
            <w:color w:val="000000"/>
            <w:sz w:val="22"/>
            <w:szCs w:val="20"/>
            <w:lang w:val="hy-AM"/>
          </w:rPr>
          <w:t>.abrahamyan@yerevan.am</w:t>
        </w:r>
      </w:hyperlink>
      <w:r w:rsidRPr="005B02BB">
        <w:rPr>
          <w:rFonts w:ascii="GHEA Grapalat" w:hAnsi="GHEA Grapalat"/>
          <w:color w:val="000000"/>
          <w:sz w:val="20"/>
          <w:szCs w:val="20"/>
          <w:lang w:val="hy-AM"/>
        </w:rPr>
        <w:t xml:space="preserve">                   </w:t>
      </w:r>
    </w:p>
    <w:p w14:paraId="3254F71A"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009860D0"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0C6C029"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13C6D25E"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4D812DB3" w14:textId="77777777" w:rsidR="005F19E6" w:rsidRPr="005B02BB" w:rsidRDefault="005F19E6" w:rsidP="005F19E6">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6FC305C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27C2077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9A4A4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C42589B"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384DFD7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230178D4"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A851225"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E15C09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38A9F67"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811E28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12BF9AE"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F16819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5D7687F2"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274A460D" w14:textId="77777777" w:rsidR="005F19E6" w:rsidRPr="005B02BB" w:rsidRDefault="005F19E6" w:rsidP="005F19E6">
      <w:pPr>
        <w:pStyle w:val="FootnoteText"/>
        <w:ind w:firstLine="142"/>
        <w:rPr>
          <w:rFonts w:ascii="GHEA Grapalat" w:hAnsi="GHEA Grapalat"/>
          <w:i/>
          <w:sz w:val="16"/>
          <w:szCs w:val="16"/>
          <w:lang w:val="hy-AM"/>
        </w:rPr>
      </w:pPr>
    </w:p>
    <w:p w14:paraId="676E3337" w14:textId="77777777" w:rsidR="005F19E6" w:rsidRPr="005B02BB" w:rsidRDefault="005F19E6" w:rsidP="005F19E6">
      <w:pPr>
        <w:pStyle w:val="FootnoteText"/>
        <w:ind w:firstLine="142"/>
        <w:rPr>
          <w:rFonts w:ascii="GHEA Grapalat" w:hAnsi="GHEA Grapalat"/>
          <w:i/>
          <w:sz w:val="16"/>
          <w:szCs w:val="16"/>
          <w:lang w:val="hy-AM"/>
        </w:rPr>
      </w:pPr>
    </w:p>
    <w:p w14:paraId="09AFC4A9"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7184EA7" w14:textId="77777777" w:rsidR="005F19E6" w:rsidRPr="005B02BB" w:rsidRDefault="005F19E6" w:rsidP="005F19E6">
      <w:pPr>
        <w:pStyle w:val="BodyTextIndent3"/>
        <w:spacing w:line="240" w:lineRule="auto"/>
        <w:jc w:val="right"/>
        <w:rPr>
          <w:rFonts w:ascii="GHEA Grapalat" w:hAnsi="GHEA Grapalat" w:cs="Arial"/>
          <w:b/>
          <w:lang w:val="hy-AM"/>
        </w:rPr>
      </w:pPr>
      <w:r w:rsidRPr="005B02BB">
        <w:rPr>
          <w:rFonts w:ascii="GHEA Grapalat" w:hAnsi="GHEA Grapalat"/>
          <w:b/>
          <w:lang w:val="hy-AM"/>
        </w:rPr>
        <w:br w:type="page"/>
      </w: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4.2</w:t>
      </w:r>
    </w:p>
    <w:p w14:paraId="3A8E2C8B" w14:textId="34A22512" w:rsidR="005F19E6" w:rsidRDefault="005F19E6" w:rsidP="005F19E6">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B4F9C18" w14:textId="77777777" w:rsidR="005F19E6" w:rsidRPr="00A71D81" w:rsidRDefault="005F19E6" w:rsidP="005F19E6">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8244F7D" w14:textId="77777777" w:rsidR="005F19E6" w:rsidRPr="005B02BB" w:rsidRDefault="005F19E6" w:rsidP="005F19E6">
      <w:pPr>
        <w:pStyle w:val="BodyTextIndent3"/>
        <w:spacing w:line="240" w:lineRule="auto"/>
        <w:jc w:val="right"/>
        <w:rPr>
          <w:rFonts w:ascii="GHEA Grapalat" w:hAnsi="GHEA Grapalat" w:cs="Sylfaen"/>
          <w:b/>
          <w:lang w:val="hy-AM"/>
        </w:rPr>
      </w:pPr>
    </w:p>
    <w:p w14:paraId="640A312B"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760D38C0"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(որակավորման ապահովում)</w:t>
      </w:r>
    </w:p>
    <w:p w14:paraId="744720CC" w14:textId="77777777" w:rsidR="005F19E6" w:rsidRPr="005B02BB" w:rsidRDefault="005F19E6" w:rsidP="005F19E6">
      <w:pPr>
        <w:rPr>
          <w:rFonts w:ascii="GHEA Grapalat" w:hAnsi="GHEA Grapalat" w:cs="GHEA Grapalat"/>
          <w:b/>
          <w:sz w:val="20"/>
          <w:szCs w:val="20"/>
          <w:lang w:val="hy-AM"/>
        </w:rPr>
      </w:pPr>
      <w:r w:rsidRPr="005B02BB">
        <w:rPr>
          <w:rFonts w:ascii="GHEA Grapalat" w:hAnsi="GHEA Grapalat" w:cs="GHEA Grapalat"/>
          <w:color w:val="FF0000"/>
          <w:sz w:val="20"/>
          <w:szCs w:val="20"/>
          <w:shd w:val="clear" w:color="auto" w:fill="92CDDC"/>
          <w:lang w:val="hy-AM"/>
        </w:rPr>
        <w:t xml:space="preserve">                                                              </w:t>
      </w:r>
    </w:p>
    <w:p w14:paraId="67C22679" w14:textId="77777777" w:rsidR="005F19E6" w:rsidRPr="005B02BB" w:rsidRDefault="005F19E6" w:rsidP="005F19E6">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lang w:val="hy-AM"/>
        </w:rPr>
        <w:t xml:space="preserve"> 20   թ.</w:t>
      </w:r>
    </w:p>
    <w:p w14:paraId="1E4ACD3F" w14:textId="77777777" w:rsidR="005F19E6" w:rsidRPr="005B02BB" w:rsidRDefault="005F19E6" w:rsidP="005F19E6">
      <w:pPr>
        <w:rPr>
          <w:rFonts w:ascii="GHEA Grapalat" w:hAnsi="GHEA Grapalat" w:cs="GHEA Grapalat"/>
          <w:sz w:val="20"/>
          <w:szCs w:val="20"/>
          <w:lang w:val="hy-AM"/>
        </w:rPr>
      </w:pPr>
    </w:p>
    <w:p w14:paraId="36B0A2D5" w14:textId="77777777" w:rsidR="005F19E6" w:rsidRPr="005B02BB" w:rsidRDefault="005F19E6" w:rsidP="005F19E6">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3163A104" w14:textId="77777777" w:rsidR="005F19E6" w:rsidRPr="005B02BB" w:rsidRDefault="005F19E6" w:rsidP="005F19E6">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624F5E9" w14:textId="77777777" w:rsidR="005F19E6" w:rsidRPr="005B02BB" w:rsidRDefault="005F19E6" w:rsidP="005F19E6">
      <w:pPr>
        <w:ind w:firstLine="708"/>
        <w:jc w:val="both"/>
        <w:rPr>
          <w:rFonts w:ascii="GHEA Grapalat" w:hAnsi="GHEA Grapalat" w:cs="GHEA Grapalat"/>
          <w:sz w:val="20"/>
          <w:szCs w:val="20"/>
          <w:lang w:val="hy-AM"/>
        </w:rPr>
      </w:pPr>
    </w:p>
    <w:p w14:paraId="62FAD537" w14:textId="77777777" w:rsidR="005F19E6" w:rsidRPr="005B02BB" w:rsidRDefault="005F19E6" w:rsidP="005F19E6">
      <w:pPr>
        <w:numPr>
          <w:ilvl w:val="0"/>
          <w:numId w:val="6"/>
        </w:numPr>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 xml:space="preserve"> Հ</w:t>
      </w:r>
      <w:r w:rsidRPr="005B02BB">
        <w:rPr>
          <w:rFonts w:ascii="GHEA Grapalat" w:hAnsi="GHEA Grapalat" w:cs="GHEA Grapalat"/>
          <w:b/>
          <w:sz w:val="20"/>
          <w:szCs w:val="20"/>
        </w:rPr>
        <w:t>ամաձայնության առարկան</w:t>
      </w:r>
    </w:p>
    <w:p w14:paraId="4BD29C8F" w14:textId="77777777" w:rsidR="005F19E6" w:rsidRPr="005B02BB" w:rsidRDefault="005F19E6" w:rsidP="005F19E6">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69CD0445" w14:textId="60EFF201" w:rsidR="005F19E6" w:rsidRDefault="005F19E6" w:rsidP="005F19E6">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29C19A" w14:textId="77777777" w:rsidR="005F19E6" w:rsidRPr="005B02BB" w:rsidRDefault="005F19E6" w:rsidP="005F19E6">
      <w:pPr>
        <w:ind w:firstLine="360"/>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F5186C" w14:textId="77777777" w:rsidR="005F19E6" w:rsidRPr="005B02BB" w:rsidRDefault="005F19E6" w:rsidP="005F19E6">
      <w:pPr>
        <w:ind w:firstLine="360"/>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1.3 Ընկերությունը</w:t>
      </w:r>
      <w:r w:rsidRPr="005B02BB">
        <w:rPr>
          <w:rFonts w:ascii="GHEA Grapalat" w:hAnsi="GHEA Grapalat" w:cs="GHEA Grapalat"/>
          <w:color w:val="000000"/>
          <w:sz w:val="20"/>
          <w:szCs w:val="20"/>
          <w:lang w:val="hy-AM"/>
        </w:rPr>
        <w:t xml:space="preserve"> սույն </w:t>
      </w:r>
      <w:r w:rsidRPr="005B02BB">
        <w:rPr>
          <w:rFonts w:ascii="GHEA Grapalat" w:hAnsi="GHEA Grapalat" w:cs="GHEA Grapalat"/>
          <w:color w:val="000000"/>
          <w:sz w:val="20"/>
          <w:szCs w:val="20"/>
          <w:lang w:val="pt-BR"/>
        </w:rPr>
        <w:t>տուժանքի համաձայնագ</w:t>
      </w:r>
      <w:r w:rsidRPr="005B02BB">
        <w:rPr>
          <w:rFonts w:ascii="GHEA Grapalat" w:hAnsi="GHEA Grapalat" w:cs="GHEA Grapalat"/>
          <w:color w:val="000000"/>
          <w:sz w:val="20"/>
          <w:szCs w:val="20"/>
          <w:lang w:val="hy-AM"/>
        </w:rPr>
        <w:t>ր</w:t>
      </w:r>
      <w:r w:rsidRPr="005B02BB">
        <w:rPr>
          <w:rFonts w:ascii="GHEA Grapalat" w:hAnsi="GHEA Grapalat" w:cs="GHEA Grapalat"/>
          <w:color w:val="000000"/>
          <w:sz w:val="20"/>
          <w:szCs w:val="20"/>
          <w:lang w:val="pt-BR"/>
        </w:rPr>
        <w:t>ի</w:t>
      </w:r>
      <w:r w:rsidRPr="005B02B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2B6BB3B"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73991A9"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7695E851"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FFE693A"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E17D560" w14:textId="77777777" w:rsidR="005F19E6" w:rsidRPr="005B02BB" w:rsidRDefault="005F19E6" w:rsidP="005F19E6">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3618EBA"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10AD6105" w14:textId="77777777" w:rsidR="005F19E6" w:rsidRPr="005B02BB" w:rsidRDefault="005F19E6" w:rsidP="005F19E6">
      <w:pPr>
        <w:numPr>
          <w:ilvl w:val="1"/>
          <w:numId w:val="25"/>
        </w:numPr>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6FC26C"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1.6 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8829F9E" w14:textId="77777777" w:rsidR="005F19E6" w:rsidRPr="005B02BB" w:rsidRDefault="005F19E6" w:rsidP="005F19E6">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1.7 </w:t>
      </w: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7632704C" w14:textId="77777777" w:rsidR="005F19E6" w:rsidRPr="005B02BB" w:rsidRDefault="005F19E6" w:rsidP="005F19E6">
      <w:pPr>
        <w:ind w:firstLine="360"/>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1.8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80B1623" w14:textId="77777777" w:rsidR="005F19E6" w:rsidRPr="005B02BB" w:rsidRDefault="005F19E6" w:rsidP="005F19E6">
      <w:pPr>
        <w:jc w:val="both"/>
        <w:rPr>
          <w:rFonts w:ascii="GHEA Grapalat" w:hAnsi="GHEA Grapalat" w:cs="GHEA Grapalat"/>
          <w:sz w:val="20"/>
          <w:szCs w:val="20"/>
          <w:lang w:val="hy-AM"/>
        </w:rPr>
      </w:pPr>
    </w:p>
    <w:p w14:paraId="2C5D0060" w14:textId="77777777" w:rsidR="005F19E6" w:rsidRPr="005B02BB" w:rsidRDefault="005F19E6" w:rsidP="005F19E6">
      <w:pPr>
        <w:numPr>
          <w:ilvl w:val="0"/>
          <w:numId w:val="6"/>
        </w:numPr>
        <w:jc w:val="center"/>
        <w:rPr>
          <w:rFonts w:ascii="GHEA Grapalat" w:hAnsi="GHEA Grapalat" w:cs="GHEA Grapalat"/>
          <w:b/>
          <w:bCs/>
          <w:sz w:val="20"/>
          <w:szCs w:val="20"/>
        </w:rPr>
      </w:pPr>
      <w:r w:rsidRPr="005B02BB">
        <w:rPr>
          <w:rFonts w:ascii="GHEA Grapalat" w:hAnsi="GHEA Grapalat" w:cs="GHEA Grapalat"/>
          <w:b/>
          <w:bCs/>
          <w:sz w:val="20"/>
          <w:szCs w:val="20"/>
        </w:rPr>
        <w:lastRenderedPageBreak/>
        <w:t>Այլ պայմաններ</w:t>
      </w:r>
    </w:p>
    <w:p w14:paraId="06E43D8B"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rPr>
        <w:t>2.1 Սույն համաձայնագիրը</w:t>
      </w:r>
      <w:r w:rsidRPr="005B02BB">
        <w:rPr>
          <w:rFonts w:ascii="GHEA Grapalat" w:hAnsi="GHEA Grapalat" w:cs="GHEA Grapalat"/>
          <w:sz w:val="20"/>
          <w:szCs w:val="20"/>
          <w:lang w:val="hy-AM"/>
        </w:rPr>
        <w:t xml:space="preserve"> և Պահանջագիրը անհետկանչելի են,</w:t>
      </w:r>
      <w:r w:rsidRPr="005B02BB">
        <w:rPr>
          <w:rFonts w:ascii="GHEA Grapalat" w:hAnsi="GHEA Grapalat" w:cs="GHEA Grapalat"/>
          <w:sz w:val="20"/>
          <w:szCs w:val="20"/>
        </w:rPr>
        <w:t xml:space="preserve"> ուժի մեջ </w:t>
      </w:r>
      <w:r w:rsidRPr="005B02BB">
        <w:rPr>
          <w:rFonts w:ascii="GHEA Grapalat" w:hAnsi="GHEA Grapalat" w:cs="GHEA Grapalat"/>
          <w:sz w:val="20"/>
          <w:szCs w:val="20"/>
          <w:lang w:val="hy-AM"/>
        </w:rPr>
        <w:t>են</w:t>
      </w:r>
      <w:r w:rsidRPr="005B02BB">
        <w:rPr>
          <w:rFonts w:ascii="GHEA Grapalat" w:hAnsi="GHEA Grapalat" w:cs="GHEA Grapalat"/>
          <w:sz w:val="20"/>
          <w:szCs w:val="20"/>
        </w:rPr>
        <w:t xml:space="preserve"> մտնում Ընկերության կողմից վավերացման պահից և ուժի մեջ</w:t>
      </w:r>
      <w:r w:rsidRPr="005B02BB">
        <w:rPr>
          <w:rFonts w:ascii="GHEA Grapalat" w:hAnsi="GHEA Grapalat" w:cs="GHEA Grapalat"/>
          <w:sz w:val="20"/>
          <w:szCs w:val="20"/>
          <w:lang w:val="hy-AM"/>
        </w:rPr>
        <w:t xml:space="preserve"> են մինչև </w:t>
      </w:r>
      <w:r w:rsidRPr="005B02B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7D19A8B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C6AE05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B2DD569" w14:textId="77777777" w:rsidR="005F19E6" w:rsidRPr="005B02BB" w:rsidDel="00A13215"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860C228"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056E65" w14:textId="77777777" w:rsidR="005F19E6" w:rsidRPr="005B02BB" w:rsidRDefault="005F19E6" w:rsidP="005F19E6">
      <w:pPr>
        <w:ind w:firstLine="567"/>
        <w:jc w:val="both"/>
        <w:rPr>
          <w:rFonts w:ascii="GHEA Grapalat" w:hAnsi="GHEA Grapalat" w:cs="GHEA Grapalat"/>
          <w:sz w:val="20"/>
          <w:szCs w:val="20"/>
          <w:lang w:val="hy-AM"/>
        </w:rPr>
      </w:pPr>
    </w:p>
    <w:p w14:paraId="7268E7E3" w14:textId="77777777" w:rsidR="005F19E6" w:rsidRPr="005B02BB" w:rsidRDefault="005F19E6" w:rsidP="005F19E6">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3D94EF71" w14:textId="77777777" w:rsidR="005F19E6" w:rsidRPr="005B02BB" w:rsidRDefault="005F19E6" w:rsidP="005F19E6">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15B2A52F"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անվանումը</w:t>
      </w:r>
    </w:p>
    <w:p w14:paraId="0177BB78"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vertAlign w:val="superscript"/>
          <w:lang w:val="hy-AM"/>
        </w:rPr>
        <w:t xml:space="preserve"> </w:t>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695F9154"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հասցեն</w:t>
      </w:r>
    </w:p>
    <w:p w14:paraId="12574033"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3846AD0F" w14:textId="77777777" w:rsidR="005F19E6" w:rsidRPr="005B02BB" w:rsidRDefault="005F19E6" w:rsidP="005F19E6">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ընկերությանը սպասարկող բանկի անվանումը</w:t>
      </w:r>
    </w:p>
    <w:p w14:paraId="0A69EBB3" w14:textId="77777777" w:rsidR="005F19E6" w:rsidRPr="005B02BB" w:rsidRDefault="005F19E6" w:rsidP="005F19E6">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1C83DDF0" w14:textId="77777777" w:rsidR="005F19E6" w:rsidRPr="005B02BB" w:rsidRDefault="005F19E6" w:rsidP="005F19E6">
      <w:pPr>
        <w:jc w:val="both"/>
        <w:rPr>
          <w:rFonts w:ascii="GHEA Grapalat" w:hAnsi="GHEA Grapalat"/>
          <w:sz w:val="18"/>
          <w:szCs w:val="18"/>
          <w:u w:val="single"/>
          <w:vertAlign w:val="superscript"/>
          <w:lang w:val="hy-AM"/>
        </w:rPr>
      </w:pPr>
    </w:p>
    <w:p w14:paraId="09E6049A"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Կ.Տ</w:t>
      </w:r>
    </w:p>
    <w:p w14:paraId="584B3533" w14:textId="77777777" w:rsidR="005F19E6" w:rsidRPr="005B02BB" w:rsidRDefault="005F19E6" w:rsidP="005F19E6">
      <w:pPr>
        <w:jc w:val="both"/>
        <w:rPr>
          <w:rFonts w:ascii="GHEA Grapalat" w:hAnsi="GHEA Grapalat"/>
          <w:sz w:val="20"/>
          <w:szCs w:val="20"/>
          <w:lang w:val="hy-AM"/>
        </w:rPr>
      </w:pPr>
    </w:p>
    <w:p w14:paraId="5844DAA4"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64849BBE" w14:textId="77777777" w:rsidR="005F19E6" w:rsidRPr="005B02BB" w:rsidRDefault="005F19E6" w:rsidP="005F19E6">
      <w:pPr>
        <w:jc w:val="both"/>
        <w:rPr>
          <w:rFonts w:ascii="GHEA Grapalat" w:hAnsi="GHEA Grapalat"/>
          <w:sz w:val="18"/>
          <w:szCs w:val="18"/>
          <w:vertAlign w:val="superscript"/>
          <w:lang w:val="hy-AM"/>
        </w:rPr>
      </w:pPr>
    </w:p>
    <w:p w14:paraId="4E57C3E1" w14:textId="77777777" w:rsidR="005F19E6" w:rsidRPr="005B02BB" w:rsidRDefault="005F19E6" w:rsidP="005F19E6">
      <w:pPr>
        <w:jc w:val="both"/>
        <w:rPr>
          <w:rFonts w:ascii="GHEA Grapalat" w:hAnsi="GHEA Grapalat" w:cs="GHEA Grapalat"/>
          <w:i/>
          <w:sz w:val="18"/>
          <w:szCs w:val="18"/>
          <w:lang w:val="hy-AM"/>
        </w:rPr>
      </w:pPr>
    </w:p>
    <w:p w14:paraId="1802723F"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B02BB">
        <w:rPr>
          <w:rFonts w:ascii="GHEA Grapalat" w:hAnsi="GHEA Grapalat" w:cs="Sylfaen"/>
          <w:i/>
          <w:sz w:val="16"/>
          <w:szCs w:val="16"/>
          <w:lang w:val="hy-AM"/>
        </w:rPr>
        <w:t xml:space="preserve">* </w:t>
      </w:r>
      <w:r w:rsidRPr="005B02BB">
        <w:rPr>
          <w:rFonts w:ascii="GHEA Grapalat" w:hAnsi="GHEA Grapalat"/>
          <w:i/>
          <w:sz w:val="16"/>
          <w:szCs w:val="16"/>
          <w:lang w:val="hy-AM"/>
        </w:rPr>
        <w:t>լրացվում է հանձնաժողովի քարտուղարի կողմից` մինչև հրավերը տեղեկագրում հրապարակելը:</w:t>
      </w:r>
    </w:p>
    <w:p w14:paraId="30E596C1" w14:textId="77777777" w:rsidR="005F19E6" w:rsidRPr="005B02BB" w:rsidRDefault="005F19E6" w:rsidP="005F19E6">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19E6" w:rsidRPr="005B02BB" w14:paraId="45EBC234"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548F8" w14:textId="77777777" w:rsidR="005F19E6" w:rsidRPr="005B02BB" w:rsidRDefault="005F19E6" w:rsidP="0013117F">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7B5D50A5" w14:textId="77777777" w:rsidR="005F19E6" w:rsidRPr="005B02BB" w:rsidRDefault="005F19E6" w:rsidP="0013117F">
            <w:pPr>
              <w:jc w:val="center"/>
              <w:rPr>
                <w:rFonts w:ascii="GHEA Grapalat" w:hAnsi="GHEA Grapalat" w:cs="Arial"/>
                <w:bCs/>
                <w:i/>
                <w:sz w:val="20"/>
                <w:szCs w:val="20"/>
              </w:rPr>
            </w:pPr>
          </w:p>
        </w:tc>
      </w:tr>
      <w:tr w:rsidR="005F19E6" w:rsidRPr="005B02BB" w14:paraId="31A99C63"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860CE7"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F19E6" w:rsidRPr="005B02BB" w14:paraId="27FC687F" w14:textId="77777777" w:rsidTr="001311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14AB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F19E6" w:rsidRPr="005B02BB" w14:paraId="065696AE" w14:textId="77777777" w:rsidTr="001311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1A4A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F19E6" w:rsidRPr="005B02BB" w14:paraId="08249F17"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F35ED"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F19E6" w:rsidRPr="005B02BB" w14:paraId="65895B17"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7EE9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F19E6" w:rsidRPr="005B02BB" w14:paraId="65712F3E"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7876C4"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F19E6" w:rsidRPr="005B02BB" w14:paraId="04AF5E33"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E48E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5F19E6" w:rsidRPr="005B02BB" w14:paraId="3DBD47DD"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D784F"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5F19E6" w:rsidRPr="005B02BB" w14:paraId="7E7CAA35"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AC8F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10.  Շահառուի  ՀԾՀ (չի լրացվում) </w:t>
            </w:r>
          </w:p>
        </w:tc>
      </w:tr>
      <w:tr w:rsidR="005F19E6" w:rsidRPr="005B02BB" w14:paraId="3AA47B1E" w14:textId="77777777" w:rsidTr="001311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A47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11. Շահառուի ՀՎՀՀ`  02504913 </w:t>
            </w:r>
          </w:p>
        </w:tc>
      </w:tr>
      <w:tr w:rsidR="005F19E6" w:rsidRPr="005B02BB" w14:paraId="1298F2A0"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13FA7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407CE639"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կազմակերպություն (բանկ)`                           &lt;ԱՐԱՐԱՏԲԱՆԿ&gt; ԲԲԸ</w:t>
            </w:r>
          </w:p>
        </w:tc>
      </w:tr>
      <w:tr w:rsidR="005F19E6" w:rsidRPr="005B02BB" w14:paraId="7BB6C2AF"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09668" w14:textId="77777777" w:rsidR="005F19E6" w:rsidRPr="00CB483D" w:rsidRDefault="005F19E6" w:rsidP="0013117F">
            <w:pPr>
              <w:rPr>
                <w:rFonts w:ascii="GHEA Grapalat" w:hAnsi="GHEA Grapalat" w:cs="Sylfaen"/>
                <w:sz w:val="20"/>
                <w:szCs w:val="20"/>
              </w:rPr>
            </w:pPr>
            <w:r w:rsidRPr="00CB483D">
              <w:rPr>
                <w:rFonts w:ascii="GHEA Grapalat" w:hAnsi="GHEA Grapalat" w:cs="Sylfaen"/>
                <w:sz w:val="20"/>
                <w:szCs w:val="20"/>
              </w:rPr>
              <w:t>13.Շահառուի հաշվի համարը (հշ.N)        1510004597930100</w:t>
            </w:r>
          </w:p>
        </w:tc>
      </w:tr>
      <w:tr w:rsidR="005F19E6" w:rsidRPr="005B02BB" w14:paraId="16E97E71"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7A88A"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F19E6" w:rsidRPr="005B02BB" w14:paraId="3DEBA1F7"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4736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F19E6" w:rsidRPr="005B02BB" w14:paraId="128B2BA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1440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F19E6" w:rsidRPr="005B02BB" w14:paraId="6501C36B"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5F26C" w14:textId="77777777" w:rsidR="005F19E6" w:rsidRPr="005B02BB" w:rsidRDefault="005F19E6" w:rsidP="0013117F">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(որակավորման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F19E6" w:rsidRPr="005B02BB" w14:paraId="623ABA79" w14:textId="77777777" w:rsidTr="0013117F">
        <w:trPr>
          <w:trHeight w:val="424"/>
        </w:trPr>
        <w:tc>
          <w:tcPr>
            <w:tcW w:w="10980" w:type="dxa"/>
            <w:gridSpan w:val="2"/>
            <w:tcBorders>
              <w:top w:val="single" w:sz="4" w:space="0" w:color="auto"/>
              <w:left w:val="single" w:sz="4" w:space="0" w:color="auto"/>
              <w:right w:val="single" w:sz="4" w:space="0" w:color="000000"/>
            </w:tcBorders>
            <w:noWrap/>
            <w:vAlign w:val="bottom"/>
          </w:tcPr>
          <w:p w14:paraId="0FB2C3D5"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580F68F7" w14:textId="77777777" w:rsidR="005F19E6" w:rsidRPr="005B02BB" w:rsidRDefault="005F19E6" w:rsidP="0013117F">
            <w:pPr>
              <w:rPr>
                <w:rFonts w:ascii="GHEA Grapalat" w:hAnsi="GHEA Grapalat" w:cs="Arial"/>
                <w:sz w:val="20"/>
                <w:szCs w:val="20"/>
              </w:rPr>
            </w:pPr>
          </w:p>
        </w:tc>
      </w:tr>
      <w:tr w:rsidR="005F19E6" w:rsidRPr="005B02BB" w14:paraId="52C8BE00" w14:textId="77777777" w:rsidTr="0013117F">
        <w:trPr>
          <w:trHeight w:val="704"/>
        </w:trPr>
        <w:tc>
          <w:tcPr>
            <w:tcW w:w="10980" w:type="dxa"/>
            <w:gridSpan w:val="2"/>
            <w:tcBorders>
              <w:left w:val="single" w:sz="4" w:space="0" w:color="auto"/>
              <w:bottom w:val="single" w:sz="4" w:space="0" w:color="auto"/>
              <w:right w:val="single" w:sz="4" w:space="0" w:color="000000"/>
            </w:tcBorders>
            <w:noWrap/>
            <w:vAlign w:val="bottom"/>
          </w:tcPr>
          <w:p w14:paraId="02109FA2" w14:textId="77777777" w:rsidR="005F19E6" w:rsidRPr="005B02BB" w:rsidRDefault="005F19E6" w:rsidP="0013117F">
            <w:pPr>
              <w:rPr>
                <w:rFonts w:ascii="GHEA Grapalat" w:hAnsi="GHEA Grapalat" w:cs="Arial"/>
                <w:sz w:val="20"/>
                <w:szCs w:val="20"/>
                <w:lang w:val="hy-AM"/>
              </w:rPr>
            </w:pPr>
          </w:p>
        </w:tc>
      </w:tr>
      <w:tr w:rsidR="005F19E6" w:rsidRPr="005B02BB" w14:paraId="655FD870"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2DF006"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4F5E07D8" w14:textId="77777777" w:rsidR="005F19E6" w:rsidRPr="005B02BB" w:rsidRDefault="005F19E6" w:rsidP="0013117F">
            <w:pPr>
              <w:rPr>
                <w:rFonts w:ascii="GHEA Grapalat" w:hAnsi="GHEA Grapalat" w:cs="Sylfaen"/>
                <w:sz w:val="20"/>
                <w:szCs w:val="20"/>
                <w:lang w:val="ru-RU"/>
              </w:rPr>
            </w:pPr>
          </w:p>
        </w:tc>
      </w:tr>
      <w:tr w:rsidR="005F19E6" w:rsidRPr="005B02BB" w14:paraId="71CF1D52"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F1AE7"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DB7DE11" w14:textId="77777777" w:rsidR="005F19E6" w:rsidRPr="005B02BB" w:rsidRDefault="005F19E6" w:rsidP="0013117F">
            <w:pPr>
              <w:rPr>
                <w:rFonts w:ascii="GHEA Grapalat" w:hAnsi="GHEA Grapalat" w:cs="Sylfaen"/>
                <w:sz w:val="20"/>
                <w:szCs w:val="20"/>
                <w:lang w:val="hy-AM"/>
              </w:rPr>
            </w:pPr>
          </w:p>
        </w:tc>
      </w:tr>
      <w:tr w:rsidR="005F19E6" w:rsidRPr="005B02BB" w14:paraId="0F234AE3"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31A4C940" w14:textId="77777777" w:rsidR="005F19E6" w:rsidRPr="005B02BB" w:rsidRDefault="005F19E6" w:rsidP="0013117F">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19C97CD6" w14:textId="77777777" w:rsidR="005F19E6" w:rsidRPr="005B02BB" w:rsidRDefault="005F19E6" w:rsidP="0013117F">
            <w:pPr>
              <w:rPr>
                <w:rFonts w:ascii="GHEA Grapalat" w:hAnsi="GHEA Grapalat" w:cs="Sylfaen"/>
                <w:sz w:val="20"/>
                <w:szCs w:val="20"/>
              </w:rPr>
            </w:pPr>
          </w:p>
          <w:p w14:paraId="61C6D663"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241B7A18" w14:textId="77777777" w:rsidR="005F19E6" w:rsidRPr="005B02BB" w:rsidRDefault="005F19E6" w:rsidP="0013117F">
            <w:pPr>
              <w:rPr>
                <w:rFonts w:ascii="GHEA Grapalat" w:hAnsi="GHEA Grapalat" w:cs="Tahoma"/>
                <w:color w:val="000000"/>
                <w:sz w:val="20"/>
                <w:szCs w:val="20"/>
              </w:rPr>
            </w:pPr>
          </w:p>
          <w:p w14:paraId="4D27B44C" w14:textId="77777777" w:rsidR="005F19E6" w:rsidRPr="005B02BB" w:rsidRDefault="005F19E6" w:rsidP="0013117F">
            <w:pPr>
              <w:rPr>
                <w:rFonts w:ascii="GHEA Grapalat" w:hAnsi="GHEA Grapalat" w:cs="Sylfaen"/>
                <w:sz w:val="20"/>
                <w:szCs w:val="20"/>
              </w:rPr>
            </w:pPr>
          </w:p>
          <w:p w14:paraId="073CAFB0"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3E2CB1E1" w14:textId="77777777" w:rsidR="005F19E6" w:rsidRPr="005B02BB" w:rsidRDefault="005F19E6" w:rsidP="0013117F">
            <w:pPr>
              <w:rPr>
                <w:rFonts w:ascii="GHEA Grapalat" w:hAnsi="GHEA Grapalat" w:cs="Sylfaen"/>
                <w:sz w:val="20"/>
                <w:szCs w:val="20"/>
              </w:rPr>
            </w:pPr>
          </w:p>
          <w:p w14:paraId="53B0CE64"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40EAC15F"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Կ.Տ.</w:t>
            </w:r>
          </w:p>
          <w:p w14:paraId="09093AB3" w14:textId="77777777" w:rsidR="005F19E6" w:rsidRPr="005B02BB" w:rsidRDefault="005F19E6" w:rsidP="0013117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21D88B2" w14:textId="77777777" w:rsidR="005F19E6" w:rsidRPr="005B02BB" w:rsidRDefault="005F19E6" w:rsidP="0013117F">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0211D9D4" w14:textId="77777777" w:rsidR="005F19E6" w:rsidRPr="005B02BB" w:rsidRDefault="005F19E6" w:rsidP="0013117F">
            <w:pPr>
              <w:jc w:val="right"/>
              <w:rPr>
                <w:rFonts w:ascii="GHEA Grapalat" w:hAnsi="GHEA Grapalat" w:cs="Sylfaen"/>
                <w:sz w:val="20"/>
                <w:szCs w:val="20"/>
              </w:rPr>
            </w:pPr>
          </w:p>
          <w:p w14:paraId="01DE403C"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4652E357" w14:textId="77777777" w:rsidR="005F19E6" w:rsidRPr="005B02BB" w:rsidRDefault="005F19E6" w:rsidP="0013117F">
            <w:pPr>
              <w:jc w:val="right"/>
              <w:rPr>
                <w:rFonts w:ascii="GHEA Grapalat" w:hAnsi="GHEA Grapalat" w:cs="Tahoma"/>
                <w:color w:val="000000"/>
                <w:sz w:val="20"/>
                <w:szCs w:val="20"/>
              </w:rPr>
            </w:pPr>
          </w:p>
          <w:p w14:paraId="74E84B27" w14:textId="77777777" w:rsidR="005F19E6" w:rsidRPr="005B02BB" w:rsidRDefault="005F19E6" w:rsidP="0013117F">
            <w:pPr>
              <w:jc w:val="right"/>
              <w:rPr>
                <w:rFonts w:ascii="GHEA Grapalat" w:hAnsi="GHEA Grapalat" w:cs="Tahoma"/>
                <w:color w:val="000000"/>
                <w:sz w:val="20"/>
                <w:szCs w:val="20"/>
              </w:rPr>
            </w:pPr>
          </w:p>
          <w:p w14:paraId="0E980577"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79166817" w14:textId="77777777" w:rsidR="005F19E6" w:rsidRPr="005B02BB" w:rsidRDefault="005F19E6" w:rsidP="0013117F">
            <w:pPr>
              <w:jc w:val="right"/>
              <w:rPr>
                <w:rFonts w:ascii="GHEA Grapalat" w:hAnsi="GHEA Grapalat" w:cs="Sylfaen"/>
                <w:sz w:val="20"/>
                <w:szCs w:val="20"/>
              </w:rPr>
            </w:pPr>
          </w:p>
          <w:p w14:paraId="6BA42D98"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14760826" w14:textId="77777777" w:rsidR="005F19E6" w:rsidRPr="005B02BB" w:rsidRDefault="005F19E6" w:rsidP="0013117F">
            <w:pPr>
              <w:jc w:val="right"/>
              <w:rPr>
                <w:rFonts w:ascii="GHEA Grapalat" w:hAnsi="GHEA Grapalat" w:cs="Sylfaen"/>
                <w:sz w:val="20"/>
                <w:szCs w:val="20"/>
              </w:rPr>
            </w:pPr>
          </w:p>
        </w:tc>
      </w:tr>
      <w:tr w:rsidR="005F19E6" w:rsidRPr="005B02BB" w14:paraId="795290E3" w14:textId="77777777" w:rsidTr="0013117F">
        <w:trPr>
          <w:trHeight w:val="2058"/>
        </w:trPr>
        <w:tc>
          <w:tcPr>
            <w:tcW w:w="5616" w:type="dxa"/>
            <w:tcBorders>
              <w:top w:val="single" w:sz="4" w:space="0" w:color="auto"/>
              <w:left w:val="single" w:sz="4" w:space="0" w:color="auto"/>
              <w:right w:val="single" w:sz="4" w:space="0" w:color="auto"/>
            </w:tcBorders>
            <w:noWrap/>
            <w:vAlign w:val="bottom"/>
          </w:tcPr>
          <w:p w14:paraId="57FC98F7"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108525E8" w14:textId="77777777" w:rsidR="005F19E6" w:rsidRPr="005B02BB" w:rsidRDefault="005F19E6" w:rsidP="0013117F">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5F0BF784"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692372AB"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0FF303A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78E00F55" w14:textId="77777777" w:rsidR="005F19E6" w:rsidRPr="005B02BB" w:rsidRDefault="005F19E6" w:rsidP="0013117F">
            <w:pPr>
              <w:rPr>
                <w:rFonts w:ascii="GHEA Grapalat" w:hAnsi="GHEA Grapalat" w:cs="Tahoma"/>
                <w:color w:val="000000"/>
                <w:sz w:val="20"/>
                <w:szCs w:val="20"/>
              </w:rPr>
            </w:pPr>
          </w:p>
          <w:p w14:paraId="46B91EC6" w14:textId="77777777" w:rsidR="005F19E6" w:rsidRPr="005B02BB" w:rsidRDefault="005F19E6" w:rsidP="0013117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6DE652D"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5CDC419E" w14:textId="77777777" w:rsidR="005F19E6" w:rsidRPr="005B02BB" w:rsidRDefault="005F19E6" w:rsidP="0013117F">
            <w:pPr>
              <w:jc w:val="right"/>
              <w:rPr>
                <w:rFonts w:ascii="GHEA Grapalat" w:hAnsi="GHEA Grapalat" w:cs="Tahoma"/>
                <w:color w:val="000000"/>
                <w:sz w:val="20"/>
                <w:szCs w:val="20"/>
              </w:rPr>
            </w:pPr>
          </w:p>
          <w:p w14:paraId="08CE352D" w14:textId="77777777" w:rsidR="005F19E6" w:rsidRPr="005B02BB" w:rsidRDefault="005F19E6" w:rsidP="0013117F">
            <w:pPr>
              <w:jc w:val="right"/>
              <w:rPr>
                <w:rFonts w:ascii="GHEA Grapalat" w:hAnsi="GHEA Grapalat" w:cs="Tahoma"/>
                <w:color w:val="000000"/>
                <w:sz w:val="20"/>
                <w:szCs w:val="20"/>
              </w:rPr>
            </w:pPr>
          </w:p>
          <w:p w14:paraId="69DAAC9A"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051C8510" w14:textId="77777777" w:rsidR="005F19E6" w:rsidRPr="005B02BB" w:rsidRDefault="005F19E6" w:rsidP="0013117F">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3229669E" w14:textId="77777777" w:rsidR="005F19E6" w:rsidRPr="005B02BB" w:rsidRDefault="005F19E6" w:rsidP="0013117F">
            <w:pPr>
              <w:jc w:val="right"/>
              <w:rPr>
                <w:rFonts w:ascii="GHEA Grapalat" w:hAnsi="GHEA Grapalat" w:cs="Arial"/>
                <w:sz w:val="20"/>
                <w:szCs w:val="20"/>
                <w:lang w:val="hy-AM"/>
              </w:rPr>
            </w:pPr>
          </w:p>
        </w:tc>
      </w:tr>
      <w:tr w:rsidR="005F19E6" w:rsidRPr="005B02BB" w14:paraId="6E2C08C6"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6F8D5E5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lastRenderedPageBreak/>
              <w:t>24.բ.                                                       Կ.Տ.</w:t>
            </w:r>
          </w:p>
          <w:p w14:paraId="1D68C51D" w14:textId="77777777" w:rsidR="005F19E6" w:rsidRPr="005B02BB" w:rsidRDefault="005F19E6" w:rsidP="0013117F">
            <w:pPr>
              <w:rPr>
                <w:rFonts w:ascii="GHEA Grapalat" w:hAnsi="GHEA Grapalat" w:cs="Sylfaen"/>
                <w:sz w:val="20"/>
                <w:szCs w:val="20"/>
              </w:rPr>
            </w:pPr>
          </w:p>
          <w:p w14:paraId="575EA21B" w14:textId="77777777" w:rsidR="005F19E6" w:rsidRPr="005B02BB" w:rsidRDefault="005F19E6" w:rsidP="0013117F">
            <w:pPr>
              <w:rPr>
                <w:rFonts w:ascii="GHEA Grapalat" w:hAnsi="GHEA Grapalat" w:cs="Sylfaen"/>
                <w:sz w:val="20"/>
                <w:szCs w:val="20"/>
              </w:rPr>
            </w:pPr>
          </w:p>
          <w:p w14:paraId="647DC4F7"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47FA2BCB" w14:textId="77777777" w:rsidR="005F19E6" w:rsidRPr="005B02BB" w:rsidRDefault="005F19E6" w:rsidP="0013117F">
            <w:pPr>
              <w:rPr>
                <w:rFonts w:ascii="GHEA Grapalat" w:hAnsi="GHEA Grapalat" w:cs="Sylfaen"/>
                <w:sz w:val="20"/>
                <w:szCs w:val="20"/>
              </w:rPr>
            </w:pPr>
          </w:p>
          <w:p w14:paraId="636EF272"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3257E83D" w14:textId="77777777" w:rsidR="005F19E6" w:rsidRPr="005B02BB" w:rsidRDefault="005F19E6" w:rsidP="0013117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754A6B"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23.բ.                                                                 Կ.Տ.    </w:t>
            </w:r>
          </w:p>
          <w:p w14:paraId="3BB4D80B" w14:textId="77777777" w:rsidR="005F19E6" w:rsidRPr="005B02BB" w:rsidRDefault="005F19E6" w:rsidP="0013117F">
            <w:pPr>
              <w:rPr>
                <w:rFonts w:ascii="GHEA Grapalat" w:hAnsi="GHEA Grapalat" w:cs="Sylfaen"/>
                <w:sz w:val="20"/>
                <w:szCs w:val="20"/>
              </w:rPr>
            </w:pPr>
          </w:p>
          <w:p w14:paraId="23D0EA80"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20C0F570" w14:textId="77777777" w:rsidR="005F19E6" w:rsidRPr="005B02BB" w:rsidRDefault="005F19E6" w:rsidP="0013117F">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2594815C" w14:textId="77777777" w:rsidR="005F19E6" w:rsidRPr="005B02BB" w:rsidRDefault="005F19E6" w:rsidP="0013117F">
            <w:pPr>
              <w:rPr>
                <w:rFonts w:ascii="GHEA Grapalat" w:hAnsi="GHEA Grapalat" w:cs="Sylfaen"/>
                <w:color w:val="000000"/>
                <w:sz w:val="20"/>
                <w:szCs w:val="20"/>
              </w:rPr>
            </w:pPr>
          </w:p>
          <w:p w14:paraId="4D337EB0" w14:textId="77777777" w:rsidR="005F19E6" w:rsidRPr="005B02BB" w:rsidRDefault="005F19E6" w:rsidP="0013117F">
            <w:pPr>
              <w:rPr>
                <w:rFonts w:ascii="GHEA Grapalat" w:hAnsi="GHEA Grapalat" w:cs="Sylfaen"/>
                <w:sz w:val="20"/>
                <w:szCs w:val="20"/>
              </w:rPr>
            </w:pPr>
          </w:p>
          <w:p w14:paraId="4B8FFEBA" w14:textId="77777777" w:rsidR="005F19E6" w:rsidRPr="005B02BB" w:rsidRDefault="005F19E6" w:rsidP="0013117F">
            <w:pPr>
              <w:jc w:val="right"/>
              <w:rPr>
                <w:rFonts w:ascii="GHEA Grapalat" w:hAnsi="GHEA Grapalat" w:cs="Arial"/>
                <w:sz w:val="20"/>
                <w:szCs w:val="20"/>
              </w:rPr>
            </w:pPr>
          </w:p>
        </w:tc>
      </w:tr>
    </w:tbl>
    <w:p w14:paraId="2A5980A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94FB9"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6449DE"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72A56F"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B4180B8"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F3F42D"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EB3A50" w14:textId="77777777" w:rsidR="005F19E6" w:rsidRPr="005B02BB" w:rsidRDefault="005F19E6" w:rsidP="005F19E6">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3A28F258" w14:textId="77777777" w:rsidR="005F19E6" w:rsidRPr="005B02BB" w:rsidRDefault="005F19E6" w:rsidP="005F19E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19E6" w:rsidRPr="005B02BB" w14:paraId="38FE10B8" w14:textId="77777777" w:rsidTr="0013117F">
        <w:tc>
          <w:tcPr>
            <w:tcW w:w="720" w:type="dxa"/>
            <w:tcBorders>
              <w:top w:val="single" w:sz="4" w:space="0" w:color="auto"/>
              <w:left w:val="single" w:sz="4" w:space="0" w:color="auto"/>
              <w:bottom w:val="single" w:sz="4" w:space="0" w:color="auto"/>
              <w:right w:val="single" w:sz="4" w:space="0" w:color="auto"/>
            </w:tcBorders>
          </w:tcPr>
          <w:p w14:paraId="4FE5E75E"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1E9F357"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729238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Նշված դաշտի/</w:t>
            </w:r>
          </w:p>
          <w:p w14:paraId="1045B4F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3CFC70" w14:textId="77777777" w:rsidR="005F19E6" w:rsidRPr="005B02BB" w:rsidRDefault="005F19E6" w:rsidP="0013117F">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07AD4D2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E766DD3"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405FED27"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3B19BF2B"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65C7B1D4"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5F19E6" w:rsidRPr="005B02BB" w14:paraId="24E94CC7" w14:textId="77777777" w:rsidTr="0013117F">
        <w:tc>
          <w:tcPr>
            <w:tcW w:w="720" w:type="dxa"/>
            <w:tcBorders>
              <w:top w:val="single" w:sz="4" w:space="0" w:color="auto"/>
              <w:left w:val="single" w:sz="4" w:space="0" w:color="auto"/>
              <w:bottom w:val="single" w:sz="4" w:space="0" w:color="auto"/>
              <w:right w:val="single" w:sz="4" w:space="0" w:color="auto"/>
            </w:tcBorders>
          </w:tcPr>
          <w:p w14:paraId="05D4429B"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B0BED08"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9112A3"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F84E308"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806B8B9"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5</w:t>
            </w:r>
          </w:p>
        </w:tc>
      </w:tr>
      <w:tr w:rsidR="005F19E6" w:rsidRPr="005B02BB" w14:paraId="5E15097B" w14:textId="77777777" w:rsidTr="0013117F">
        <w:tc>
          <w:tcPr>
            <w:tcW w:w="720" w:type="dxa"/>
            <w:tcBorders>
              <w:top w:val="single" w:sz="4" w:space="0" w:color="auto"/>
              <w:left w:val="single" w:sz="4" w:space="0" w:color="auto"/>
              <w:bottom w:val="single" w:sz="4" w:space="0" w:color="auto"/>
              <w:right w:val="single" w:sz="4" w:space="0" w:color="auto"/>
            </w:tcBorders>
          </w:tcPr>
          <w:p w14:paraId="2533314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F6597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0D320E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A2A66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D748E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5F19E6" w:rsidRPr="005B02BB" w14:paraId="0EEE1397" w14:textId="77777777" w:rsidTr="0013117F">
        <w:tc>
          <w:tcPr>
            <w:tcW w:w="720" w:type="dxa"/>
            <w:tcBorders>
              <w:top w:val="single" w:sz="4" w:space="0" w:color="auto"/>
              <w:left w:val="single" w:sz="4" w:space="0" w:color="auto"/>
              <w:bottom w:val="single" w:sz="4" w:space="0" w:color="auto"/>
              <w:right w:val="single" w:sz="4" w:space="0" w:color="auto"/>
            </w:tcBorders>
          </w:tcPr>
          <w:p w14:paraId="681990AB" w14:textId="77777777" w:rsidR="005F19E6" w:rsidRPr="005B02BB" w:rsidRDefault="005F19E6" w:rsidP="0013117F">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CFE562"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D9FC4B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A210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E1079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5F19E6" w:rsidRPr="005B02BB" w14:paraId="30C7682E" w14:textId="77777777" w:rsidTr="0013117F">
        <w:tc>
          <w:tcPr>
            <w:tcW w:w="720" w:type="dxa"/>
            <w:tcBorders>
              <w:top w:val="single" w:sz="4" w:space="0" w:color="auto"/>
              <w:left w:val="single" w:sz="4" w:space="0" w:color="auto"/>
              <w:bottom w:val="single" w:sz="4" w:space="0" w:color="auto"/>
              <w:right w:val="single" w:sz="4" w:space="0" w:color="auto"/>
            </w:tcBorders>
          </w:tcPr>
          <w:p w14:paraId="5E723D94" w14:textId="77777777" w:rsidR="005F19E6" w:rsidRPr="005B02BB" w:rsidRDefault="005F19E6" w:rsidP="0013117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B139AB"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CFE4C5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3325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056F2F2B" w14:textId="77777777" w:rsidR="005F19E6" w:rsidRPr="005B02BB" w:rsidRDefault="005F19E6" w:rsidP="0013117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57125E4" w14:textId="77777777" w:rsidR="005F19E6" w:rsidRPr="005B02BB" w:rsidRDefault="005F19E6" w:rsidP="0013117F">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5F19E6" w:rsidRPr="005B02BB" w14:paraId="63042AEB" w14:textId="77777777" w:rsidTr="0013117F">
        <w:tc>
          <w:tcPr>
            <w:tcW w:w="720" w:type="dxa"/>
            <w:tcBorders>
              <w:top w:val="single" w:sz="4" w:space="0" w:color="auto"/>
              <w:left w:val="single" w:sz="4" w:space="0" w:color="auto"/>
              <w:bottom w:val="single" w:sz="4" w:space="0" w:color="auto"/>
              <w:right w:val="single" w:sz="4" w:space="0" w:color="auto"/>
            </w:tcBorders>
          </w:tcPr>
          <w:p w14:paraId="6CF48A12" w14:textId="77777777" w:rsidR="005F19E6" w:rsidRPr="005B02BB" w:rsidRDefault="005F19E6" w:rsidP="0013117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61BAD0" w14:textId="77777777" w:rsidR="005F19E6" w:rsidRPr="005B02BB" w:rsidRDefault="005F19E6" w:rsidP="0013117F">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48BB8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E9DD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C09B6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BBB143C" w14:textId="77777777" w:rsidR="005F19E6" w:rsidRPr="005B02BB" w:rsidRDefault="005F19E6" w:rsidP="0013117F">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01E64AD4" w14:textId="77777777" w:rsidTr="0013117F">
        <w:tc>
          <w:tcPr>
            <w:tcW w:w="720" w:type="dxa"/>
            <w:tcBorders>
              <w:top w:val="single" w:sz="4" w:space="0" w:color="auto"/>
              <w:left w:val="single" w:sz="4" w:space="0" w:color="auto"/>
              <w:bottom w:val="single" w:sz="4" w:space="0" w:color="auto"/>
              <w:right w:val="single" w:sz="4" w:space="0" w:color="auto"/>
            </w:tcBorders>
          </w:tcPr>
          <w:p w14:paraId="31EF738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2EF88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702072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D913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9BC8FD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2632A48D" w14:textId="77777777" w:rsidTr="0013117F">
        <w:tc>
          <w:tcPr>
            <w:tcW w:w="720" w:type="dxa"/>
            <w:tcBorders>
              <w:top w:val="single" w:sz="4" w:space="0" w:color="auto"/>
              <w:left w:val="single" w:sz="4" w:space="0" w:color="auto"/>
              <w:bottom w:val="single" w:sz="4" w:space="0" w:color="auto"/>
              <w:right w:val="single" w:sz="4" w:space="0" w:color="auto"/>
            </w:tcBorders>
          </w:tcPr>
          <w:p w14:paraId="7AD14AD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A30A07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68943A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F56DF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48909E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84CD27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6D479C05" w14:textId="77777777" w:rsidTr="0013117F">
        <w:tc>
          <w:tcPr>
            <w:tcW w:w="720" w:type="dxa"/>
            <w:tcBorders>
              <w:top w:val="single" w:sz="4" w:space="0" w:color="auto"/>
              <w:left w:val="single" w:sz="4" w:space="0" w:color="auto"/>
              <w:bottom w:val="single" w:sz="4" w:space="0" w:color="auto"/>
              <w:right w:val="single" w:sz="4" w:space="0" w:color="auto"/>
            </w:tcBorders>
          </w:tcPr>
          <w:p w14:paraId="7FDF8B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DE7D15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156C44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B5CC0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1615E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F63A89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5E75FB62" w14:textId="77777777" w:rsidTr="0013117F">
        <w:tc>
          <w:tcPr>
            <w:tcW w:w="720" w:type="dxa"/>
            <w:tcBorders>
              <w:top w:val="single" w:sz="4" w:space="0" w:color="auto"/>
              <w:left w:val="single" w:sz="4" w:space="0" w:color="auto"/>
              <w:bottom w:val="single" w:sz="4" w:space="0" w:color="auto"/>
              <w:right w:val="single" w:sz="4" w:space="0" w:color="auto"/>
            </w:tcBorders>
          </w:tcPr>
          <w:p w14:paraId="6F394C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3D63A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225BDB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EADA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18D16C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52B700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5F19E6" w:rsidRPr="005B02BB" w14:paraId="0B292550" w14:textId="77777777" w:rsidTr="0013117F">
        <w:tc>
          <w:tcPr>
            <w:tcW w:w="720" w:type="dxa"/>
            <w:tcBorders>
              <w:top w:val="single" w:sz="4" w:space="0" w:color="auto"/>
              <w:left w:val="single" w:sz="4" w:space="0" w:color="auto"/>
              <w:bottom w:val="single" w:sz="4" w:space="0" w:color="auto"/>
              <w:right w:val="single" w:sz="4" w:space="0" w:color="auto"/>
            </w:tcBorders>
          </w:tcPr>
          <w:p w14:paraId="6F39D0F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8118E7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920C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066FF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C02DD8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4F8783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1D8B8F10" w14:textId="77777777" w:rsidTr="0013117F">
        <w:tc>
          <w:tcPr>
            <w:tcW w:w="720" w:type="dxa"/>
            <w:tcBorders>
              <w:top w:val="single" w:sz="4" w:space="0" w:color="auto"/>
              <w:left w:val="single" w:sz="4" w:space="0" w:color="auto"/>
              <w:bottom w:val="single" w:sz="4" w:space="0" w:color="auto"/>
              <w:right w:val="single" w:sz="4" w:space="0" w:color="auto"/>
            </w:tcBorders>
          </w:tcPr>
          <w:p w14:paraId="4489122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98B375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CD5F8A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B079B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583ABFB7"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0D9C5F1"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5F19E6" w:rsidRPr="005B02BB" w14:paraId="23EC57EB" w14:textId="77777777" w:rsidTr="0013117F">
        <w:tc>
          <w:tcPr>
            <w:tcW w:w="720" w:type="dxa"/>
            <w:tcBorders>
              <w:top w:val="single" w:sz="4" w:space="0" w:color="auto"/>
              <w:left w:val="single" w:sz="4" w:space="0" w:color="auto"/>
              <w:bottom w:val="single" w:sz="4" w:space="0" w:color="auto"/>
              <w:right w:val="single" w:sz="4" w:space="0" w:color="auto"/>
            </w:tcBorders>
          </w:tcPr>
          <w:p w14:paraId="0DFC0A7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92B47A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C68E79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9C42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337EC4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36F67C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694608A" w14:textId="77777777" w:rsidTr="0013117F">
        <w:tc>
          <w:tcPr>
            <w:tcW w:w="720" w:type="dxa"/>
            <w:tcBorders>
              <w:top w:val="single" w:sz="4" w:space="0" w:color="auto"/>
              <w:left w:val="single" w:sz="4" w:space="0" w:color="auto"/>
              <w:bottom w:val="single" w:sz="4" w:space="0" w:color="auto"/>
              <w:right w:val="single" w:sz="4" w:space="0" w:color="auto"/>
            </w:tcBorders>
          </w:tcPr>
          <w:p w14:paraId="3CF58F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7E379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C27B9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FE9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885E3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33BFDAFA" w14:textId="77777777" w:rsidTr="0013117F">
        <w:tc>
          <w:tcPr>
            <w:tcW w:w="720" w:type="dxa"/>
            <w:tcBorders>
              <w:top w:val="single" w:sz="4" w:space="0" w:color="auto"/>
              <w:left w:val="single" w:sz="4" w:space="0" w:color="auto"/>
              <w:bottom w:val="single" w:sz="4" w:space="0" w:color="auto"/>
              <w:right w:val="single" w:sz="4" w:space="0" w:color="auto"/>
            </w:tcBorders>
          </w:tcPr>
          <w:p w14:paraId="35487D2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8F708A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14D32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F648A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704D15E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4D97A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C3F60C5" w14:textId="77777777" w:rsidTr="0013117F">
        <w:tc>
          <w:tcPr>
            <w:tcW w:w="720" w:type="dxa"/>
            <w:tcBorders>
              <w:top w:val="single" w:sz="4" w:space="0" w:color="auto"/>
              <w:left w:val="single" w:sz="4" w:space="0" w:color="auto"/>
              <w:bottom w:val="single" w:sz="4" w:space="0" w:color="auto"/>
              <w:right w:val="single" w:sz="4" w:space="0" w:color="auto"/>
            </w:tcBorders>
          </w:tcPr>
          <w:p w14:paraId="6240859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0517A0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0C30A4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6F08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FB1C9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7B38C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5F19E6" w:rsidRPr="00562E98" w14:paraId="459D484D" w14:textId="77777777" w:rsidTr="0013117F">
        <w:tc>
          <w:tcPr>
            <w:tcW w:w="720" w:type="dxa"/>
            <w:tcBorders>
              <w:top w:val="single" w:sz="4" w:space="0" w:color="auto"/>
              <w:left w:val="single" w:sz="4" w:space="0" w:color="auto"/>
              <w:bottom w:val="single" w:sz="4" w:space="0" w:color="auto"/>
              <w:right w:val="single" w:sz="4" w:space="0" w:color="auto"/>
            </w:tcBorders>
          </w:tcPr>
          <w:p w14:paraId="2670644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0C38AE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8B47F9C"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90464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4CE5245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DB075A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5F19E6" w:rsidRPr="005B02BB" w14:paraId="04D92A44" w14:textId="77777777" w:rsidTr="0013117F">
        <w:tc>
          <w:tcPr>
            <w:tcW w:w="720" w:type="dxa"/>
            <w:tcBorders>
              <w:top w:val="single" w:sz="4" w:space="0" w:color="auto"/>
              <w:left w:val="single" w:sz="4" w:space="0" w:color="auto"/>
              <w:bottom w:val="single" w:sz="4" w:space="0" w:color="auto"/>
              <w:right w:val="single" w:sz="4" w:space="0" w:color="auto"/>
            </w:tcBorders>
          </w:tcPr>
          <w:p w14:paraId="3DEB8F4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E3B64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D4EA2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27DFF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5C8D67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62E98" w14:paraId="7B999501" w14:textId="77777777" w:rsidTr="0013117F">
        <w:tc>
          <w:tcPr>
            <w:tcW w:w="720" w:type="dxa"/>
            <w:tcBorders>
              <w:top w:val="single" w:sz="4" w:space="0" w:color="auto"/>
              <w:left w:val="single" w:sz="4" w:space="0" w:color="auto"/>
              <w:bottom w:val="single" w:sz="4" w:space="0" w:color="auto"/>
              <w:right w:val="single" w:sz="4" w:space="0" w:color="auto"/>
            </w:tcBorders>
          </w:tcPr>
          <w:p w14:paraId="1A3736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338E7E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9267C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93D71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որակավորման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B0116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5F19E6" w:rsidRPr="005B02BB" w14:paraId="20B25230" w14:textId="77777777" w:rsidTr="0013117F">
        <w:tc>
          <w:tcPr>
            <w:tcW w:w="720" w:type="dxa"/>
            <w:tcBorders>
              <w:top w:val="single" w:sz="4" w:space="0" w:color="auto"/>
              <w:left w:val="single" w:sz="4" w:space="0" w:color="auto"/>
              <w:bottom w:val="single" w:sz="4" w:space="0" w:color="auto"/>
              <w:right w:val="single" w:sz="4" w:space="0" w:color="auto"/>
            </w:tcBorders>
          </w:tcPr>
          <w:p w14:paraId="4DF644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BB71C55"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AC6F2B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5B6B9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373C6B4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3EB9B5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5F19E6" w:rsidRPr="00562E98" w14:paraId="32D50538" w14:textId="77777777" w:rsidTr="0013117F">
        <w:tc>
          <w:tcPr>
            <w:tcW w:w="720" w:type="dxa"/>
            <w:tcBorders>
              <w:top w:val="single" w:sz="4" w:space="0" w:color="auto"/>
              <w:left w:val="single" w:sz="4" w:space="0" w:color="auto"/>
              <w:bottom w:val="single" w:sz="4" w:space="0" w:color="auto"/>
              <w:right w:val="single" w:sz="4" w:space="0" w:color="auto"/>
            </w:tcBorders>
          </w:tcPr>
          <w:p w14:paraId="7407B428" w14:textId="77777777" w:rsidR="005F19E6" w:rsidRPr="005B02BB" w:rsidDel="0010680B" w:rsidRDefault="005F19E6" w:rsidP="0013117F">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6974FA0"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5D698F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6645E"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04352592"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05EF071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DEFC7E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5F19E6" w:rsidRPr="005B02BB" w14:paraId="41C13E45" w14:textId="77777777" w:rsidTr="0013117F">
        <w:tc>
          <w:tcPr>
            <w:tcW w:w="720" w:type="dxa"/>
            <w:tcBorders>
              <w:top w:val="single" w:sz="4" w:space="0" w:color="auto"/>
              <w:left w:val="single" w:sz="4" w:space="0" w:color="auto"/>
              <w:bottom w:val="single" w:sz="4" w:space="0" w:color="auto"/>
              <w:right w:val="single" w:sz="4" w:space="0" w:color="auto"/>
            </w:tcBorders>
          </w:tcPr>
          <w:p w14:paraId="31360B7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161963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CC7D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ED956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2788981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3E40B25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06AA5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5F19E6" w:rsidRPr="00562E98" w14:paraId="7EAE5B70" w14:textId="77777777" w:rsidTr="0013117F">
        <w:tc>
          <w:tcPr>
            <w:tcW w:w="720" w:type="dxa"/>
            <w:tcBorders>
              <w:top w:val="single" w:sz="4" w:space="0" w:color="auto"/>
              <w:left w:val="single" w:sz="4" w:space="0" w:color="auto"/>
              <w:bottom w:val="single" w:sz="4" w:space="0" w:color="auto"/>
              <w:right w:val="single" w:sz="4" w:space="0" w:color="auto"/>
            </w:tcBorders>
          </w:tcPr>
          <w:p w14:paraId="2D7EAA2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F5309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FB11F9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6CBB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A92D53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E0BA596" w14:textId="77777777" w:rsidR="005F19E6" w:rsidRPr="005B02BB" w:rsidRDefault="005F19E6" w:rsidP="0013117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FDC1AD9"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79FEC8E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3E6D359B" w14:textId="77777777" w:rsidR="005F19E6" w:rsidRPr="005B02BB" w:rsidRDefault="005F19E6" w:rsidP="0013117F">
            <w:pPr>
              <w:jc w:val="center"/>
              <w:rPr>
                <w:rFonts w:ascii="GHEA Grapalat" w:hAnsi="GHEA Grapalat"/>
                <w:sz w:val="20"/>
                <w:szCs w:val="20"/>
                <w:lang w:val="hy-AM"/>
              </w:rPr>
            </w:pPr>
          </w:p>
        </w:tc>
      </w:tr>
      <w:tr w:rsidR="005F19E6" w:rsidRPr="00562E98" w14:paraId="5756DE99"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01F6D99E"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60734A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D7CA61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FDB2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7CB89DE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18E5AF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5D45BC5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5F19E6" w:rsidRPr="005B02BB" w14:paraId="07A967BC" w14:textId="77777777" w:rsidTr="0013117F">
        <w:tc>
          <w:tcPr>
            <w:tcW w:w="720" w:type="dxa"/>
            <w:tcBorders>
              <w:top w:val="single" w:sz="4" w:space="0" w:color="auto"/>
              <w:left w:val="single" w:sz="4" w:space="0" w:color="auto"/>
              <w:bottom w:val="single" w:sz="4" w:space="0" w:color="auto"/>
              <w:right w:val="single" w:sz="4" w:space="0" w:color="auto"/>
            </w:tcBorders>
          </w:tcPr>
          <w:p w14:paraId="3AA665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95A75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4422E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D29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4A62997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3A763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5F19E6" w:rsidRPr="005B02BB" w14:paraId="355F454E"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08FD3B44"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5D75A5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1B2D0F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0787A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4FEB9EB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D34507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7AFF7603"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5F19E6" w:rsidRPr="005B02BB" w14:paraId="5EA0AA04" w14:textId="77777777" w:rsidTr="0013117F">
        <w:tc>
          <w:tcPr>
            <w:tcW w:w="720" w:type="dxa"/>
            <w:tcBorders>
              <w:top w:val="single" w:sz="4" w:space="0" w:color="auto"/>
              <w:left w:val="single" w:sz="4" w:space="0" w:color="auto"/>
              <w:bottom w:val="single" w:sz="4" w:space="0" w:color="auto"/>
              <w:right w:val="single" w:sz="4" w:space="0" w:color="auto"/>
            </w:tcBorders>
          </w:tcPr>
          <w:p w14:paraId="22F290B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EA5712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BF1B38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2808F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8FE51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F9412C4" w14:textId="77777777" w:rsidR="005F19E6" w:rsidRPr="005B02BB" w:rsidRDefault="005F19E6" w:rsidP="0013117F">
            <w:pPr>
              <w:jc w:val="center"/>
              <w:rPr>
                <w:rFonts w:ascii="GHEA Grapalat" w:hAnsi="GHEA Grapalat"/>
                <w:sz w:val="20"/>
                <w:szCs w:val="20"/>
              </w:rPr>
            </w:pPr>
          </w:p>
        </w:tc>
      </w:tr>
      <w:tr w:rsidR="005F19E6" w:rsidRPr="005B02BB" w14:paraId="135CF612"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54A739DD" w14:textId="77777777" w:rsidR="005F19E6" w:rsidRPr="005B02BB" w:rsidRDefault="005F19E6" w:rsidP="0013117F">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63A8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031FF1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3FA6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E7B4F6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BA350BC" w14:textId="77777777" w:rsidR="005F19E6" w:rsidRPr="005B02BB" w:rsidRDefault="005F19E6" w:rsidP="0013117F">
            <w:pPr>
              <w:jc w:val="center"/>
              <w:rPr>
                <w:rFonts w:ascii="GHEA Grapalat" w:hAnsi="GHEA Grapalat"/>
                <w:sz w:val="20"/>
                <w:szCs w:val="20"/>
              </w:rPr>
            </w:pPr>
          </w:p>
        </w:tc>
      </w:tr>
      <w:tr w:rsidR="005F19E6" w:rsidRPr="005B02BB" w14:paraId="5F566780" w14:textId="77777777" w:rsidTr="0013117F">
        <w:tc>
          <w:tcPr>
            <w:tcW w:w="720" w:type="dxa"/>
            <w:tcBorders>
              <w:top w:val="single" w:sz="4" w:space="0" w:color="auto"/>
              <w:left w:val="single" w:sz="4" w:space="0" w:color="auto"/>
              <w:bottom w:val="single" w:sz="4" w:space="0" w:color="auto"/>
              <w:right w:val="single" w:sz="4" w:space="0" w:color="auto"/>
            </w:tcBorders>
          </w:tcPr>
          <w:p w14:paraId="7058C5BC"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8A6BC2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F8CEB9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36443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78E3B55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2B0AFD5" w14:textId="77777777" w:rsidR="005F19E6" w:rsidRPr="005B02BB" w:rsidRDefault="005F19E6" w:rsidP="0013117F">
            <w:pPr>
              <w:jc w:val="center"/>
              <w:rPr>
                <w:rFonts w:ascii="GHEA Grapalat" w:hAnsi="GHEA Grapalat"/>
                <w:sz w:val="20"/>
                <w:szCs w:val="20"/>
              </w:rPr>
            </w:pPr>
          </w:p>
        </w:tc>
      </w:tr>
      <w:tr w:rsidR="005F19E6" w:rsidRPr="005B02BB" w14:paraId="35BC7E50" w14:textId="77777777" w:rsidTr="0013117F">
        <w:tc>
          <w:tcPr>
            <w:tcW w:w="720" w:type="dxa"/>
            <w:tcBorders>
              <w:top w:val="single" w:sz="4" w:space="0" w:color="auto"/>
              <w:left w:val="single" w:sz="4" w:space="0" w:color="auto"/>
              <w:bottom w:val="single" w:sz="4" w:space="0" w:color="auto"/>
              <w:right w:val="single" w:sz="4" w:space="0" w:color="auto"/>
            </w:tcBorders>
          </w:tcPr>
          <w:p w14:paraId="10CD93A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A58A8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C09E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C7BB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68A211C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90453A" w14:textId="77777777" w:rsidR="005F19E6" w:rsidRPr="005B02BB" w:rsidRDefault="005F19E6" w:rsidP="0013117F">
            <w:pPr>
              <w:jc w:val="center"/>
              <w:rPr>
                <w:rFonts w:ascii="GHEA Grapalat" w:hAnsi="GHEA Grapalat"/>
                <w:sz w:val="20"/>
                <w:szCs w:val="20"/>
              </w:rPr>
            </w:pPr>
          </w:p>
        </w:tc>
      </w:tr>
      <w:tr w:rsidR="005F19E6" w:rsidRPr="005B02BB" w14:paraId="6E225E18" w14:textId="77777777" w:rsidTr="0013117F">
        <w:tc>
          <w:tcPr>
            <w:tcW w:w="720" w:type="dxa"/>
            <w:tcBorders>
              <w:top w:val="single" w:sz="4" w:space="0" w:color="auto"/>
              <w:left w:val="single" w:sz="4" w:space="0" w:color="auto"/>
              <w:bottom w:val="single" w:sz="4" w:space="0" w:color="auto"/>
              <w:right w:val="single" w:sz="4" w:space="0" w:color="auto"/>
            </w:tcBorders>
          </w:tcPr>
          <w:p w14:paraId="1B469E6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37990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2F58F1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E083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0B0F0B8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3A7EE1" w14:textId="77777777" w:rsidR="005F19E6" w:rsidRPr="005B02BB" w:rsidRDefault="005F19E6" w:rsidP="0013117F">
            <w:pPr>
              <w:jc w:val="center"/>
              <w:rPr>
                <w:rFonts w:ascii="GHEA Grapalat" w:hAnsi="GHEA Grapalat"/>
                <w:sz w:val="20"/>
                <w:szCs w:val="20"/>
              </w:rPr>
            </w:pPr>
          </w:p>
        </w:tc>
      </w:tr>
      <w:tr w:rsidR="005F19E6" w:rsidRPr="005B02BB" w14:paraId="44820FC3" w14:textId="77777777" w:rsidTr="0013117F">
        <w:tc>
          <w:tcPr>
            <w:tcW w:w="720" w:type="dxa"/>
            <w:tcBorders>
              <w:top w:val="single" w:sz="4" w:space="0" w:color="auto"/>
              <w:left w:val="single" w:sz="4" w:space="0" w:color="auto"/>
              <w:bottom w:val="single" w:sz="4" w:space="0" w:color="auto"/>
              <w:right w:val="single" w:sz="4" w:space="0" w:color="auto"/>
            </w:tcBorders>
          </w:tcPr>
          <w:p w14:paraId="3780AF3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CD90A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F32B30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09F58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41CC61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E7FA82" w14:textId="77777777" w:rsidR="005F19E6" w:rsidRPr="005B02BB" w:rsidRDefault="005F19E6" w:rsidP="0013117F">
            <w:pPr>
              <w:jc w:val="center"/>
              <w:rPr>
                <w:rFonts w:ascii="GHEA Grapalat" w:hAnsi="GHEA Grapalat"/>
                <w:sz w:val="20"/>
                <w:szCs w:val="20"/>
              </w:rPr>
            </w:pPr>
          </w:p>
        </w:tc>
      </w:tr>
    </w:tbl>
    <w:p w14:paraId="4CA39111" w14:textId="77777777" w:rsidR="005F19E6" w:rsidRPr="005B02BB" w:rsidRDefault="005F19E6" w:rsidP="005F19E6">
      <w:pPr>
        <w:pStyle w:val="BodyTextIndent"/>
        <w:jc w:val="right"/>
        <w:rPr>
          <w:rFonts w:ascii="GHEA Grapalat" w:hAnsi="GHEA Grapalat" w:cs="Sylfaen"/>
          <w:i w:val="0"/>
          <w:lang w:val="en-US"/>
        </w:rPr>
      </w:pPr>
    </w:p>
    <w:p w14:paraId="3A01223A" w14:textId="77777777" w:rsidR="005F19E6" w:rsidRPr="005B02BB" w:rsidRDefault="005F19E6" w:rsidP="005F19E6">
      <w:pPr>
        <w:pStyle w:val="BodyTextIndent"/>
        <w:jc w:val="right"/>
        <w:rPr>
          <w:rFonts w:ascii="GHEA Grapalat" w:hAnsi="GHEA Grapalat" w:cs="Sylfaen"/>
          <w:i w:val="0"/>
          <w:lang w:val="en-US"/>
        </w:rPr>
      </w:pPr>
    </w:p>
    <w:p w14:paraId="588AD7DF" w14:textId="77777777" w:rsidR="005F19E6" w:rsidRPr="005B02BB" w:rsidRDefault="005F19E6" w:rsidP="005F19E6">
      <w:pPr>
        <w:pStyle w:val="BodyTextIndent"/>
        <w:jc w:val="right"/>
        <w:rPr>
          <w:rFonts w:ascii="GHEA Grapalat" w:hAnsi="GHEA Grapalat" w:cs="Sylfaen"/>
          <w:i w:val="0"/>
          <w:lang w:val="en-US"/>
        </w:rPr>
      </w:pPr>
    </w:p>
    <w:p w14:paraId="618866D1" w14:textId="77777777" w:rsidR="005F19E6" w:rsidRPr="005B02BB" w:rsidRDefault="005F19E6" w:rsidP="005F19E6">
      <w:pPr>
        <w:pStyle w:val="BodyTextIndent"/>
        <w:jc w:val="right"/>
        <w:rPr>
          <w:rFonts w:ascii="GHEA Grapalat" w:hAnsi="GHEA Grapalat" w:cs="Sylfaen"/>
          <w:i w:val="0"/>
          <w:lang w:val="en-US"/>
        </w:rPr>
      </w:pPr>
    </w:p>
    <w:p w14:paraId="48DD53D7" w14:textId="77777777" w:rsidR="005F19E6" w:rsidRPr="005B02BB" w:rsidRDefault="005F19E6" w:rsidP="005F19E6">
      <w:pPr>
        <w:pStyle w:val="BodyTextIndent"/>
        <w:jc w:val="right"/>
        <w:rPr>
          <w:rFonts w:ascii="GHEA Grapalat" w:hAnsi="GHEA Grapalat" w:cs="Sylfaen"/>
          <w:i w:val="0"/>
          <w:lang w:val="en-US"/>
        </w:rPr>
      </w:pPr>
    </w:p>
    <w:p w14:paraId="6DE638DE" w14:textId="77777777" w:rsidR="005F19E6" w:rsidRPr="005B02BB" w:rsidRDefault="005F19E6" w:rsidP="005F19E6">
      <w:pPr>
        <w:rPr>
          <w:rFonts w:ascii="GHEA Grapalat" w:hAnsi="GHEA Grapalat"/>
        </w:rPr>
      </w:pPr>
    </w:p>
    <w:p w14:paraId="34208DB7" w14:textId="77777777" w:rsidR="005F19E6" w:rsidRPr="005B02BB" w:rsidRDefault="005F19E6" w:rsidP="005F19E6">
      <w:pPr>
        <w:pStyle w:val="BodyTextIndent3"/>
        <w:spacing w:line="240" w:lineRule="auto"/>
        <w:ind w:firstLine="0"/>
        <w:rPr>
          <w:rFonts w:ascii="GHEA Grapalat" w:hAnsi="GHEA Grapalat" w:cs="Arial"/>
          <w:b/>
          <w:lang w:val="hy-AM"/>
        </w:rPr>
      </w:pPr>
      <w:r w:rsidRPr="005B02BB">
        <w:rPr>
          <w:rFonts w:ascii="GHEA Grapalat" w:hAnsi="GHEA Grapalat"/>
          <w:b/>
          <w:lang w:val="hy-AM"/>
        </w:rPr>
        <w:br w:type="page"/>
      </w:r>
      <w:r w:rsidRPr="005B02BB">
        <w:rPr>
          <w:rFonts w:ascii="GHEA Grapalat" w:hAnsi="GHEA Grapalat"/>
          <w:b/>
          <w:lang w:val="hy-AM"/>
        </w:rPr>
        <w:lastRenderedPageBreak/>
        <w:t xml:space="preserve">                                                                                                                                              </w:t>
      </w:r>
      <w:r w:rsidRPr="005B02BB">
        <w:rPr>
          <w:rFonts w:ascii="GHEA Grapalat" w:hAnsi="GHEA Grapalat" w:cs="Sylfaen"/>
          <w:b/>
          <w:lang w:val="hy-AM"/>
        </w:rPr>
        <w:t>Հավելված</w:t>
      </w:r>
      <w:r w:rsidRPr="005B02BB">
        <w:rPr>
          <w:rFonts w:ascii="GHEA Grapalat" w:hAnsi="GHEA Grapalat" w:cs="Arial"/>
          <w:b/>
          <w:lang w:val="hy-AM"/>
        </w:rPr>
        <w:t xml:space="preserve"> 5</w:t>
      </w:r>
    </w:p>
    <w:p w14:paraId="75BEAF02" w14:textId="30DED065"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F4CD344"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917BCCB" w14:textId="77777777" w:rsidR="005F19E6" w:rsidRPr="005B02BB" w:rsidRDefault="005F19E6" w:rsidP="005F19E6">
      <w:pPr>
        <w:pStyle w:val="BodyTextIndent3"/>
        <w:spacing w:line="240" w:lineRule="auto"/>
        <w:jc w:val="right"/>
        <w:rPr>
          <w:rFonts w:ascii="GHEA Grapalat" w:hAnsi="GHEA Grapalat" w:cs="Sylfaen"/>
          <w:b/>
          <w:lang w:val="hy-AM"/>
        </w:rPr>
      </w:pPr>
    </w:p>
    <w:p w14:paraId="0EB27258" w14:textId="77777777" w:rsidR="005F19E6" w:rsidRPr="005B02BB" w:rsidRDefault="005F19E6" w:rsidP="005F19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6ED94F17"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21BC1D3E" w14:textId="77777777" w:rsidR="005F19E6" w:rsidRPr="005B02BB" w:rsidRDefault="005F19E6" w:rsidP="005F19E6">
      <w:pPr>
        <w:pStyle w:val="NormalWeb"/>
        <w:shd w:val="clear" w:color="auto" w:fill="FFFFFF"/>
        <w:spacing w:before="0" w:beforeAutospacing="0" w:after="0" w:afterAutospacing="0"/>
        <w:ind w:firstLine="375"/>
        <w:rPr>
          <w:rStyle w:val="Strong"/>
          <w:lang w:val="hy-AM"/>
        </w:rPr>
      </w:pPr>
    </w:p>
    <w:p w14:paraId="48BA9EFA"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A71B34A" w14:textId="77777777" w:rsidR="005F19E6" w:rsidRPr="005B02BB" w:rsidRDefault="005F19E6" w:rsidP="005F19E6">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36F7E8E3"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և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պրիցինպալ) 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5FAE1F7C"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կնքվելիք N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պայմանագրից բխող պրինցիպալի </w:t>
      </w:r>
    </w:p>
    <w:p w14:paraId="35FABBC7"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կնքվելիք պայմանագրի համարը</w:t>
      </w:r>
    </w:p>
    <w:p w14:paraId="6F029210"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50AA68AC" w14:textId="77777777" w:rsidR="005F19E6" w:rsidRPr="005B02BB" w:rsidRDefault="005F19E6" w:rsidP="005F19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347E67E0" w14:textId="77777777" w:rsidR="005F19E6" w:rsidRPr="005B02BB" w:rsidRDefault="005F19E6" w:rsidP="005F19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7063CA99"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F6041B3" w14:textId="77777777" w:rsidR="005F19E6" w:rsidRPr="005B02BB" w:rsidRDefault="005F19E6" w:rsidP="005F19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6AC53C14"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հաշվեհամարին փոխանցման միջոցով:</w:t>
      </w:r>
    </w:p>
    <w:p w14:paraId="2B9EB31E" w14:textId="77777777" w:rsidR="005F19E6" w:rsidRPr="005B02BB" w:rsidRDefault="005F19E6" w:rsidP="005F19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024A5673"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78E3375E"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FCFF6D4"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83D0027" w14:textId="77777777" w:rsidR="005F19E6" w:rsidRPr="005B02BB" w:rsidRDefault="005F19E6" w:rsidP="005F19E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473BA98A"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56E3F703" w14:textId="77777777" w:rsidR="005F19E6" w:rsidRPr="005B02BB" w:rsidRDefault="005F19E6" w:rsidP="005F19E6">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02880CCE" w14:textId="77777777" w:rsidR="005F19E6" w:rsidRPr="005B02BB" w:rsidRDefault="00FB0070" w:rsidP="005F19E6">
      <w:pPr>
        <w:pStyle w:val="ListParagraph"/>
        <w:tabs>
          <w:tab w:val="left" w:pos="0"/>
        </w:tabs>
        <w:ind w:left="0"/>
        <w:mirrorIndents/>
        <w:jc w:val="both"/>
        <w:rPr>
          <w:rFonts w:ascii="GHEA Grapalat" w:hAnsi="GHEA Grapalat"/>
          <w:color w:val="000000"/>
          <w:sz w:val="20"/>
          <w:szCs w:val="20"/>
          <w:lang w:val="hy-AM"/>
        </w:rPr>
      </w:pPr>
      <w:hyperlink r:id="rId14" w:history="1">
        <w:r w:rsidR="005F19E6" w:rsidRPr="00862D6D">
          <w:rPr>
            <w:b/>
            <w:color w:val="000000"/>
            <w:sz w:val="22"/>
            <w:szCs w:val="20"/>
          </w:rPr>
          <w:t>narine</w:t>
        </w:r>
        <w:r w:rsidR="005F19E6" w:rsidRPr="00862D6D">
          <w:rPr>
            <w:b/>
            <w:color w:val="000000"/>
            <w:sz w:val="22"/>
            <w:szCs w:val="20"/>
            <w:lang w:val="hy-AM"/>
          </w:rPr>
          <w:t>.abrahamyan@yerevan.am</w:t>
        </w:r>
      </w:hyperlink>
      <w:r w:rsidR="005F19E6" w:rsidRPr="00D56FD5">
        <w:rPr>
          <w:b/>
          <w:color w:val="000000"/>
          <w:sz w:val="22"/>
          <w:szCs w:val="20"/>
          <w:lang w:val="hy-AM"/>
        </w:rPr>
        <w:t xml:space="preserve"> </w:t>
      </w:r>
      <w:r w:rsidR="005F19E6" w:rsidRPr="005B02BB">
        <w:rPr>
          <w:rFonts w:ascii="GHEA Grapalat" w:hAnsi="GHEA Grapalat"/>
          <w:color w:val="000000"/>
          <w:sz w:val="20"/>
          <w:szCs w:val="20"/>
          <w:lang w:val="hy-AM"/>
        </w:rPr>
        <w:t xml:space="preserve">էլեկտրոնային փոստի հասցեին։     </w:t>
      </w:r>
    </w:p>
    <w:p w14:paraId="385FDEBA"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0F05FA3"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կատարված</w:t>
      </w:r>
    </w:p>
    <w:p w14:paraId="3091C76F"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639CB148" w14:textId="77777777" w:rsidR="005F19E6" w:rsidRPr="005B02BB" w:rsidRDefault="005F19E6" w:rsidP="005F19E6">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0D4A0DB2"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հասցեով գործող տեղեկագրում հրապարակած ծանուցումը:</w:t>
      </w:r>
    </w:p>
    <w:p w14:paraId="6CFC26C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0687437"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 Երաշխիք տվող անձը մերժում է բենեֆիցիարի պահանջը, եթե`</w:t>
      </w:r>
    </w:p>
    <w:p w14:paraId="623F263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BAADE35" w14:textId="77777777" w:rsidR="005F19E6" w:rsidRPr="005B02BB" w:rsidRDefault="005F19E6" w:rsidP="005F19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551B6E3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8613C4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55358DF"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985495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5C5346"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05F359C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3C80DB8"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CC3314D" w14:textId="77777777" w:rsidR="005F19E6" w:rsidRPr="005B02BB" w:rsidRDefault="005F19E6" w:rsidP="005F19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7470834" w14:textId="77777777" w:rsidR="005F19E6" w:rsidRPr="005B02BB" w:rsidRDefault="005F19E6" w:rsidP="005F19E6">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3B127354" w14:textId="77777777" w:rsidR="005F19E6" w:rsidRPr="005B02BB" w:rsidRDefault="005F19E6" w:rsidP="005F19E6">
      <w:pPr>
        <w:pStyle w:val="BodyTextIndent3"/>
        <w:spacing w:line="240" w:lineRule="auto"/>
        <w:jc w:val="center"/>
        <w:rPr>
          <w:rFonts w:ascii="GHEA Grapalat" w:hAnsi="GHEA Grapalat" w:cs="Arial"/>
          <w:b/>
          <w:lang w:val="hy-AM"/>
        </w:rPr>
      </w:pPr>
    </w:p>
    <w:p w14:paraId="4DDF3F72" w14:textId="77777777" w:rsidR="005F19E6" w:rsidRPr="005B02BB" w:rsidRDefault="005F19E6" w:rsidP="005F19E6">
      <w:pPr>
        <w:pStyle w:val="FootnoteText"/>
        <w:ind w:firstLine="142"/>
        <w:rPr>
          <w:rFonts w:ascii="GHEA Grapalat" w:hAnsi="GHEA Grapalat"/>
          <w:i/>
          <w:sz w:val="16"/>
          <w:szCs w:val="16"/>
          <w:lang w:val="hy-AM"/>
        </w:rPr>
      </w:pPr>
    </w:p>
    <w:p w14:paraId="0891E1C4" w14:textId="77777777" w:rsidR="005F19E6" w:rsidRPr="005B02BB" w:rsidRDefault="005F19E6" w:rsidP="005F19E6">
      <w:pPr>
        <w:pStyle w:val="FootnoteText"/>
        <w:ind w:firstLine="142"/>
        <w:rPr>
          <w:rFonts w:ascii="GHEA Grapalat" w:hAnsi="GHEA Grapalat"/>
          <w:i/>
          <w:sz w:val="16"/>
          <w:szCs w:val="16"/>
          <w:lang w:val="hy-AM"/>
        </w:rPr>
      </w:pPr>
    </w:p>
    <w:p w14:paraId="5F8EDE83" w14:textId="77777777" w:rsidR="005F19E6" w:rsidRPr="005B02BB" w:rsidRDefault="005F19E6" w:rsidP="005F19E6">
      <w:pPr>
        <w:pStyle w:val="FootnoteText"/>
        <w:ind w:firstLine="142"/>
        <w:rPr>
          <w:rFonts w:ascii="GHEA Grapalat" w:hAnsi="GHEA Grapalat"/>
          <w:i/>
          <w:sz w:val="16"/>
          <w:szCs w:val="16"/>
          <w:lang w:val="hy-AM"/>
        </w:rPr>
      </w:pPr>
    </w:p>
    <w:p w14:paraId="06FB3E48" w14:textId="77777777" w:rsidR="005F19E6" w:rsidRPr="005B02BB" w:rsidRDefault="005F19E6" w:rsidP="005F19E6">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6F90F8D7" w14:textId="77777777" w:rsidR="005F19E6" w:rsidRPr="005B02BB" w:rsidRDefault="005F19E6" w:rsidP="005F19E6">
      <w:pPr>
        <w:jc w:val="right"/>
        <w:rPr>
          <w:rFonts w:ascii="GHEA Grapalat" w:hAnsi="GHEA Grapalat" w:cs="GHEA Grapalat"/>
          <w:i/>
          <w:sz w:val="18"/>
          <w:szCs w:val="18"/>
          <w:lang w:val="hy-AM"/>
        </w:rPr>
      </w:pPr>
      <w:r w:rsidRPr="005B02BB">
        <w:rPr>
          <w:rFonts w:ascii="GHEA Grapalat" w:hAnsi="GHEA Grapalat"/>
          <w:b/>
          <w:lang w:val="hy-AM"/>
        </w:rPr>
        <w:br w:type="page"/>
      </w:r>
    </w:p>
    <w:p w14:paraId="27A74226" w14:textId="77777777" w:rsidR="005F19E6" w:rsidRPr="005B02BB" w:rsidRDefault="005F19E6" w:rsidP="005F19E6">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5.1</w:t>
      </w:r>
    </w:p>
    <w:p w14:paraId="3151B524" w14:textId="282426E0"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69EECF6"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582229B"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0C7647DD" w14:textId="77777777" w:rsidR="005F19E6" w:rsidRPr="005B02BB" w:rsidRDefault="005F19E6" w:rsidP="005F19E6">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Pr="005B02BB">
        <w:rPr>
          <w:rFonts w:ascii="GHEA Grapalat" w:hAnsi="GHEA Grapalat" w:cs="GHEA Grapalat"/>
          <w:b/>
          <w:sz w:val="18"/>
          <w:szCs w:val="18"/>
          <w:lang w:val="hy-AM"/>
        </w:rPr>
        <w:t xml:space="preserve">         (պայմանագրի ապահովում)</w:t>
      </w:r>
    </w:p>
    <w:p w14:paraId="30AF9B90" w14:textId="77777777" w:rsidR="005F19E6" w:rsidRPr="005B02BB" w:rsidRDefault="005F19E6" w:rsidP="005F19E6">
      <w:pPr>
        <w:rPr>
          <w:rFonts w:ascii="GHEA Grapalat" w:hAnsi="GHEA Grapalat" w:cs="GHEA Grapalat"/>
          <w:b/>
          <w:sz w:val="20"/>
          <w:szCs w:val="20"/>
          <w:lang w:val="hy-AM"/>
        </w:rPr>
      </w:pPr>
    </w:p>
    <w:p w14:paraId="5BEFB894" w14:textId="77777777" w:rsidR="005F19E6" w:rsidRPr="005B02BB" w:rsidRDefault="005F19E6" w:rsidP="005F19E6">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lang w:val="hy-AM"/>
        </w:rPr>
        <w:t xml:space="preserve"> 20   թ.</w:t>
      </w:r>
    </w:p>
    <w:p w14:paraId="1688FABB" w14:textId="77777777" w:rsidR="005F19E6" w:rsidRPr="005B02BB" w:rsidRDefault="005F19E6" w:rsidP="005F19E6">
      <w:pPr>
        <w:rPr>
          <w:rFonts w:ascii="GHEA Grapalat" w:hAnsi="GHEA Grapalat" w:cs="GHEA Grapalat"/>
          <w:sz w:val="20"/>
          <w:szCs w:val="20"/>
          <w:lang w:val="hy-AM"/>
        </w:rPr>
      </w:pPr>
    </w:p>
    <w:p w14:paraId="2007A02B" w14:textId="77777777" w:rsidR="005F19E6" w:rsidRPr="005B02BB" w:rsidRDefault="005F19E6" w:rsidP="005F19E6">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F9848FE" w14:textId="77777777" w:rsidR="005F19E6" w:rsidRPr="005B02BB" w:rsidRDefault="005F19E6" w:rsidP="005F19E6">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0351B07" w14:textId="77777777" w:rsidR="005F19E6" w:rsidRPr="005B02BB" w:rsidRDefault="005F19E6" w:rsidP="005F19E6">
      <w:pPr>
        <w:ind w:firstLine="708"/>
        <w:jc w:val="both"/>
        <w:rPr>
          <w:rFonts w:ascii="GHEA Grapalat" w:hAnsi="GHEA Grapalat" w:cs="GHEA Grapalat"/>
          <w:sz w:val="20"/>
          <w:szCs w:val="20"/>
          <w:lang w:val="hy-AM"/>
        </w:rPr>
      </w:pPr>
    </w:p>
    <w:p w14:paraId="405AC4D1" w14:textId="77777777" w:rsidR="005F19E6" w:rsidRPr="005B02BB" w:rsidRDefault="005F19E6" w:rsidP="005F19E6">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 Համաձայնության առարկան</w:t>
      </w:r>
    </w:p>
    <w:p w14:paraId="753D67B4" w14:textId="77777777" w:rsidR="005F19E6" w:rsidRPr="005B02BB" w:rsidRDefault="005F19E6" w:rsidP="005F19E6">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4FC0662A" w14:textId="6BDF54B0" w:rsidR="005F19E6" w:rsidRDefault="005F19E6" w:rsidP="005F19E6">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231C4A2D" w14:textId="77777777" w:rsidR="005F19E6" w:rsidRPr="005B02BB" w:rsidRDefault="005F19E6" w:rsidP="005F19E6">
      <w:pPr>
        <w:ind w:left="426"/>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F566FED" w14:textId="77777777" w:rsidR="005F19E6" w:rsidRPr="005B02BB" w:rsidRDefault="005F19E6" w:rsidP="005F19E6">
      <w:pPr>
        <w:ind w:firstLine="426"/>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1.3 Ընկերությունը</w:t>
      </w:r>
      <w:r w:rsidRPr="005B02BB">
        <w:rPr>
          <w:rFonts w:ascii="GHEA Grapalat" w:hAnsi="GHEA Grapalat" w:cs="GHEA Grapalat"/>
          <w:color w:val="000000"/>
          <w:sz w:val="20"/>
          <w:szCs w:val="20"/>
          <w:lang w:val="hy-AM"/>
        </w:rPr>
        <w:t xml:space="preserve"> սույն </w:t>
      </w:r>
      <w:r w:rsidRPr="005B02BB">
        <w:rPr>
          <w:rFonts w:ascii="GHEA Grapalat" w:hAnsi="GHEA Grapalat" w:cs="GHEA Grapalat"/>
          <w:color w:val="000000"/>
          <w:sz w:val="20"/>
          <w:szCs w:val="20"/>
          <w:lang w:val="pt-BR"/>
        </w:rPr>
        <w:t>տուժանքի համաձայնագ</w:t>
      </w:r>
      <w:r w:rsidRPr="005B02BB">
        <w:rPr>
          <w:rFonts w:ascii="GHEA Grapalat" w:hAnsi="GHEA Grapalat" w:cs="GHEA Grapalat"/>
          <w:color w:val="000000"/>
          <w:sz w:val="20"/>
          <w:szCs w:val="20"/>
          <w:lang w:val="hy-AM"/>
        </w:rPr>
        <w:t>ր</w:t>
      </w:r>
      <w:r w:rsidRPr="005B02BB">
        <w:rPr>
          <w:rFonts w:ascii="GHEA Grapalat" w:hAnsi="GHEA Grapalat" w:cs="GHEA Grapalat"/>
          <w:color w:val="000000"/>
          <w:sz w:val="20"/>
          <w:szCs w:val="20"/>
          <w:lang w:val="pt-BR"/>
        </w:rPr>
        <w:t>ի</w:t>
      </w:r>
      <w:r w:rsidRPr="005B02B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21086D5"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F11418A"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640C32C2" w14:textId="77777777" w:rsidR="005F19E6" w:rsidRPr="005B02BB" w:rsidRDefault="005F19E6" w:rsidP="005F19E6">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3043556"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37EFD8F" w14:textId="77777777" w:rsidR="005F19E6" w:rsidRPr="005B02BB" w:rsidRDefault="005F19E6" w:rsidP="005F19E6">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09D21E36" w14:textId="77777777" w:rsidR="005F19E6" w:rsidRPr="005B02BB" w:rsidRDefault="005F19E6" w:rsidP="005F19E6">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DDA720"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E616897"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39F64D43" w14:textId="77777777" w:rsidR="005F19E6" w:rsidRPr="005B02BB" w:rsidRDefault="005F19E6" w:rsidP="005F19E6">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8FEC61A" w14:textId="77777777" w:rsidR="005F19E6" w:rsidRPr="005B02BB" w:rsidRDefault="005F19E6" w:rsidP="005F19E6">
      <w:pPr>
        <w:jc w:val="both"/>
        <w:rPr>
          <w:rFonts w:ascii="GHEA Grapalat" w:hAnsi="GHEA Grapalat" w:cs="GHEA Grapalat"/>
          <w:sz w:val="20"/>
          <w:szCs w:val="20"/>
          <w:lang w:val="hy-AM"/>
        </w:rPr>
      </w:pPr>
    </w:p>
    <w:p w14:paraId="2102A738" w14:textId="77777777" w:rsidR="005F19E6" w:rsidRPr="005B02BB" w:rsidRDefault="005F19E6" w:rsidP="005F19E6">
      <w:pPr>
        <w:ind w:left="360"/>
        <w:jc w:val="center"/>
        <w:rPr>
          <w:rFonts w:ascii="GHEA Grapalat" w:hAnsi="GHEA Grapalat" w:cs="GHEA Grapalat"/>
          <w:b/>
          <w:bCs/>
          <w:sz w:val="20"/>
          <w:szCs w:val="20"/>
          <w:lang w:val="hy-AM"/>
        </w:rPr>
      </w:pPr>
      <w:r w:rsidRPr="005B02BB">
        <w:rPr>
          <w:rFonts w:ascii="GHEA Grapalat" w:hAnsi="GHEA Grapalat" w:cs="GHEA Grapalat"/>
          <w:b/>
          <w:bCs/>
          <w:sz w:val="20"/>
          <w:szCs w:val="20"/>
          <w:lang w:val="hy-AM"/>
        </w:rPr>
        <w:t>2. Այլ պայմաններ</w:t>
      </w:r>
    </w:p>
    <w:p w14:paraId="7DD5C5A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02BB">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0D0CFF0D"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A1459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3F80168" w14:textId="77777777" w:rsidR="005F19E6" w:rsidRPr="005B02BB" w:rsidDel="00A13215"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C5AD22A" w14:textId="77777777" w:rsidR="005F19E6" w:rsidRPr="005B02BB" w:rsidRDefault="005F19E6" w:rsidP="005F19E6">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3D77DD" w14:textId="77777777" w:rsidR="005F19E6" w:rsidRPr="005B02BB" w:rsidRDefault="005F19E6" w:rsidP="005F19E6">
      <w:pPr>
        <w:ind w:firstLine="567"/>
        <w:jc w:val="both"/>
        <w:rPr>
          <w:rFonts w:ascii="GHEA Grapalat" w:hAnsi="GHEA Grapalat" w:cs="GHEA Grapalat"/>
          <w:sz w:val="20"/>
          <w:szCs w:val="20"/>
          <w:lang w:val="hy-AM"/>
        </w:rPr>
      </w:pPr>
    </w:p>
    <w:p w14:paraId="782C349F" w14:textId="77777777" w:rsidR="005F19E6" w:rsidRPr="005B02BB" w:rsidRDefault="005F19E6" w:rsidP="005F19E6">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52EBA1B6" w14:textId="77777777" w:rsidR="005F19E6" w:rsidRPr="005B02BB" w:rsidRDefault="005F19E6" w:rsidP="005F19E6">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34A796F7"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անվանումը</w:t>
      </w:r>
    </w:p>
    <w:p w14:paraId="1C573F06"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vertAlign w:val="superscript"/>
          <w:lang w:val="hy-AM"/>
        </w:rPr>
        <w:t xml:space="preserve"> </w:t>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A1992FC"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հասցեն</w:t>
      </w:r>
    </w:p>
    <w:p w14:paraId="2228A42B"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0C2EB834"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ընկերությանը սպասարկող բանկի անվանումը</w:t>
      </w:r>
    </w:p>
    <w:p w14:paraId="775D474D"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0855FD0"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բանկային հաշվեհամարը</w:t>
      </w:r>
    </w:p>
    <w:p w14:paraId="27B99EBB"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170B428E"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հարկ վճարողի հաշվառման համարը</w:t>
      </w:r>
    </w:p>
    <w:p w14:paraId="2604F42A" w14:textId="77777777" w:rsidR="005F19E6" w:rsidRPr="005B02BB" w:rsidRDefault="005F19E6" w:rsidP="005F19E6">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2717BA0A" w14:textId="77777777" w:rsidR="005F19E6" w:rsidRPr="005B02BB" w:rsidRDefault="005F19E6" w:rsidP="005F19E6">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տնօրենի անունը, ազգանունը և ստորագրությունը</w:t>
      </w:r>
    </w:p>
    <w:p w14:paraId="5448CFBF"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Կ.Տ</w:t>
      </w:r>
    </w:p>
    <w:p w14:paraId="0856C27C" w14:textId="77777777" w:rsidR="005F19E6" w:rsidRPr="005B02BB" w:rsidRDefault="005F19E6" w:rsidP="005F19E6">
      <w:pPr>
        <w:jc w:val="both"/>
        <w:rPr>
          <w:rFonts w:ascii="GHEA Grapalat" w:hAnsi="GHEA Grapalat"/>
          <w:sz w:val="20"/>
          <w:szCs w:val="20"/>
          <w:lang w:val="hy-AM"/>
        </w:rPr>
      </w:pPr>
    </w:p>
    <w:p w14:paraId="036FB856" w14:textId="77777777" w:rsidR="005F19E6" w:rsidRPr="005B02BB" w:rsidRDefault="005F19E6" w:rsidP="005F19E6">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6FFF71F0" w14:textId="77777777" w:rsidR="005F19E6" w:rsidRPr="005B02BB" w:rsidRDefault="005F19E6" w:rsidP="005F19E6">
      <w:pPr>
        <w:jc w:val="center"/>
        <w:rPr>
          <w:rFonts w:ascii="GHEA Grapalat" w:hAnsi="GHEA Grapalat" w:cs="GHEA Grapalat"/>
          <w:sz w:val="20"/>
          <w:szCs w:val="20"/>
          <w:lang w:val="hy-AM"/>
        </w:rPr>
      </w:pPr>
    </w:p>
    <w:p w14:paraId="35C2F4F5"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B02BB">
        <w:rPr>
          <w:rFonts w:ascii="GHEA Grapalat" w:hAnsi="GHEA Grapalat" w:cs="Sylfaen"/>
          <w:i/>
          <w:sz w:val="20"/>
          <w:szCs w:val="20"/>
          <w:lang w:val="hy-AM"/>
        </w:rPr>
        <w:t xml:space="preserve">* </w:t>
      </w:r>
      <w:r w:rsidRPr="005B02BB">
        <w:rPr>
          <w:rFonts w:ascii="GHEA Grapalat" w:hAnsi="GHEA Grapalat"/>
          <w:i/>
          <w:sz w:val="20"/>
          <w:szCs w:val="20"/>
          <w:lang w:val="hy-AM"/>
        </w:rPr>
        <w:t>լրացվում է հանձնաժողովի քարտուղարի կողմից` մինչև հրավերը տեղեկագրում հրապարակելը:</w:t>
      </w:r>
    </w:p>
    <w:p w14:paraId="133C1CB8"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4267DCA"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B451AC" w14:textId="77777777" w:rsidR="005F19E6" w:rsidRPr="005B02BB" w:rsidRDefault="005F19E6" w:rsidP="005F19E6">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19E6" w:rsidRPr="005B02BB" w14:paraId="1517591A"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E2287" w14:textId="77777777" w:rsidR="005F19E6" w:rsidRPr="005B02BB" w:rsidRDefault="005F19E6" w:rsidP="0013117F">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7E6F7639" w14:textId="77777777" w:rsidR="005F19E6" w:rsidRPr="005B02BB" w:rsidRDefault="005F19E6" w:rsidP="0013117F">
            <w:pPr>
              <w:jc w:val="center"/>
              <w:rPr>
                <w:rFonts w:ascii="GHEA Grapalat" w:hAnsi="GHEA Grapalat" w:cs="Arial"/>
                <w:bCs/>
                <w:i/>
                <w:sz w:val="20"/>
                <w:szCs w:val="20"/>
              </w:rPr>
            </w:pPr>
          </w:p>
        </w:tc>
      </w:tr>
      <w:tr w:rsidR="005F19E6" w:rsidRPr="005B02BB" w14:paraId="1C77A9E3"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1FF9B"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F19E6" w:rsidRPr="005B02BB" w14:paraId="36B53110" w14:textId="77777777" w:rsidTr="001311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D355E"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F19E6" w:rsidRPr="005B02BB" w14:paraId="7B4C3668" w14:textId="77777777" w:rsidTr="001311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80B73"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F19E6" w:rsidRPr="005B02BB" w14:paraId="0DB7EFB2"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028BF"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F19E6" w:rsidRPr="005B02BB" w14:paraId="341E8B00"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33E01"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F19E6" w:rsidRPr="005B02BB" w14:paraId="0146C8B5"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7424A"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F19E6" w:rsidRPr="005B02BB" w14:paraId="5DF4A2C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8E8799"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5F19E6" w:rsidRPr="005B02BB" w14:paraId="7FC5A951"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528AA"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5F19E6" w:rsidRPr="005B02BB" w14:paraId="04E56072" w14:textId="77777777" w:rsidTr="001311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FD8508"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10.  Շահառուի  ՀԾՀ (չի լրացվում) </w:t>
            </w:r>
          </w:p>
        </w:tc>
      </w:tr>
      <w:tr w:rsidR="005F19E6" w:rsidRPr="005B02BB" w14:paraId="32890EE7" w14:textId="77777777" w:rsidTr="001311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B1B566"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11. Շահառուի ՀՎՀՀ`  02504913 </w:t>
            </w:r>
          </w:p>
        </w:tc>
      </w:tr>
      <w:tr w:rsidR="005F19E6" w:rsidRPr="005B02BB" w14:paraId="2A05D55A" w14:textId="77777777" w:rsidTr="001311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D8FB4"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64ED9C9"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կազմակերպություն (բանկ)`                            &lt;ԱՐԱՐԱՏԲԱՆԿ&gt; ԲԲԸ</w:t>
            </w:r>
          </w:p>
        </w:tc>
      </w:tr>
      <w:tr w:rsidR="005F19E6" w:rsidRPr="005B02BB" w14:paraId="1403F7AD" w14:textId="77777777" w:rsidTr="0013117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D6B5A9" w14:textId="77777777" w:rsidR="005F19E6" w:rsidRPr="004A061A" w:rsidRDefault="005F19E6" w:rsidP="0013117F">
            <w:pPr>
              <w:rPr>
                <w:rFonts w:ascii="GHEA Grapalat" w:hAnsi="GHEA Grapalat" w:cs="Sylfaen"/>
                <w:sz w:val="20"/>
                <w:szCs w:val="20"/>
              </w:rPr>
            </w:pPr>
            <w:r w:rsidRPr="004A061A">
              <w:rPr>
                <w:rFonts w:ascii="GHEA Grapalat" w:hAnsi="GHEA Grapalat" w:cs="Sylfaen"/>
                <w:sz w:val="20"/>
                <w:szCs w:val="20"/>
              </w:rPr>
              <w:t>13.Շահառուի հաշվի համարը (հշ.N)        1510004597930100</w:t>
            </w:r>
          </w:p>
        </w:tc>
      </w:tr>
      <w:tr w:rsidR="005F19E6" w:rsidRPr="005B02BB" w14:paraId="25390435"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41752C"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F19E6" w:rsidRPr="005B02BB" w14:paraId="5510D20C"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33C66"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F19E6" w:rsidRPr="005B02BB" w14:paraId="7E74EFC4"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6EAA8"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F19E6" w:rsidRPr="005B02BB" w14:paraId="3281A135" w14:textId="77777777" w:rsidTr="001311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F3002" w14:textId="77777777" w:rsidR="005F19E6" w:rsidRPr="005B02BB" w:rsidRDefault="005F19E6" w:rsidP="0013117F">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F19E6" w:rsidRPr="005B02BB" w14:paraId="4A2DF13A" w14:textId="77777777" w:rsidTr="0013117F">
        <w:trPr>
          <w:trHeight w:val="424"/>
        </w:trPr>
        <w:tc>
          <w:tcPr>
            <w:tcW w:w="10980" w:type="dxa"/>
            <w:gridSpan w:val="2"/>
            <w:tcBorders>
              <w:top w:val="single" w:sz="4" w:space="0" w:color="auto"/>
              <w:left w:val="single" w:sz="4" w:space="0" w:color="auto"/>
              <w:right w:val="single" w:sz="4" w:space="0" w:color="000000"/>
            </w:tcBorders>
            <w:noWrap/>
            <w:vAlign w:val="bottom"/>
          </w:tcPr>
          <w:p w14:paraId="321237FC" w14:textId="77777777" w:rsidR="005F19E6" w:rsidRPr="005B02BB" w:rsidRDefault="005F19E6" w:rsidP="0013117F">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7FFA8E31" w14:textId="77777777" w:rsidR="005F19E6" w:rsidRPr="005B02BB" w:rsidRDefault="005F19E6" w:rsidP="0013117F">
            <w:pPr>
              <w:rPr>
                <w:rFonts w:ascii="GHEA Grapalat" w:hAnsi="GHEA Grapalat" w:cs="Arial"/>
                <w:sz w:val="20"/>
                <w:szCs w:val="20"/>
              </w:rPr>
            </w:pPr>
          </w:p>
        </w:tc>
      </w:tr>
      <w:tr w:rsidR="005F19E6" w:rsidRPr="005B02BB" w14:paraId="1A33B1B4" w14:textId="77777777" w:rsidTr="0013117F">
        <w:trPr>
          <w:trHeight w:val="704"/>
        </w:trPr>
        <w:tc>
          <w:tcPr>
            <w:tcW w:w="10980" w:type="dxa"/>
            <w:gridSpan w:val="2"/>
            <w:tcBorders>
              <w:left w:val="single" w:sz="4" w:space="0" w:color="auto"/>
              <w:bottom w:val="single" w:sz="4" w:space="0" w:color="auto"/>
              <w:right w:val="single" w:sz="4" w:space="0" w:color="000000"/>
            </w:tcBorders>
            <w:noWrap/>
            <w:vAlign w:val="bottom"/>
          </w:tcPr>
          <w:p w14:paraId="5F8C089F" w14:textId="77777777" w:rsidR="005F19E6" w:rsidRPr="005B02BB" w:rsidRDefault="005F19E6" w:rsidP="0013117F">
            <w:pPr>
              <w:rPr>
                <w:rFonts w:ascii="GHEA Grapalat" w:hAnsi="GHEA Grapalat" w:cs="Arial"/>
                <w:sz w:val="20"/>
                <w:szCs w:val="20"/>
                <w:lang w:val="hy-AM"/>
              </w:rPr>
            </w:pPr>
          </w:p>
        </w:tc>
      </w:tr>
      <w:tr w:rsidR="005F19E6" w:rsidRPr="005B02BB" w14:paraId="00C6F3A6"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34F61F" w14:textId="77777777" w:rsidR="005F19E6" w:rsidRPr="005B02BB" w:rsidRDefault="005F19E6" w:rsidP="0013117F">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26D2D1CA" w14:textId="77777777" w:rsidR="005F19E6" w:rsidRPr="005B02BB" w:rsidRDefault="005F19E6" w:rsidP="0013117F">
            <w:pPr>
              <w:rPr>
                <w:rFonts w:ascii="GHEA Grapalat" w:hAnsi="GHEA Grapalat" w:cs="Sylfaen"/>
                <w:sz w:val="20"/>
                <w:szCs w:val="20"/>
                <w:lang w:val="ru-RU"/>
              </w:rPr>
            </w:pPr>
          </w:p>
        </w:tc>
      </w:tr>
      <w:tr w:rsidR="005F19E6" w:rsidRPr="005B02BB" w14:paraId="60D149D1" w14:textId="77777777" w:rsidTr="0013117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DE2C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7728E7E" w14:textId="77777777" w:rsidR="005F19E6" w:rsidRPr="005B02BB" w:rsidRDefault="005F19E6" w:rsidP="0013117F">
            <w:pPr>
              <w:rPr>
                <w:rFonts w:ascii="GHEA Grapalat" w:hAnsi="GHEA Grapalat" w:cs="Sylfaen"/>
                <w:sz w:val="20"/>
                <w:szCs w:val="20"/>
                <w:lang w:val="hy-AM"/>
              </w:rPr>
            </w:pPr>
          </w:p>
        </w:tc>
      </w:tr>
      <w:tr w:rsidR="005F19E6" w:rsidRPr="005B02BB" w14:paraId="08258E6D"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5809D328" w14:textId="77777777" w:rsidR="005F19E6" w:rsidRPr="005B02BB" w:rsidRDefault="005F19E6" w:rsidP="0013117F">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0BF68585" w14:textId="77777777" w:rsidR="005F19E6" w:rsidRPr="005B02BB" w:rsidRDefault="005F19E6" w:rsidP="0013117F">
            <w:pPr>
              <w:rPr>
                <w:rFonts w:ascii="GHEA Grapalat" w:hAnsi="GHEA Grapalat" w:cs="Sylfaen"/>
                <w:sz w:val="20"/>
                <w:szCs w:val="20"/>
              </w:rPr>
            </w:pPr>
          </w:p>
          <w:p w14:paraId="0B6CE695"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6BD69C7F" w14:textId="77777777" w:rsidR="005F19E6" w:rsidRPr="005B02BB" w:rsidRDefault="005F19E6" w:rsidP="0013117F">
            <w:pPr>
              <w:rPr>
                <w:rFonts w:ascii="GHEA Grapalat" w:hAnsi="GHEA Grapalat" w:cs="Tahoma"/>
                <w:color w:val="000000"/>
                <w:sz w:val="20"/>
                <w:szCs w:val="20"/>
              </w:rPr>
            </w:pPr>
          </w:p>
          <w:p w14:paraId="233EA116" w14:textId="77777777" w:rsidR="005F19E6" w:rsidRPr="005B02BB" w:rsidRDefault="005F19E6" w:rsidP="0013117F">
            <w:pPr>
              <w:rPr>
                <w:rFonts w:ascii="GHEA Grapalat" w:hAnsi="GHEA Grapalat" w:cs="Sylfaen"/>
                <w:sz w:val="20"/>
                <w:szCs w:val="20"/>
              </w:rPr>
            </w:pPr>
          </w:p>
          <w:p w14:paraId="34B680AA"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5872D206" w14:textId="77777777" w:rsidR="005F19E6" w:rsidRPr="005B02BB" w:rsidRDefault="005F19E6" w:rsidP="0013117F">
            <w:pPr>
              <w:rPr>
                <w:rFonts w:ascii="GHEA Grapalat" w:hAnsi="GHEA Grapalat" w:cs="Sylfaen"/>
                <w:sz w:val="20"/>
                <w:szCs w:val="20"/>
              </w:rPr>
            </w:pPr>
          </w:p>
          <w:p w14:paraId="47F008F8"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5E94F54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Կ.Տ.</w:t>
            </w:r>
          </w:p>
          <w:p w14:paraId="13935155" w14:textId="77777777" w:rsidR="005F19E6" w:rsidRPr="005B02BB" w:rsidRDefault="005F19E6" w:rsidP="0013117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5A3F2DD" w14:textId="77777777" w:rsidR="005F19E6" w:rsidRPr="005B02BB" w:rsidRDefault="005F19E6" w:rsidP="0013117F">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4DA8B89D" w14:textId="77777777" w:rsidR="005F19E6" w:rsidRPr="005B02BB" w:rsidRDefault="005F19E6" w:rsidP="0013117F">
            <w:pPr>
              <w:jc w:val="right"/>
              <w:rPr>
                <w:rFonts w:ascii="GHEA Grapalat" w:hAnsi="GHEA Grapalat" w:cs="Sylfaen"/>
                <w:sz w:val="20"/>
                <w:szCs w:val="20"/>
              </w:rPr>
            </w:pPr>
          </w:p>
          <w:p w14:paraId="5CBF3EF1"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2FDE9093" w14:textId="77777777" w:rsidR="005F19E6" w:rsidRPr="005B02BB" w:rsidRDefault="005F19E6" w:rsidP="0013117F">
            <w:pPr>
              <w:jc w:val="right"/>
              <w:rPr>
                <w:rFonts w:ascii="GHEA Grapalat" w:hAnsi="GHEA Grapalat" w:cs="Tahoma"/>
                <w:color w:val="000000"/>
                <w:sz w:val="20"/>
                <w:szCs w:val="20"/>
              </w:rPr>
            </w:pPr>
          </w:p>
          <w:p w14:paraId="085D15E5" w14:textId="77777777" w:rsidR="005F19E6" w:rsidRPr="005B02BB" w:rsidRDefault="005F19E6" w:rsidP="0013117F">
            <w:pPr>
              <w:jc w:val="right"/>
              <w:rPr>
                <w:rFonts w:ascii="GHEA Grapalat" w:hAnsi="GHEA Grapalat" w:cs="Tahoma"/>
                <w:color w:val="000000"/>
                <w:sz w:val="20"/>
                <w:szCs w:val="20"/>
              </w:rPr>
            </w:pPr>
          </w:p>
          <w:p w14:paraId="761DB865"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6D380276" w14:textId="77777777" w:rsidR="005F19E6" w:rsidRPr="005B02BB" w:rsidRDefault="005F19E6" w:rsidP="0013117F">
            <w:pPr>
              <w:jc w:val="right"/>
              <w:rPr>
                <w:rFonts w:ascii="GHEA Grapalat" w:hAnsi="GHEA Grapalat" w:cs="Sylfaen"/>
                <w:sz w:val="20"/>
                <w:szCs w:val="20"/>
              </w:rPr>
            </w:pPr>
          </w:p>
          <w:p w14:paraId="18C347CE" w14:textId="77777777" w:rsidR="005F19E6" w:rsidRPr="005B02BB" w:rsidRDefault="005F19E6" w:rsidP="0013117F">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16A662B6" w14:textId="77777777" w:rsidR="005F19E6" w:rsidRPr="005B02BB" w:rsidRDefault="005F19E6" w:rsidP="0013117F">
            <w:pPr>
              <w:jc w:val="right"/>
              <w:rPr>
                <w:rFonts w:ascii="GHEA Grapalat" w:hAnsi="GHEA Grapalat" w:cs="Sylfaen"/>
                <w:sz w:val="20"/>
                <w:szCs w:val="20"/>
              </w:rPr>
            </w:pPr>
          </w:p>
        </w:tc>
      </w:tr>
      <w:tr w:rsidR="005F19E6" w:rsidRPr="005B02BB" w14:paraId="5C04BC4E" w14:textId="77777777" w:rsidTr="0013117F">
        <w:trPr>
          <w:trHeight w:val="2058"/>
        </w:trPr>
        <w:tc>
          <w:tcPr>
            <w:tcW w:w="5616" w:type="dxa"/>
            <w:tcBorders>
              <w:top w:val="single" w:sz="4" w:space="0" w:color="auto"/>
              <w:left w:val="single" w:sz="4" w:space="0" w:color="auto"/>
              <w:right w:val="single" w:sz="4" w:space="0" w:color="auto"/>
            </w:tcBorders>
            <w:noWrap/>
            <w:vAlign w:val="bottom"/>
          </w:tcPr>
          <w:p w14:paraId="23D5A8D1"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56BA1CC3" w14:textId="77777777" w:rsidR="005F19E6" w:rsidRPr="005B02BB" w:rsidRDefault="005F19E6" w:rsidP="0013117F">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3CEE3F94"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1B09E955"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6649302D"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20CA276F" w14:textId="77777777" w:rsidR="005F19E6" w:rsidRPr="005B02BB" w:rsidRDefault="005F19E6" w:rsidP="0013117F">
            <w:pPr>
              <w:rPr>
                <w:rFonts w:ascii="GHEA Grapalat" w:hAnsi="GHEA Grapalat" w:cs="Tahoma"/>
                <w:color w:val="000000"/>
                <w:sz w:val="20"/>
                <w:szCs w:val="20"/>
              </w:rPr>
            </w:pPr>
          </w:p>
          <w:p w14:paraId="0657952F" w14:textId="77777777" w:rsidR="005F19E6" w:rsidRPr="005B02BB" w:rsidRDefault="005F19E6" w:rsidP="0013117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02E6F7" w14:textId="77777777" w:rsidR="005F19E6" w:rsidRPr="005B02BB" w:rsidRDefault="005F19E6" w:rsidP="0013117F">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2F638918" w14:textId="77777777" w:rsidR="005F19E6" w:rsidRPr="005B02BB" w:rsidRDefault="005F19E6" w:rsidP="0013117F">
            <w:pPr>
              <w:jc w:val="right"/>
              <w:rPr>
                <w:rFonts w:ascii="GHEA Grapalat" w:hAnsi="GHEA Grapalat" w:cs="Tahoma"/>
                <w:color w:val="000000"/>
                <w:sz w:val="20"/>
                <w:szCs w:val="20"/>
              </w:rPr>
            </w:pPr>
          </w:p>
          <w:p w14:paraId="188F1EC2" w14:textId="77777777" w:rsidR="005F19E6" w:rsidRPr="005B02BB" w:rsidRDefault="005F19E6" w:rsidP="0013117F">
            <w:pPr>
              <w:jc w:val="right"/>
              <w:rPr>
                <w:rFonts w:ascii="GHEA Grapalat" w:hAnsi="GHEA Grapalat" w:cs="Tahoma"/>
                <w:color w:val="000000"/>
                <w:sz w:val="20"/>
                <w:szCs w:val="20"/>
              </w:rPr>
            </w:pPr>
          </w:p>
          <w:p w14:paraId="459BC56E" w14:textId="77777777" w:rsidR="005F19E6" w:rsidRPr="005B02BB" w:rsidRDefault="005F19E6" w:rsidP="0013117F">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03F1D558" w14:textId="77777777" w:rsidR="005F19E6" w:rsidRPr="005B02BB" w:rsidRDefault="005F19E6" w:rsidP="0013117F">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6F925646" w14:textId="77777777" w:rsidR="005F19E6" w:rsidRPr="005B02BB" w:rsidRDefault="005F19E6" w:rsidP="0013117F">
            <w:pPr>
              <w:jc w:val="right"/>
              <w:rPr>
                <w:rFonts w:ascii="GHEA Grapalat" w:hAnsi="GHEA Grapalat" w:cs="Arial"/>
                <w:sz w:val="20"/>
                <w:szCs w:val="20"/>
                <w:lang w:val="hy-AM"/>
              </w:rPr>
            </w:pPr>
          </w:p>
        </w:tc>
      </w:tr>
      <w:tr w:rsidR="005F19E6" w:rsidRPr="005B02BB" w14:paraId="53A40C93" w14:textId="77777777" w:rsidTr="0013117F">
        <w:trPr>
          <w:trHeight w:val="2194"/>
        </w:trPr>
        <w:tc>
          <w:tcPr>
            <w:tcW w:w="5616" w:type="dxa"/>
            <w:tcBorders>
              <w:top w:val="nil"/>
              <w:left w:val="single" w:sz="4" w:space="0" w:color="auto"/>
              <w:bottom w:val="single" w:sz="4" w:space="0" w:color="auto"/>
              <w:right w:val="single" w:sz="4" w:space="0" w:color="auto"/>
            </w:tcBorders>
            <w:noWrap/>
            <w:vAlign w:val="bottom"/>
          </w:tcPr>
          <w:p w14:paraId="3CB8E65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lastRenderedPageBreak/>
              <w:t>24.բ.                                                       Կ.Տ.</w:t>
            </w:r>
          </w:p>
          <w:p w14:paraId="1C6A3216" w14:textId="77777777" w:rsidR="005F19E6" w:rsidRPr="005B02BB" w:rsidRDefault="005F19E6" w:rsidP="0013117F">
            <w:pPr>
              <w:rPr>
                <w:rFonts w:ascii="GHEA Grapalat" w:hAnsi="GHEA Grapalat" w:cs="Sylfaen"/>
                <w:sz w:val="20"/>
                <w:szCs w:val="20"/>
              </w:rPr>
            </w:pPr>
          </w:p>
          <w:p w14:paraId="31104797" w14:textId="77777777" w:rsidR="005F19E6" w:rsidRPr="005B02BB" w:rsidRDefault="005F19E6" w:rsidP="0013117F">
            <w:pPr>
              <w:rPr>
                <w:rFonts w:ascii="GHEA Grapalat" w:hAnsi="GHEA Grapalat" w:cs="Sylfaen"/>
                <w:sz w:val="20"/>
                <w:szCs w:val="20"/>
              </w:rPr>
            </w:pPr>
          </w:p>
          <w:p w14:paraId="58973E47" w14:textId="77777777" w:rsidR="005F19E6" w:rsidRPr="005B02BB" w:rsidRDefault="005F19E6" w:rsidP="0013117F">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3D3CFC24" w14:textId="77777777" w:rsidR="005F19E6" w:rsidRPr="005B02BB" w:rsidRDefault="005F19E6" w:rsidP="0013117F">
            <w:pPr>
              <w:rPr>
                <w:rFonts w:ascii="GHEA Grapalat" w:hAnsi="GHEA Grapalat" w:cs="Sylfaen"/>
                <w:sz w:val="20"/>
                <w:szCs w:val="20"/>
              </w:rPr>
            </w:pPr>
          </w:p>
          <w:p w14:paraId="67A1BC74"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42C7A401" w14:textId="77777777" w:rsidR="005F19E6" w:rsidRPr="005B02BB" w:rsidRDefault="005F19E6" w:rsidP="0013117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FEB897C"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23.բ.                                                                 Կ.Տ.    </w:t>
            </w:r>
          </w:p>
          <w:p w14:paraId="0A06530F" w14:textId="77777777" w:rsidR="005F19E6" w:rsidRPr="005B02BB" w:rsidRDefault="005F19E6" w:rsidP="0013117F">
            <w:pPr>
              <w:rPr>
                <w:rFonts w:ascii="GHEA Grapalat" w:hAnsi="GHEA Grapalat" w:cs="Sylfaen"/>
                <w:sz w:val="20"/>
                <w:szCs w:val="20"/>
              </w:rPr>
            </w:pPr>
          </w:p>
          <w:p w14:paraId="2FAD276A" w14:textId="77777777" w:rsidR="005F19E6" w:rsidRPr="005B02BB" w:rsidRDefault="005F19E6" w:rsidP="0013117F">
            <w:pPr>
              <w:rPr>
                <w:rFonts w:ascii="GHEA Grapalat" w:hAnsi="GHEA Grapalat" w:cs="Sylfaen"/>
                <w:sz w:val="20"/>
                <w:szCs w:val="20"/>
              </w:rPr>
            </w:pPr>
            <w:r w:rsidRPr="005B02BB">
              <w:rPr>
                <w:rFonts w:ascii="GHEA Grapalat" w:hAnsi="GHEA Grapalat" w:cs="Sylfaen"/>
                <w:sz w:val="20"/>
                <w:szCs w:val="20"/>
              </w:rPr>
              <w:t xml:space="preserve">                     </w:t>
            </w:r>
          </w:p>
          <w:p w14:paraId="20CDD37E" w14:textId="77777777" w:rsidR="005F19E6" w:rsidRPr="005B02BB" w:rsidRDefault="005F19E6" w:rsidP="0013117F">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13375547" w14:textId="77777777" w:rsidR="005F19E6" w:rsidRPr="005B02BB" w:rsidRDefault="005F19E6" w:rsidP="0013117F">
            <w:pPr>
              <w:rPr>
                <w:rFonts w:ascii="GHEA Grapalat" w:hAnsi="GHEA Grapalat" w:cs="Sylfaen"/>
                <w:color w:val="000000"/>
                <w:sz w:val="20"/>
                <w:szCs w:val="20"/>
              </w:rPr>
            </w:pPr>
          </w:p>
          <w:p w14:paraId="4CCF49BA" w14:textId="77777777" w:rsidR="005F19E6" w:rsidRPr="005B02BB" w:rsidRDefault="005F19E6" w:rsidP="0013117F">
            <w:pPr>
              <w:rPr>
                <w:rFonts w:ascii="GHEA Grapalat" w:hAnsi="GHEA Grapalat" w:cs="Sylfaen"/>
                <w:sz w:val="20"/>
                <w:szCs w:val="20"/>
              </w:rPr>
            </w:pPr>
          </w:p>
          <w:p w14:paraId="474C429B" w14:textId="77777777" w:rsidR="005F19E6" w:rsidRPr="005B02BB" w:rsidRDefault="005F19E6" w:rsidP="0013117F">
            <w:pPr>
              <w:jc w:val="right"/>
              <w:rPr>
                <w:rFonts w:ascii="GHEA Grapalat" w:hAnsi="GHEA Grapalat" w:cs="Arial"/>
                <w:sz w:val="20"/>
                <w:szCs w:val="20"/>
              </w:rPr>
            </w:pPr>
          </w:p>
        </w:tc>
      </w:tr>
    </w:tbl>
    <w:p w14:paraId="57833C31"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A90701"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7E9E15"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837AF9"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11792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6186B7" w14:textId="77777777" w:rsidR="005F19E6" w:rsidRPr="005B02BB" w:rsidRDefault="005F19E6" w:rsidP="005F19E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779E123" w14:textId="77777777" w:rsidR="005F19E6" w:rsidRPr="005B02BB" w:rsidRDefault="005F19E6" w:rsidP="005F19E6">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79BEE091" w14:textId="77777777" w:rsidR="005F19E6" w:rsidRPr="005B02BB" w:rsidRDefault="005F19E6" w:rsidP="005F19E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19E6" w:rsidRPr="005B02BB" w14:paraId="5438D72E" w14:textId="77777777" w:rsidTr="0013117F">
        <w:tc>
          <w:tcPr>
            <w:tcW w:w="720" w:type="dxa"/>
            <w:tcBorders>
              <w:top w:val="single" w:sz="4" w:space="0" w:color="auto"/>
              <w:left w:val="single" w:sz="4" w:space="0" w:color="auto"/>
              <w:bottom w:val="single" w:sz="4" w:space="0" w:color="auto"/>
              <w:right w:val="single" w:sz="4" w:space="0" w:color="auto"/>
            </w:tcBorders>
          </w:tcPr>
          <w:p w14:paraId="2ABA0740"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DB4DD5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9D450D"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Նշված դաշտի/</w:t>
            </w:r>
          </w:p>
          <w:p w14:paraId="526EDEC2"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264ACEB" w14:textId="77777777" w:rsidR="005F19E6" w:rsidRPr="005B02BB" w:rsidRDefault="005F19E6" w:rsidP="0013117F">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6B4A712F"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1E512A9"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6C09AE3D"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4A6E59FD"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067F1442" w14:textId="77777777" w:rsidR="005F19E6" w:rsidRPr="005B02BB" w:rsidRDefault="005F19E6" w:rsidP="0013117F">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5F19E6" w:rsidRPr="005B02BB" w14:paraId="2359AD83" w14:textId="77777777" w:rsidTr="0013117F">
        <w:tc>
          <w:tcPr>
            <w:tcW w:w="720" w:type="dxa"/>
            <w:tcBorders>
              <w:top w:val="single" w:sz="4" w:space="0" w:color="auto"/>
              <w:left w:val="single" w:sz="4" w:space="0" w:color="auto"/>
              <w:bottom w:val="single" w:sz="4" w:space="0" w:color="auto"/>
              <w:right w:val="single" w:sz="4" w:space="0" w:color="auto"/>
            </w:tcBorders>
          </w:tcPr>
          <w:p w14:paraId="23A3EA30"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25BEB2F"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B5A494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1BB305E"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53B69E2" w14:textId="77777777" w:rsidR="005F19E6" w:rsidRPr="005B02BB" w:rsidRDefault="005F19E6" w:rsidP="0013117F">
            <w:pPr>
              <w:jc w:val="center"/>
              <w:rPr>
                <w:rFonts w:ascii="GHEA Grapalat" w:hAnsi="GHEA Grapalat"/>
                <w:b/>
                <w:sz w:val="20"/>
                <w:szCs w:val="20"/>
              </w:rPr>
            </w:pPr>
            <w:r w:rsidRPr="005B02BB">
              <w:rPr>
                <w:rFonts w:ascii="GHEA Grapalat" w:hAnsi="GHEA Grapalat"/>
                <w:b/>
                <w:sz w:val="20"/>
                <w:szCs w:val="20"/>
              </w:rPr>
              <w:t>5</w:t>
            </w:r>
          </w:p>
        </w:tc>
      </w:tr>
      <w:tr w:rsidR="005F19E6" w:rsidRPr="005B02BB" w14:paraId="220909D4" w14:textId="77777777" w:rsidTr="0013117F">
        <w:tc>
          <w:tcPr>
            <w:tcW w:w="720" w:type="dxa"/>
            <w:tcBorders>
              <w:top w:val="single" w:sz="4" w:space="0" w:color="auto"/>
              <w:left w:val="single" w:sz="4" w:space="0" w:color="auto"/>
              <w:bottom w:val="single" w:sz="4" w:space="0" w:color="auto"/>
              <w:right w:val="single" w:sz="4" w:space="0" w:color="auto"/>
            </w:tcBorders>
          </w:tcPr>
          <w:p w14:paraId="42624D1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0341E4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A7B83F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821DE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C10C7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5F19E6" w:rsidRPr="005B02BB" w14:paraId="13F30D11" w14:textId="77777777" w:rsidTr="0013117F">
        <w:tc>
          <w:tcPr>
            <w:tcW w:w="720" w:type="dxa"/>
            <w:tcBorders>
              <w:top w:val="single" w:sz="4" w:space="0" w:color="auto"/>
              <w:left w:val="single" w:sz="4" w:space="0" w:color="auto"/>
              <w:bottom w:val="single" w:sz="4" w:space="0" w:color="auto"/>
              <w:right w:val="single" w:sz="4" w:space="0" w:color="auto"/>
            </w:tcBorders>
          </w:tcPr>
          <w:p w14:paraId="4FCACB94" w14:textId="77777777" w:rsidR="005F19E6" w:rsidRPr="005B02BB" w:rsidRDefault="005F19E6" w:rsidP="0013117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F0C422"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CA11E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2452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3F4DDE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5F19E6" w:rsidRPr="005B02BB" w14:paraId="2CADC8C4" w14:textId="77777777" w:rsidTr="0013117F">
        <w:tc>
          <w:tcPr>
            <w:tcW w:w="720" w:type="dxa"/>
            <w:tcBorders>
              <w:top w:val="single" w:sz="4" w:space="0" w:color="auto"/>
              <w:left w:val="single" w:sz="4" w:space="0" w:color="auto"/>
              <w:bottom w:val="single" w:sz="4" w:space="0" w:color="auto"/>
              <w:right w:val="single" w:sz="4" w:space="0" w:color="auto"/>
            </w:tcBorders>
          </w:tcPr>
          <w:p w14:paraId="6E4906BC" w14:textId="77777777" w:rsidR="005F19E6" w:rsidRPr="005B02BB" w:rsidRDefault="005F19E6" w:rsidP="0013117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2945808" w14:textId="77777777" w:rsidR="005F19E6" w:rsidRPr="005B02BB" w:rsidRDefault="005F19E6" w:rsidP="0013117F">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001D69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9234B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50FD9431" w14:textId="77777777" w:rsidR="005F19E6" w:rsidRPr="005B02BB" w:rsidRDefault="005F19E6" w:rsidP="0013117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B2B06BA" w14:textId="77777777" w:rsidR="005F19E6" w:rsidRPr="005B02BB" w:rsidRDefault="005F19E6" w:rsidP="0013117F">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5F19E6" w:rsidRPr="005B02BB" w14:paraId="24A1FE20" w14:textId="77777777" w:rsidTr="0013117F">
        <w:tc>
          <w:tcPr>
            <w:tcW w:w="720" w:type="dxa"/>
            <w:tcBorders>
              <w:top w:val="single" w:sz="4" w:space="0" w:color="auto"/>
              <w:left w:val="single" w:sz="4" w:space="0" w:color="auto"/>
              <w:bottom w:val="single" w:sz="4" w:space="0" w:color="auto"/>
              <w:right w:val="single" w:sz="4" w:space="0" w:color="auto"/>
            </w:tcBorders>
          </w:tcPr>
          <w:p w14:paraId="21FBCDB6" w14:textId="77777777" w:rsidR="005F19E6" w:rsidRPr="005B02BB" w:rsidRDefault="005F19E6" w:rsidP="0013117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F9608" w14:textId="77777777" w:rsidR="005F19E6" w:rsidRPr="005B02BB" w:rsidRDefault="005F19E6" w:rsidP="0013117F">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FBA5B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11648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374968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63FB225" w14:textId="77777777" w:rsidR="005F19E6" w:rsidRPr="005B02BB" w:rsidRDefault="005F19E6" w:rsidP="0013117F">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22E922E9" w14:textId="77777777" w:rsidTr="0013117F">
        <w:tc>
          <w:tcPr>
            <w:tcW w:w="720" w:type="dxa"/>
            <w:tcBorders>
              <w:top w:val="single" w:sz="4" w:space="0" w:color="auto"/>
              <w:left w:val="single" w:sz="4" w:space="0" w:color="auto"/>
              <w:bottom w:val="single" w:sz="4" w:space="0" w:color="auto"/>
              <w:right w:val="single" w:sz="4" w:space="0" w:color="auto"/>
            </w:tcBorders>
          </w:tcPr>
          <w:p w14:paraId="759ECC7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815FB7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E5C099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818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21321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7EABC113" w14:textId="77777777" w:rsidTr="0013117F">
        <w:tc>
          <w:tcPr>
            <w:tcW w:w="720" w:type="dxa"/>
            <w:tcBorders>
              <w:top w:val="single" w:sz="4" w:space="0" w:color="auto"/>
              <w:left w:val="single" w:sz="4" w:space="0" w:color="auto"/>
              <w:bottom w:val="single" w:sz="4" w:space="0" w:color="auto"/>
              <w:right w:val="single" w:sz="4" w:space="0" w:color="auto"/>
            </w:tcBorders>
          </w:tcPr>
          <w:p w14:paraId="64ECF6E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C9910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CCCA1F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6E490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6EF4C2F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EE8A91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0E7BDE06" w14:textId="77777777" w:rsidTr="0013117F">
        <w:tc>
          <w:tcPr>
            <w:tcW w:w="720" w:type="dxa"/>
            <w:tcBorders>
              <w:top w:val="single" w:sz="4" w:space="0" w:color="auto"/>
              <w:left w:val="single" w:sz="4" w:space="0" w:color="auto"/>
              <w:bottom w:val="single" w:sz="4" w:space="0" w:color="auto"/>
              <w:right w:val="single" w:sz="4" w:space="0" w:color="auto"/>
            </w:tcBorders>
          </w:tcPr>
          <w:p w14:paraId="1E1B016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D12481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164EC4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A448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55B3C0D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BFAC5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B02BB" w14:paraId="5CAEA477" w14:textId="77777777" w:rsidTr="0013117F">
        <w:tc>
          <w:tcPr>
            <w:tcW w:w="720" w:type="dxa"/>
            <w:tcBorders>
              <w:top w:val="single" w:sz="4" w:space="0" w:color="auto"/>
              <w:left w:val="single" w:sz="4" w:space="0" w:color="auto"/>
              <w:bottom w:val="single" w:sz="4" w:space="0" w:color="auto"/>
              <w:right w:val="single" w:sz="4" w:space="0" w:color="auto"/>
            </w:tcBorders>
          </w:tcPr>
          <w:p w14:paraId="4101327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5F9F87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1BDC30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EF963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2D61CD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C25440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5F19E6" w:rsidRPr="005B02BB" w14:paraId="390527D2" w14:textId="77777777" w:rsidTr="0013117F">
        <w:tc>
          <w:tcPr>
            <w:tcW w:w="720" w:type="dxa"/>
            <w:tcBorders>
              <w:top w:val="single" w:sz="4" w:space="0" w:color="auto"/>
              <w:left w:val="single" w:sz="4" w:space="0" w:color="auto"/>
              <w:bottom w:val="single" w:sz="4" w:space="0" w:color="auto"/>
              <w:right w:val="single" w:sz="4" w:space="0" w:color="auto"/>
            </w:tcBorders>
          </w:tcPr>
          <w:p w14:paraId="32E85BB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71390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4A196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05AD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2E416C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34B40E3"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D7C8509" w14:textId="77777777" w:rsidTr="0013117F">
        <w:tc>
          <w:tcPr>
            <w:tcW w:w="720" w:type="dxa"/>
            <w:tcBorders>
              <w:top w:val="single" w:sz="4" w:space="0" w:color="auto"/>
              <w:left w:val="single" w:sz="4" w:space="0" w:color="auto"/>
              <w:bottom w:val="single" w:sz="4" w:space="0" w:color="auto"/>
              <w:right w:val="single" w:sz="4" w:space="0" w:color="auto"/>
            </w:tcBorders>
          </w:tcPr>
          <w:p w14:paraId="15D5779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59763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198CE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3E463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3B197C56"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BC3B17A"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5F19E6" w:rsidRPr="005B02BB" w14:paraId="5FA0B634" w14:textId="77777777" w:rsidTr="0013117F">
        <w:tc>
          <w:tcPr>
            <w:tcW w:w="720" w:type="dxa"/>
            <w:tcBorders>
              <w:top w:val="single" w:sz="4" w:space="0" w:color="auto"/>
              <w:left w:val="single" w:sz="4" w:space="0" w:color="auto"/>
              <w:bottom w:val="single" w:sz="4" w:space="0" w:color="auto"/>
              <w:right w:val="single" w:sz="4" w:space="0" w:color="auto"/>
            </w:tcBorders>
          </w:tcPr>
          <w:p w14:paraId="2D08A3C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F80E14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E4FAA5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4709B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D4BEB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4850F1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191E41BF" w14:textId="77777777" w:rsidTr="0013117F">
        <w:tc>
          <w:tcPr>
            <w:tcW w:w="720" w:type="dxa"/>
            <w:tcBorders>
              <w:top w:val="single" w:sz="4" w:space="0" w:color="auto"/>
              <w:left w:val="single" w:sz="4" w:space="0" w:color="auto"/>
              <w:bottom w:val="single" w:sz="4" w:space="0" w:color="auto"/>
              <w:right w:val="single" w:sz="4" w:space="0" w:color="auto"/>
            </w:tcBorders>
          </w:tcPr>
          <w:p w14:paraId="337AC25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77EF24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C206F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58903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7A2518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7A1B5CC4" w14:textId="77777777" w:rsidTr="0013117F">
        <w:tc>
          <w:tcPr>
            <w:tcW w:w="720" w:type="dxa"/>
            <w:tcBorders>
              <w:top w:val="single" w:sz="4" w:space="0" w:color="auto"/>
              <w:left w:val="single" w:sz="4" w:space="0" w:color="auto"/>
              <w:bottom w:val="single" w:sz="4" w:space="0" w:color="auto"/>
              <w:right w:val="single" w:sz="4" w:space="0" w:color="auto"/>
            </w:tcBorders>
          </w:tcPr>
          <w:p w14:paraId="38CCFB7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AD84EE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58277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E225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9A87352"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E5CD31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5F19E6" w:rsidRPr="005B02BB" w14:paraId="3A783279" w14:textId="77777777" w:rsidTr="0013117F">
        <w:tc>
          <w:tcPr>
            <w:tcW w:w="720" w:type="dxa"/>
            <w:tcBorders>
              <w:top w:val="single" w:sz="4" w:space="0" w:color="auto"/>
              <w:left w:val="single" w:sz="4" w:space="0" w:color="auto"/>
              <w:bottom w:val="single" w:sz="4" w:space="0" w:color="auto"/>
              <w:right w:val="single" w:sz="4" w:space="0" w:color="auto"/>
            </w:tcBorders>
          </w:tcPr>
          <w:p w14:paraId="06C2C09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864392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F1592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5C17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2F0C21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F6AACE8"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5F19E6" w:rsidRPr="00562E98" w14:paraId="5D9C1E1E" w14:textId="77777777" w:rsidTr="0013117F">
        <w:tc>
          <w:tcPr>
            <w:tcW w:w="720" w:type="dxa"/>
            <w:tcBorders>
              <w:top w:val="single" w:sz="4" w:space="0" w:color="auto"/>
              <w:left w:val="single" w:sz="4" w:space="0" w:color="auto"/>
              <w:bottom w:val="single" w:sz="4" w:space="0" w:color="auto"/>
              <w:right w:val="single" w:sz="4" w:space="0" w:color="auto"/>
            </w:tcBorders>
          </w:tcPr>
          <w:p w14:paraId="30351EE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0EF60AF"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A5CC81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7585EE"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3B9FE3D6"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FF4638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5F19E6" w:rsidRPr="005B02BB" w14:paraId="031A498A" w14:textId="77777777" w:rsidTr="0013117F">
        <w:tc>
          <w:tcPr>
            <w:tcW w:w="720" w:type="dxa"/>
            <w:tcBorders>
              <w:top w:val="single" w:sz="4" w:space="0" w:color="auto"/>
              <w:left w:val="single" w:sz="4" w:space="0" w:color="auto"/>
              <w:bottom w:val="single" w:sz="4" w:space="0" w:color="auto"/>
              <w:right w:val="single" w:sz="4" w:space="0" w:color="auto"/>
            </w:tcBorders>
          </w:tcPr>
          <w:p w14:paraId="493C5584"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AA9830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414170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C45AE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4E1522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5F19E6" w:rsidRPr="00562E98" w14:paraId="03C3602F" w14:textId="77777777" w:rsidTr="0013117F">
        <w:tc>
          <w:tcPr>
            <w:tcW w:w="720" w:type="dxa"/>
            <w:tcBorders>
              <w:top w:val="single" w:sz="4" w:space="0" w:color="auto"/>
              <w:left w:val="single" w:sz="4" w:space="0" w:color="auto"/>
              <w:bottom w:val="single" w:sz="4" w:space="0" w:color="auto"/>
              <w:right w:val="single" w:sz="4" w:space="0" w:color="auto"/>
            </w:tcBorders>
          </w:tcPr>
          <w:p w14:paraId="2283E7C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960BE4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F707E9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B6183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պայմանագրի կատարման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9CACA6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5F19E6" w:rsidRPr="005B02BB" w14:paraId="791C9A3C" w14:textId="77777777" w:rsidTr="0013117F">
        <w:tc>
          <w:tcPr>
            <w:tcW w:w="720" w:type="dxa"/>
            <w:tcBorders>
              <w:top w:val="single" w:sz="4" w:space="0" w:color="auto"/>
              <w:left w:val="single" w:sz="4" w:space="0" w:color="auto"/>
              <w:bottom w:val="single" w:sz="4" w:space="0" w:color="auto"/>
              <w:right w:val="single" w:sz="4" w:space="0" w:color="auto"/>
            </w:tcBorders>
          </w:tcPr>
          <w:p w14:paraId="794D963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94740"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7F38C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B295B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422682B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A72972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5F19E6" w:rsidRPr="00562E98" w14:paraId="6AB94206" w14:textId="77777777" w:rsidTr="0013117F">
        <w:tc>
          <w:tcPr>
            <w:tcW w:w="720" w:type="dxa"/>
            <w:tcBorders>
              <w:top w:val="single" w:sz="4" w:space="0" w:color="auto"/>
              <w:left w:val="single" w:sz="4" w:space="0" w:color="auto"/>
              <w:bottom w:val="single" w:sz="4" w:space="0" w:color="auto"/>
              <w:right w:val="single" w:sz="4" w:space="0" w:color="auto"/>
            </w:tcBorders>
          </w:tcPr>
          <w:p w14:paraId="5955FA6A" w14:textId="77777777" w:rsidR="005F19E6" w:rsidRPr="005B02BB" w:rsidDel="0010680B" w:rsidRDefault="005F19E6" w:rsidP="0013117F">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2748FD8" w14:textId="77777777" w:rsidR="005F19E6" w:rsidRPr="005B02BB" w:rsidRDefault="005F19E6" w:rsidP="0013117F">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CBF3B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574B91"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42FACF65" w14:textId="77777777" w:rsidR="005F19E6" w:rsidRPr="005B02BB" w:rsidRDefault="005F19E6" w:rsidP="0013117F">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2AF327B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D485387"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5F19E6" w:rsidRPr="005B02BB" w14:paraId="546698D9" w14:textId="77777777" w:rsidTr="0013117F">
        <w:tc>
          <w:tcPr>
            <w:tcW w:w="720" w:type="dxa"/>
            <w:tcBorders>
              <w:top w:val="single" w:sz="4" w:space="0" w:color="auto"/>
              <w:left w:val="single" w:sz="4" w:space="0" w:color="auto"/>
              <w:bottom w:val="single" w:sz="4" w:space="0" w:color="auto"/>
              <w:right w:val="single" w:sz="4" w:space="0" w:color="auto"/>
            </w:tcBorders>
          </w:tcPr>
          <w:p w14:paraId="6026D42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CA6565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44BA7A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6B1C7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792FCB8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39A10D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A238B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5F19E6" w:rsidRPr="00562E98" w14:paraId="31E4A1D2" w14:textId="77777777" w:rsidTr="0013117F">
        <w:tc>
          <w:tcPr>
            <w:tcW w:w="720" w:type="dxa"/>
            <w:tcBorders>
              <w:top w:val="single" w:sz="4" w:space="0" w:color="auto"/>
              <w:left w:val="single" w:sz="4" w:space="0" w:color="auto"/>
              <w:bottom w:val="single" w:sz="4" w:space="0" w:color="auto"/>
              <w:right w:val="single" w:sz="4" w:space="0" w:color="auto"/>
            </w:tcBorders>
          </w:tcPr>
          <w:p w14:paraId="7F02AB0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468F2F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3E585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F83D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0F022D45"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8F7932" w14:textId="77777777" w:rsidR="005F19E6" w:rsidRPr="005B02BB" w:rsidRDefault="005F19E6" w:rsidP="0013117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2957C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4519DE6A"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0C764FEB" w14:textId="77777777" w:rsidR="005F19E6" w:rsidRPr="005B02BB" w:rsidRDefault="005F19E6" w:rsidP="0013117F">
            <w:pPr>
              <w:jc w:val="center"/>
              <w:rPr>
                <w:rFonts w:ascii="GHEA Grapalat" w:hAnsi="GHEA Grapalat"/>
                <w:sz w:val="20"/>
                <w:szCs w:val="20"/>
                <w:lang w:val="hy-AM"/>
              </w:rPr>
            </w:pPr>
          </w:p>
        </w:tc>
      </w:tr>
      <w:tr w:rsidR="005F19E6" w:rsidRPr="00562E98" w14:paraId="66ADB52E"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2B20B8A7"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1589D7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F9D73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68126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51974CF1"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46F8AA0"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3625E422"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5F19E6" w:rsidRPr="005B02BB" w14:paraId="48F718D4" w14:textId="77777777" w:rsidTr="0013117F">
        <w:tc>
          <w:tcPr>
            <w:tcW w:w="720" w:type="dxa"/>
            <w:tcBorders>
              <w:top w:val="single" w:sz="4" w:space="0" w:color="auto"/>
              <w:left w:val="single" w:sz="4" w:space="0" w:color="auto"/>
              <w:bottom w:val="single" w:sz="4" w:space="0" w:color="auto"/>
              <w:right w:val="single" w:sz="4" w:space="0" w:color="auto"/>
            </w:tcBorders>
          </w:tcPr>
          <w:p w14:paraId="310C94D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B6712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420448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1DAF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7D69189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3E1D00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5F19E6" w:rsidRPr="005B02BB" w14:paraId="1DBA01C1"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4A8046E5" w14:textId="77777777" w:rsidR="005F19E6" w:rsidRPr="005B02BB" w:rsidRDefault="005F19E6" w:rsidP="0013117F">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62C9CC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887531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C4AB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պարտադիր` </w:t>
            </w:r>
          </w:p>
          <w:p w14:paraId="631A22E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CB986AD"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747092BB"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5F19E6" w:rsidRPr="005B02BB" w14:paraId="11015C33" w14:textId="77777777" w:rsidTr="0013117F">
        <w:tc>
          <w:tcPr>
            <w:tcW w:w="720" w:type="dxa"/>
            <w:tcBorders>
              <w:top w:val="single" w:sz="4" w:space="0" w:color="auto"/>
              <w:left w:val="single" w:sz="4" w:space="0" w:color="auto"/>
              <w:bottom w:val="single" w:sz="4" w:space="0" w:color="auto"/>
              <w:right w:val="single" w:sz="4" w:space="0" w:color="auto"/>
            </w:tcBorders>
          </w:tcPr>
          <w:p w14:paraId="03E1F94C"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F25843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4E273F"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A4459A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B2F42B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F2030E9" w14:textId="77777777" w:rsidR="005F19E6" w:rsidRPr="005B02BB" w:rsidRDefault="005F19E6" w:rsidP="0013117F">
            <w:pPr>
              <w:jc w:val="center"/>
              <w:rPr>
                <w:rFonts w:ascii="GHEA Grapalat" w:hAnsi="GHEA Grapalat"/>
                <w:sz w:val="20"/>
                <w:szCs w:val="20"/>
              </w:rPr>
            </w:pPr>
          </w:p>
        </w:tc>
      </w:tr>
      <w:tr w:rsidR="005F19E6" w:rsidRPr="005B02BB" w14:paraId="0B573B13" w14:textId="77777777" w:rsidTr="0013117F">
        <w:tc>
          <w:tcPr>
            <w:tcW w:w="720" w:type="dxa"/>
            <w:tcBorders>
              <w:top w:val="single" w:sz="4" w:space="0" w:color="auto"/>
              <w:left w:val="single" w:sz="4" w:space="0" w:color="auto"/>
              <w:bottom w:val="single" w:sz="4" w:space="0" w:color="auto"/>
              <w:right w:val="single" w:sz="4" w:space="0" w:color="auto"/>
            </w:tcBorders>
            <w:vAlign w:val="center"/>
          </w:tcPr>
          <w:p w14:paraId="7C3AC63F" w14:textId="77777777" w:rsidR="005F19E6" w:rsidRPr="005B02BB" w:rsidRDefault="005F19E6" w:rsidP="0013117F">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5D4682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0AC9760"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83DC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0A6D788"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A746E2" w14:textId="77777777" w:rsidR="005F19E6" w:rsidRPr="005B02BB" w:rsidRDefault="005F19E6" w:rsidP="0013117F">
            <w:pPr>
              <w:jc w:val="center"/>
              <w:rPr>
                <w:rFonts w:ascii="GHEA Grapalat" w:hAnsi="GHEA Grapalat"/>
                <w:sz w:val="20"/>
                <w:szCs w:val="20"/>
              </w:rPr>
            </w:pPr>
          </w:p>
        </w:tc>
      </w:tr>
      <w:tr w:rsidR="005F19E6" w:rsidRPr="005B02BB" w14:paraId="68A4E5A5" w14:textId="77777777" w:rsidTr="0013117F">
        <w:tc>
          <w:tcPr>
            <w:tcW w:w="720" w:type="dxa"/>
            <w:tcBorders>
              <w:top w:val="single" w:sz="4" w:space="0" w:color="auto"/>
              <w:left w:val="single" w:sz="4" w:space="0" w:color="auto"/>
              <w:bottom w:val="single" w:sz="4" w:space="0" w:color="auto"/>
              <w:right w:val="single" w:sz="4" w:space="0" w:color="auto"/>
            </w:tcBorders>
          </w:tcPr>
          <w:p w14:paraId="2C81FBD4"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A6C923" w14:textId="77777777" w:rsidR="005F19E6" w:rsidRPr="005B02BB" w:rsidRDefault="005F19E6" w:rsidP="0013117F">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F0461"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D7CDB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p w14:paraId="1EFB9C1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5A07B3F" w14:textId="77777777" w:rsidR="005F19E6" w:rsidRPr="005B02BB" w:rsidRDefault="005F19E6" w:rsidP="0013117F">
            <w:pPr>
              <w:jc w:val="center"/>
              <w:rPr>
                <w:rFonts w:ascii="GHEA Grapalat" w:hAnsi="GHEA Grapalat"/>
                <w:sz w:val="20"/>
                <w:szCs w:val="20"/>
              </w:rPr>
            </w:pPr>
          </w:p>
        </w:tc>
      </w:tr>
      <w:tr w:rsidR="005F19E6" w:rsidRPr="005B02BB" w14:paraId="6B200845" w14:textId="77777777" w:rsidTr="0013117F">
        <w:tc>
          <w:tcPr>
            <w:tcW w:w="720" w:type="dxa"/>
            <w:tcBorders>
              <w:top w:val="single" w:sz="4" w:space="0" w:color="auto"/>
              <w:left w:val="single" w:sz="4" w:space="0" w:color="auto"/>
              <w:bottom w:val="single" w:sz="4" w:space="0" w:color="auto"/>
              <w:right w:val="single" w:sz="4" w:space="0" w:color="auto"/>
            </w:tcBorders>
          </w:tcPr>
          <w:p w14:paraId="190AC8E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DCA173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E975E4"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5C8EA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ոչ պարտադիր</w:t>
            </w:r>
          </w:p>
          <w:p w14:paraId="10D9B347"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ABF6205" w14:textId="77777777" w:rsidR="005F19E6" w:rsidRPr="005B02BB" w:rsidRDefault="005F19E6" w:rsidP="0013117F">
            <w:pPr>
              <w:jc w:val="center"/>
              <w:rPr>
                <w:rFonts w:ascii="GHEA Grapalat" w:hAnsi="GHEA Grapalat"/>
                <w:sz w:val="20"/>
                <w:szCs w:val="20"/>
              </w:rPr>
            </w:pPr>
          </w:p>
        </w:tc>
      </w:tr>
      <w:tr w:rsidR="005F19E6" w:rsidRPr="005B02BB" w14:paraId="53776A9E" w14:textId="77777777" w:rsidTr="0013117F">
        <w:tc>
          <w:tcPr>
            <w:tcW w:w="720" w:type="dxa"/>
            <w:tcBorders>
              <w:top w:val="single" w:sz="4" w:space="0" w:color="auto"/>
              <w:left w:val="single" w:sz="4" w:space="0" w:color="auto"/>
              <w:bottom w:val="single" w:sz="4" w:space="0" w:color="auto"/>
              <w:right w:val="single" w:sz="4" w:space="0" w:color="auto"/>
            </w:tcBorders>
          </w:tcPr>
          <w:p w14:paraId="46EA3095"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56A52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40AF85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E6621A"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384E24E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EAD198" w14:textId="77777777" w:rsidR="005F19E6" w:rsidRPr="005B02BB" w:rsidRDefault="005F19E6" w:rsidP="0013117F">
            <w:pPr>
              <w:jc w:val="center"/>
              <w:rPr>
                <w:rFonts w:ascii="GHEA Grapalat" w:hAnsi="GHEA Grapalat"/>
                <w:sz w:val="20"/>
                <w:szCs w:val="20"/>
              </w:rPr>
            </w:pPr>
          </w:p>
        </w:tc>
      </w:tr>
      <w:tr w:rsidR="005F19E6" w:rsidRPr="005B02BB" w14:paraId="561EF502" w14:textId="77777777" w:rsidTr="0013117F">
        <w:tc>
          <w:tcPr>
            <w:tcW w:w="720" w:type="dxa"/>
            <w:tcBorders>
              <w:top w:val="single" w:sz="4" w:space="0" w:color="auto"/>
              <w:left w:val="single" w:sz="4" w:space="0" w:color="auto"/>
              <w:bottom w:val="single" w:sz="4" w:space="0" w:color="auto"/>
              <w:right w:val="single" w:sz="4" w:space="0" w:color="auto"/>
            </w:tcBorders>
          </w:tcPr>
          <w:p w14:paraId="2742044B"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AAB835E"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0DB89FD"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496469"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079DDE26" w14:textId="77777777" w:rsidR="005F19E6" w:rsidRPr="005B02BB" w:rsidRDefault="005F19E6" w:rsidP="0013117F">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600EA7" w14:textId="77777777" w:rsidR="005F19E6" w:rsidRPr="005B02BB" w:rsidRDefault="005F19E6" w:rsidP="0013117F">
            <w:pPr>
              <w:jc w:val="center"/>
              <w:rPr>
                <w:rFonts w:ascii="GHEA Grapalat" w:hAnsi="GHEA Grapalat"/>
                <w:sz w:val="20"/>
                <w:szCs w:val="20"/>
              </w:rPr>
            </w:pPr>
          </w:p>
        </w:tc>
      </w:tr>
    </w:tbl>
    <w:p w14:paraId="7CAA2D7B" w14:textId="77777777" w:rsidR="005F19E6" w:rsidRPr="005B02BB" w:rsidRDefault="005F19E6" w:rsidP="005F19E6">
      <w:pPr>
        <w:pStyle w:val="BodyTextIndent"/>
        <w:jc w:val="right"/>
        <w:rPr>
          <w:rFonts w:ascii="GHEA Grapalat" w:hAnsi="GHEA Grapalat" w:cs="Sylfaen"/>
          <w:i w:val="0"/>
          <w:lang w:val="en-US"/>
        </w:rPr>
      </w:pPr>
    </w:p>
    <w:p w14:paraId="279FCD22" w14:textId="77777777" w:rsidR="005F19E6" w:rsidRPr="005B02BB" w:rsidRDefault="005F19E6" w:rsidP="005F19E6">
      <w:pPr>
        <w:pStyle w:val="BodyTextIndent"/>
        <w:jc w:val="right"/>
        <w:rPr>
          <w:rFonts w:ascii="GHEA Grapalat" w:hAnsi="GHEA Grapalat" w:cs="Sylfaen"/>
          <w:i w:val="0"/>
          <w:lang w:val="en-US"/>
        </w:rPr>
      </w:pPr>
    </w:p>
    <w:p w14:paraId="388D5829" w14:textId="77777777" w:rsidR="005F19E6" w:rsidRPr="005B02BB" w:rsidRDefault="005F19E6" w:rsidP="005F19E6">
      <w:pPr>
        <w:pStyle w:val="BodyTextIndent"/>
        <w:jc w:val="right"/>
        <w:rPr>
          <w:rFonts w:ascii="GHEA Grapalat" w:hAnsi="GHEA Grapalat" w:cs="Sylfaen"/>
          <w:i w:val="0"/>
          <w:lang w:val="en-US"/>
        </w:rPr>
      </w:pPr>
    </w:p>
    <w:p w14:paraId="3BC4E08C" w14:textId="3F48E692" w:rsidR="00CB5EFD" w:rsidRPr="005B02BB" w:rsidRDefault="00334B2F" w:rsidP="00B37948">
      <w:pPr>
        <w:pStyle w:val="BodyTextIndent3"/>
        <w:spacing w:line="240" w:lineRule="auto"/>
        <w:jc w:val="right"/>
        <w:rPr>
          <w:rFonts w:ascii="GHEA Grapalat" w:hAnsi="GHEA Grapalat" w:cs="Sylfaen"/>
          <w:b/>
          <w:lang w:val="hy-AM"/>
        </w:rPr>
      </w:pPr>
      <w:r w:rsidRPr="005B02BB">
        <w:rPr>
          <w:rFonts w:ascii="GHEA Grapalat" w:hAnsi="GHEA Grapalat"/>
          <w:b/>
          <w:lang w:val="hy-AM"/>
        </w:rPr>
        <w:br w:type="page"/>
      </w:r>
    </w:p>
    <w:p w14:paraId="3B97E7AC" w14:textId="77777777" w:rsidR="00071D1C" w:rsidRPr="005B02BB" w:rsidRDefault="00071D1C" w:rsidP="00EF3662">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 xml:space="preserve">Հավելված </w:t>
      </w:r>
      <w:r w:rsidR="00177245" w:rsidRPr="005B02BB">
        <w:rPr>
          <w:rFonts w:ascii="GHEA Grapalat" w:hAnsi="GHEA Grapalat" w:cs="Sylfaen"/>
          <w:b/>
          <w:lang w:val="hy-AM"/>
        </w:rPr>
        <w:t>6</w:t>
      </w:r>
    </w:p>
    <w:p w14:paraId="72295661" w14:textId="3A77AC47" w:rsidR="00AC56F8" w:rsidRDefault="00AC56F8" w:rsidP="00AC56F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6E3CEDC" w14:textId="77777777" w:rsidR="00AC56F8" w:rsidRPr="00A71D81" w:rsidRDefault="00AC56F8" w:rsidP="00AC56F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B02BB" w:rsidRDefault="00071D1C" w:rsidP="00EF3662">
      <w:pPr>
        <w:jc w:val="right"/>
        <w:rPr>
          <w:rFonts w:ascii="GHEA Grapalat" w:hAnsi="GHEA Grapalat"/>
          <w:i/>
          <w:sz w:val="20"/>
          <w:lang w:val="hy-AM"/>
        </w:rPr>
      </w:pPr>
    </w:p>
    <w:p w14:paraId="0994F8F7" w14:textId="77777777" w:rsidR="00071D1C" w:rsidRPr="005B02BB" w:rsidRDefault="00071D1C" w:rsidP="00EF3662">
      <w:pPr>
        <w:tabs>
          <w:tab w:val="left" w:pos="2268"/>
        </w:tabs>
        <w:ind w:left="-284" w:firstLine="284"/>
        <w:jc w:val="right"/>
        <w:rPr>
          <w:rFonts w:ascii="GHEA Grapalat" w:hAnsi="GHEA Grapalat"/>
          <w:lang w:val="hy-AM"/>
        </w:rPr>
      </w:pPr>
    </w:p>
    <w:p w14:paraId="038618AC" w14:textId="77777777" w:rsidR="00310EDF" w:rsidRDefault="00310EDF" w:rsidP="00310EDF">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4A6D3E19" w14:textId="77777777" w:rsidR="00310EDF" w:rsidRDefault="00310EDF" w:rsidP="00310EDF">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5BF42716" w14:textId="05CBA66A" w:rsidR="00310EDF" w:rsidRDefault="00310EDF" w:rsidP="00310EDF">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w:t>
      </w:r>
      <w:r w:rsidR="00D6352C">
        <w:rPr>
          <w:rFonts w:ascii="GHEA Grapalat" w:hAnsi="GHEA Grapalat"/>
          <w:b/>
          <w:lang w:val="es-ES"/>
        </w:rPr>
        <w:t>25/2</w:t>
      </w:r>
      <w:r>
        <w:rPr>
          <w:rFonts w:ascii="GHEA Grapalat" w:hAnsi="GHEA Grapalat"/>
          <w:lang w:val="es-ES"/>
        </w:rPr>
        <w:t>»</w:t>
      </w:r>
      <w:r>
        <w:rPr>
          <w:rFonts w:ascii="GHEA Grapalat" w:hAnsi="GHEA Grapalat"/>
          <w:b/>
          <w:lang w:val="es-ES"/>
        </w:rPr>
        <w:t xml:space="preserve">  </w:t>
      </w:r>
    </w:p>
    <w:p w14:paraId="408C674F" w14:textId="77777777" w:rsidR="00310EDF" w:rsidRDefault="00310EDF" w:rsidP="00310EDF">
      <w:pPr>
        <w:jc w:val="center"/>
        <w:rPr>
          <w:rFonts w:ascii="GHEA Grapalat" w:hAnsi="GHEA Grapalat" w:cs="Sylfaen"/>
          <w:sz w:val="20"/>
          <w:lang w:val="hy-AM"/>
        </w:rPr>
      </w:pPr>
    </w:p>
    <w:p w14:paraId="65642640" w14:textId="6AF482E3" w:rsidR="00310EDF" w:rsidRDefault="00310EDF" w:rsidP="00310ED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202</w:t>
      </w:r>
      <w:r w:rsidR="00AC56F8" w:rsidRPr="0013318C">
        <w:rPr>
          <w:rFonts w:ascii="GHEA Grapalat" w:hAnsi="GHEA Grapalat" w:cs="Sylfaen"/>
          <w:sz w:val="20"/>
          <w:lang w:val="hy-AM"/>
        </w:rPr>
        <w:t xml:space="preserve">     </w:t>
      </w:r>
      <w:r>
        <w:rPr>
          <w:rFonts w:ascii="GHEA Grapalat" w:hAnsi="GHEA Grapalat" w:cs="Sylfaen"/>
          <w:sz w:val="20"/>
          <w:lang w:val="hy-AM"/>
        </w:rPr>
        <w:t xml:space="preserve"> թ.</w:t>
      </w:r>
    </w:p>
    <w:p w14:paraId="4E1C5C4F" w14:textId="77777777" w:rsidR="00310EDF" w:rsidRDefault="00310EDF" w:rsidP="00310EDF">
      <w:pPr>
        <w:tabs>
          <w:tab w:val="left" w:pos="720"/>
          <w:tab w:val="left" w:pos="1440"/>
          <w:tab w:val="left" w:pos="8865"/>
        </w:tabs>
        <w:jc w:val="both"/>
        <w:rPr>
          <w:rFonts w:ascii="GHEA Grapalat" w:hAnsi="GHEA Grapalat" w:cs="Sylfaen"/>
          <w:sz w:val="20"/>
          <w:lang w:val="hy-AM"/>
        </w:rPr>
      </w:pPr>
    </w:p>
    <w:p w14:paraId="310E3497" w14:textId="77777777" w:rsidR="00310EDF" w:rsidRDefault="00310EDF" w:rsidP="00310EDF">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904624B" w14:textId="77777777" w:rsidR="00310EDF" w:rsidRDefault="00310EDF" w:rsidP="00310EDF">
      <w:pPr>
        <w:ind w:firstLine="709"/>
        <w:jc w:val="both"/>
        <w:rPr>
          <w:rFonts w:ascii="GHEA Grapalat" w:hAnsi="GHEA Grapalat"/>
          <w:b/>
          <w:sz w:val="20"/>
          <w:lang w:val="hy-AM"/>
        </w:rPr>
      </w:pPr>
    </w:p>
    <w:p w14:paraId="083B9E22" w14:textId="77777777" w:rsidR="00310EDF" w:rsidRDefault="00310EDF" w:rsidP="00310ED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722E2B61" w14:textId="7BB95D00" w:rsidR="00310EDF" w:rsidRPr="00D6352C" w:rsidRDefault="00310EDF" w:rsidP="00310EDF">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sidRPr="00D6352C">
        <w:rPr>
          <w:rFonts w:ascii="GHEA Grapalat" w:hAnsi="GHEA Grapalat"/>
          <w:sz w:val="20"/>
          <w:lang w:val="hy-AM"/>
        </w:rPr>
        <w:t xml:space="preserve">1.1. </w:t>
      </w:r>
      <w:r w:rsidRPr="00D6352C">
        <w:rPr>
          <w:rFonts w:ascii="GHEA Grapalat" w:hAnsi="GHEA Grapalat" w:cs="Sylfaen"/>
          <w:sz w:val="20"/>
          <w:lang w:val="hy-AM"/>
        </w:rPr>
        <w:t>Վաճառողը</w:t>
      </w:r>
      <w:r w:rsidRPr="00D6352C">
        <w:rPr>
          <w:rFonts w:ascii="GHEA Grapalat" w:hAnsi="GHEA Grapalat" w:cs="Times Armenian"/>
          <w:sz w:val="20"/>
          <w:lang w:val="hy-AM"/>
        </w:rPr>
        <w:t xml:space="preserve"> </w:t>
      </w:r>
      <w:r w:rsidRPr="00D6352C">
        <w:rPr>
          <w:rFonts w:ascii="GHEA Grapalat" w:hAnsi="GHEA Grapalat" w:cs="Sylfaen"/>
          <w:sz w:val="20"/>
          <w:lang w:val="hy-AM"/>
        </w:rPr>
        <w:t>պարտավորվում</w:t>
      </w:r>
      <w:r w:rsidRPr="00D6352C">
        <w:rPr>
          <w:rFonts w:ascii="GHEA Grapalat" w:hAnsi="GHEA Grapalat" w:cs="Times Armenian"/>
          <w:sz w:val="20"/>
          <w:lang w:val="hy-AM"/>
        </w:rPr>
        <w:t xml:space="preserve"> </w:t>
      </w:r>
      <w:r w:rsidRPr="00D6352C">
        <w:rPr>
          <w:rFonts w:ascii="GHEA Grapalat" w:hAnsi="GHEA Grapalat" w:cs="Sylfaen"/>
          <w:sz w:val="20"/>
          <w:lang w:val="hy-AM"/>
        </w:rPr>
        <w:t>է</w:t>
      </w:r>
      <w:r w:rsidRPr="00D6352C">
        <w:rPr>
          <w:rFonts w:ascii="GHEA Grapalat" w:hAnsi="GHEA Grapalat" w:cs="Times Armenian"/>
          <w:sz w:val="20"/>
          <w:lang w:val="hy-AM"/>
        </w:rPr>
        <w:t xml:space="preserve"> </w:t>
      </w:r>
      <w:r w:rsidRPr="00D6352C">
        <w:rPr>
          <w:rFonts w:ascii="GHEA Grapalat" w:hAnsi="GHEA Grapalat" w:cs="Sylfaen"/>
          <w:sz w:val="20"/>
          <w:lang w:val="hy-AM"/>
        </w:rPr>
        <w:t>սույն</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պայմանագրով (այսուհետ</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պայմանագիր) սահմանված</w:t>
      </w:r>
      <w:r w:rsidRPr="00D6352C">
        <w:rPr>
          <w:rFonts w:ascii="GHEA Grapalat" w:hAnsi="GHEA Grapalat" w:cs="Times Armenian"/>
          <w:sz w:val="20"/>
          <w:lang w:val="hy-AM"/>
        </w:rPr>
        <w:t xml:space="preserve"> </w:t>
      </w:r>
      <w:r w:rsidRPr="00D6352C">
        <w:rPr>
          <w:rFonts w:ascii="GHEA Grapalat" w:hAnsi="GHEA Grapalat" w:cs="Sylfaen"/>
          <w:sz w:val="20"/>
          <w:lang w:val="hy-AM"/>
        </w:rPr>
        <w:t>կարգով</w:t>
      </w:r>
      <w:r w:rsidRPr="00D6352C">
        <w:rPr>
          <w:rFonts w:ascii="GHEA Grapalat" w:hAnsi="GHEA Grapalat" w:cs="Times Armenian"/>
          <w:sz w:val="20"/>
          <w:lang w:val="hy-AM"/>
        </w:rPr>
        <w:t xml:space="preserve">, </w:t>
      </w:r>
      <w:r w:rsidRPr="00D6352C">
        <w:rPr>
          <w:rFonts w:ascii="GHEA Grapalat" w:hAnsi="GHEA Grapalat" w:cs="Sylfaen"/>
          <w:sz w:val="20"/>
          <w:lang w:val="hy-AM"/>
        </w:rPr>
        <w:t>ծավալներով,</w:t>
      </w:r>
      <w:r w:rsidRPr="00D6352C">
        <w:rPr>
          <w:rFonts w:ascii="GHEA Grapalat" w:hAnsi="GHEA Grapalat" w:cs="Times Armenian"/>
          <w:sz w:val="20"/>
          <w:lang w:val="hy-AM"/>
        </w:rPr>
        <w:t xml:space="preserve"> </w:t>
      </w:r>
      <w:r w:rsidRPr="00D6352C">
        <w:rPr>
          <w:rFonts w:ascii="GHEA Grapalat" w:hAnsi="GHEA Grapalat" w:cs="Sylfaen"/>
          <w:sz w:val="20"/>
          <w:lang w:val="hy-AM"/>
        </w:rPr>
        <w:t>ժամկետներում</w:t>
      </w:r>
      <w:r w:rsidRPr="00D6352C">
        <w:rPr>
          <w:rFonts w:ascii="GHEA Grapalat" w:hAnsi="GHEA Grapalat" w:cs="Times Armenian"/>
          <w:sz w:val="20"/>
          <w:lang w:val="hy-AM"/>
        </w:rPr>
        <w:t xml:space="preserve"> </w:t>
      </w:r>
      <w:r w:rsidRPr="00D6352C">
        <w:rPr>
          <w:rFonts w:ascii="GHEA Grapalat" w:hAnsi="GHEA Grapalat" w:cs="Sylfaen"/>
          <w:sz w:val="20"/>
          <w:lang w:val="hy-AM"/>
        </w:rPr>
        <w:t>և</w:t>
      </w:r>
      <w:r w:rsidRPr="00D6352C">
        <w:rPr>
          <w:rFonts w:ascii="GHEA Grapalat" w:hAnsi="GHEA Grapalat" w:cs="Times Armenian"/>
          <w:sz w:val="20"/>
          <w:lang w:val="hy-AM"/>
        </w:rPr>
        <w:t xml:space="preserve"> </w:t>
      </w:r>
      <w:r w:rsidRPr="00D6352C">
        <w:rPr>
          <w:rFonts w:ascii="GHEA Grapalat" w:hAnsi="GHEA Grapalat" w:cs="Sylfaen"/>
          <w:sz w:val="20"/>
          <w:lang w:val="hy-AM"/>
        </w:rPr>
        <w:t>հասցեով</w:t>
      </w:r>
      <w:r w:rsidRPr="00D6352C">
        <w:rPr>
          <w:rFonts w:ascii="GHEA Grapalat" w:hAnsi="GHEA Grapalat" w:cs="Times Armenian"/>
          <w:sz w:val="20"/>
          <w:lang w:val="hy-AM"/>
        </w:rPr>
        <w:t xml:space="preserve"> </w:t>
      </w:r>
      <w:r w:rsidRPr="00D6352C">
        <w:rPr>
          <w:rFonts w:ascii="GHEA Grapalat" w:hAnsi="GHEA Grapalat" w:cs="Sylfaen"/>
          <w:sz w:val="20"/>
          <w:lang w:val="hy-AM"/>
        </w:rPr>
        <w:t>Գնորդին</w:t>
      </w:r>
      <w:r w:rsidRPr="00D6352C">
        <w:rPr>
          <w:rFonts w:ascii="GHEA Grapalat" w:hAnsi="GHEA Grapalat" w:cs="Times Armenian"/>
          <w:sz w:val="20"/>
          <w:lang w:val="hy-AM"/>
        </w:rPr>
        <w:t xml:space="preserve"> </w:t>
      </w:r>
      <w:r w:rsidRPr="00D6352C">
        <w:rPr>
          <w:rFonts w:ascii="GHEA Grapalat" w:hAnsi="GHEA Grapalat" w:cs="Sylfaen"/>
          <w:sz w:val="20"/>
          <w:lang w:val="hy-AM"/>
        </w:rPr>
        <w:t>մատակարարել</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պայմանագրի</w:t>
      </w:r>
      <w:r w:rsidRPr="00D6352C">
        <w:rPr>
          <w:rFonts w:ascii="GHEA Grapalat" w:hAnsi="GHEA Grapalat" w:cs="Times Armenian"/>
          <w:sz w:val="20"/>
          <w:lang w:val="hy-AM"/>
        </w:rPr>
        <w:t xml:space="preserve"> N 1 </w:t>
      </w:r>
      <w:r w:rsidRPr="00D6352C">
        <w:rPr>
          <w:rFonts w:ascii="GHEA Grapalat" w:hAnsi="GHEA Grapalat" w:cs="Sylfaen"/>
          <w:sz w:val="20"/>
          <w:lang w:val="hy-AM"/>
        </w:rPr>
        <w:t>հավելվածով`</w:t>
      </w:r>
      <w:r w:rsidRPr="00D6352C">
        <w:rPr>
          <w:rFonts w:ascii="GHEA Grapalat" w:hAnsi="GHEA Grapalat" w:cs="Times Armenian"/>
          <w:sz w:val="20"/>
          <w:lang w:val="hy-AM"/>
        </w:rPr>
        <w:t xml:space="preserve"> </w:t>
      </w:r>
      <w:r w:rsidRPr="00D6352C">
        <w:rPr>
          <w:rFonts w:ascii="GHEA Grapalat" w:hAnsi="GHEA Grapalat" w:cs="Sylfaen"/>
          <w:sz w:val="20"/>
          <w:lang w:val="hy-AM"/>
        </w:rPr>
        <w:t>Տեխնիկական</w:t>
      </w:r>
      <w:r w:rsidRPr="00D6352C">
        <w:rPr>
          <w:rFonts w:ascii="GHEA Grapalat" w:hAnsi="GHEA Grapalat" w:cs="Times Armenian"/>
          <w:sz w:val="20"/>
          <w:lang w:val="hy-AM"/>
        </w:rPr>
        <w:t xml:space="preserve"> </w:t>
      </w:r>
      <w:r w:rsidRPr="00D6352C">
        <w:rPr>
          <w:rFonts w:ascii="GHEA Grapalat" w:hAnsi="GHEA Grapalat" w:cs="Sylfaen"/>
          <w:sz w:val="20"/>
          <w:lang w:val="hy-AM"/>
        </w:rPr>
        <w:t>բնութագիր-գնման-ժամանակացուցով նախատեսված</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ապրանքը</w:t>
      </w:r>
      <w:r w:rsidRPr="00D6352C">
        <w:rPr>
          <w:rFonts w:ascii="GHEA Grapalat" w:hAnsi="GHEA Grapalat" w:cs="Times Armenian"/>
          <w:sz w:val="20"/>
          <w:lang w:val="hy-AM"/>
        </w:rPr>
        <w:t xml:space="preserve"> (</w:t>
      </w:r>
      <w:r w:rsidRPr="00D6352C">
        <w:rPr>
          <w:rFonts w:ascii="GHEA Grapalat" w:hAnsi="GHEA Grapalat" w:cs="Sylfaen"/>
          <w:sz w:val="20"/>
          <w:lang w:val="hy-AM"/>
        </w:rPr>
        <w:t>այսուհետ</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w:t>
      </w:r>
      <w:r w:rsidRPr="00D6352C">
        <w:rPr>
          <w:rFonts w:ascii="GHEA Grapalat" w:hAnsi="GHEA Grapalat" w:cs="Times Armenian"/>
          <w:sz w:val="20"/>
          <w:lang w:val="hy-AM"/>
        </w:rPr>
        <w:t xml:space="preserve">), </w:t>
      </w:r>
      <w:r w:rsidRPr="00D6352C">
        <w:rPr>
          <w:rFonts w:ascii="GHEA Grapalat" w:hAnsi="GHEA Grapalat" w:cs="Sylfaen"/>
          <w:sz w:val="20"/>
          <w:lang w:val="hy-AM"/>
        </w:rPr>
        <w:t>իսկ</w:t>
      </w:r>
      <w:r w:rsidRPr="00D6352C">
        <w:rPr>
          <w:rFonts w:ascii="GHEA Grapalat" w:hAnsi="GHEA Grapalat" w:cs="Times Armenian"/>
          <w:sz w:val="20"/>
          <w:lang w:val="hy-AM"/>
        </w:rPr>
        <w:t xml:space="preserve"> </w:t>
      </w:r>
      <w:r w:rsidRPr="00D6352C">
        <w:rPr>
          <w:rFonts w:ascii="GHEA Grapalat" w:hAnsi="GHEA Grapalat" w:cs="Sylfaen"/>
          <w:sz w:val="20"/>
          <w:lang w:val="hy-AM"/>
        </w:rPr>
        <w:t>Գնորդը</w:t>
      </w:r>
      <w:r w:rsidRPr="00D6352C">
        <w:rPr>
          <w:rFonts w:ascii="GHEA Grapalat" w:hAnsi="GHEA Grapalat" w:cs="Times Armenian"/>
          <w:sz w:val="20"/>
          <w:lang w:val="hy-AM"/>
        </w:rPr>
        <w:t xml:space="preserve"> </w:t>
      </w:r>
      <w:r w:rsidRPr="00D6352C">
        <w:rPr>
          <w:rFonts w:ascii="GHEA Grapalat" w:hAnsi="GHEA Grapalat" w:cs="Sylfaen"/>
          <w:sz w:val="20"/>
          <w:lang w:val="hy-AM"/>
        </w:rPr>
        <w:t>պարտավորվում</w:t>
      </w:r>
      <w:r w:rsidRPr="00D6352C">
        <w:rPr>
          <w:rFonts w:ascii="GHEA Grapalat" w:hAnsi="GHEA Grapalat" w:cs="Times Armenian"/>
          <w:sz w:val="20"/>
          <w:lang w:val="hy-AM"/>
        </w:rPr>
        <w:t xml:space="preserve"> </w:t>
      </w:r>
      <w:r w:rsidRPr="00D6352C">
        <w:rPr>
          <w:rFonts w:ascii="GHEA Grapalat" w:hAnsi="GHEA Grapalat" w:cs="Sylfaen"/>
          <w:sz w:val="20"/>
          <w:lang w:val="hy-AM"/>
        </w:rPr>
        <w:t>է</w:t>
      </w:r>
      <w:r w:rsidRPr="00D6352C">
        <w:rPr>
          <w:rFonts w:ascii="GHEA Grapalat" w:hAnsi="GHEA Grapalat" w:cs="Times Armenian"/>
          <w:sz w:val="20"/>
          <w:lang w:val="hy-AM"/>
        </w:rPr>
        <w:t xml:space="preserve"> </w:t>
      </w:r>
      <w:r w:rsidRPr="00D6352C">
        <w:rPr>
          <w:rFonts w:ascii="GHEA Grapalat" w:hAnsi="GHEA Grapalat" w:cs="Sylfaen"/>
          <w:sz w:val="20"/>
          <w:lang w:val="hy-AM"/>
        </w:rPr>
        <w:t>ընդունել</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ապրանքը</w:t>
      </w:r>
      <w:r w:rsidRPr="00D6352C">
        <w:rPr>
          <w:rFonts w:ascii="GHEA Grapalat" w:hAnsi="GHEA Grapalat" w:cs="Times Armenian"/>
          <w:sz w:val="20"/>
          <w:lang w:val="hy-AM"/>
        </w:rPr>
        <w:t xml:space="preserve"> </w:t>
      </w:r>
      <w:r w:rsidRPr="00D6352C">
        <w:rPr>
          <w:rFonts w:ascii="GHEA Grapalat" w:hAnsi="GHEA Grapalat" w:cs="Sylfaen"/>
          <w:sz w:val="20"/>
          <w:lang w:val="hy-AM"/>
        </w:rPr>
        <w:t>և</w:t>
      </w:r>
      <w:r w:rsidRPr="00D6352C">
        <w:rPr>
          <w:rFonts w:ascii="GHEA Grapalat" w:hAnsi="GHEA Grapalat" w:cs="Times Armenian"/>
          <w:sz w:val="20"/>
          <w:lang w:val="hy-AM"/>
        </w:rPr>
        <w:t xml:space="preserve"> </w:t>
      </w:r>
      <w:r w:rsidRPr="00D6352C">
        <w:rPr>
          <w:rFonts w:ascii="GHEA Grapalat" w:hAnsi="GHEA Grapalat" w:cs="Sylfaen"/>
          <w:sz w:val="20"/>
          <w:lang w:val="hy-AM"/>
        </w:rPr>
        <w:t>վճարել</w:t>
      </w:r>
      <w:r w:rsidRPr="00D6352C">
        <w:rPr>
          <w:rFonts w:ascii="GHEA Grapalat" w:hAnsi="GHEA Grapalat" w:cs="Times Armenian"/>
          <w:sz w:val="20"/>
          <w:lang w:val="hy-AM"/>
        </w:rPr>
        <w:t xml:space="preserve"> </w:t>
      </w:r>
      <w:r w:rsidRPr="00D6352C">
        <w:rPr>
          <w:rFonts w:ascii="GHEA Grapalat" w:hAnsi="GHEA Grapalat" w:cs="Sylfaen"/>
          <w:sz w:val="20"/>
          <w:lang w:val="hy-AM"/>
        </w:rPr>
        <w:t>դրա</w:t>
      </w:r>
      <w:r w:rsidRPr="00D6352C">
        <w:rPr>
          <w:rFonts w:ascii="GHEA Grapalat" w:hAnsi="GHEA Grapalat" w:cs="Times Armenian"/>
          <w:sz w:val="20"/>
          <w:lang w:val="hy-AM"/>
        </w:rPr>
        <w:t xml:space="preserve"> </w:t>
      </w:r>
      <w:r w:rsidRPr="00D6352C">
        <w:rPr>
          <w:rFonts w:ascii="GHEA Grapalat" w:hAnsi="GHEA Grapalat" w:cs="Sylfaen"/>
          <w:sz w:val="20"/>
          <w:lang w:val="hy-AM"/>
        </w:rPr>
        <w:t>համար</w:t>
      </w:r>
      <w:r w:rsidRPr="00D6352C">
        <w:rPr>
          <w:rFonts w:ascii="GHEA Grapalat" w:hAnsi="GHEA Grapalat" w:cs="Tahoma"/>
          <w:sz w:val="20"/>
          <w:lang w:val="hy-AM"/>
        </w:rPr>
        <w:t>։</w:t>
      </w:r>
      <w:r w:rsidRPr="00D6352C">
        <w:rPr>
          <w:rFonts w:ascii="GHEA Grapalat" w:hAnsi="GHEA Grapalat" w:cs="Times Armenian"/>
          <w:sz w:val="20"/>
          <w:lang w:val="hy-AM"/>
        </w:rPr>
        <w:t xml:space="preserve"> </w:t>
      </w:r>
      <w:r w:rsidRPr="00D6352C">
        <w:rPr>
          <w:rFonts w:ascii="GHEA Grapalat" w:hAnsi="GHEA Grapalat"/>
          <w:sz w:val="20"/>
          <w:lang w:val="hy-AM"/>
        </w:rPr>
        <w:t xml:space="preserve"> </w:t>
      </w:r>
    </w:p>
    <w:p w14:paraId="70432ECF" w14:textId="69AF6B72" w:rsidR="00310EDF" w:rsidRPr="00D6352C" w:rsidRDefault="00310EDF" w:rsidP="00310EDF">
      <w:pPr>
        <w:pStyle w:val="ListParagraph"/>
        <w:tabs>
          <w:tab w:val="left" w:pos="0"/>
          <w:tab w:val="left" w:pos="360"/>
        </w:tabs>
        <w:ind w:left="0"/>
        <w:contextualSpacing/>
        <w:jc w:val="both"/>
        <w:rPr>
          <w:rFonts w:ascii="GHEA Grapalat" w:hAnsi="GHEA Grapalat"/>
          <w:sz w:val="20"/>
          <w:szCs w:val="22"/>
          <w:lang w:val="hy-AM"/>
        </w:rPr>
      </w:pPr>
      <w:r w:rsidRPr="00D6352C">
        <w:rPr>
          <w:rFonts w:ascii="GHEA Grapalat" w:hAnsi="GHEA Grapalat"/>
          <w:sz w:val="20"/>
          <w:lang w:val="hy-AM"/>
        </w:rPr>
        <w:t xml:space="preserve">     </w:t>
      </w:r>
      <w:r w:rsidRPr="00D6352C">
        <w:rPr>
          <w:rFonts w:ascii="GHEA Grapalat" w:hAnsi="GHEA Grapalat" w:cs="Tahoma"/>
          <w:sz w:val="20"/>
          <w:lang w:val="hy-AM"/>
        </w:rPr>
        <w:t xml:space="preserve"> </w:t>
      </w:r>
      <w:r w:rsidRPr="00D6352C">
        <w:rPr>
          <w:rFonts w:ascii="GHEA Grapalat" w:hAnsi="GHEA Grapalat" w:cs="Tahoma"/>
          <w:sz w:val="20"/>
        </w:rPr>
        <w:t xml:space="preserve">  </w:t>
      </w:r>
      <w:r w:rsidRPr="00D6352C">
        <w:rPr>
          <w:rFonts w:ascii="GHEA Grapalat" w:hAnsi="GHEA Grapalat"/>
          <w:sz w:val="20"/>
        </w:rPr>
        <w:t>1</w:t>
      </w:r>
      <w:r w:rsidRPr="00D6352C">
        <w:rPr>
          <w:rFonts w:ascii="GHEA Grapalat" w:hAnsi="GHEA Grapalat"/>
          <w:sz w:val="20"/>
          <w:lang w:val="hy-AM"/>
        </w:rPr>
        <w:t xml:space="preserve">.2 </w:t>
      </w:r>
      <w:r w:rsidRPr="00D6352C">
        <w:rPr>
          <w:rFonts w:ascii="GHEA Grapalat" w:hAnsi="GHEA Grapalat" w:cs="Sylfaen"/>
          <w:sz w:val="20"/>
          <w:lang w:val="hy-AM"/>
        </w:rPr>
        <w:t>Վաճառողն</w:t>
      </w:r>
      <w:r w:rsidRPr="00D6352C">
        <w:rPr>
          <w:rFonts w:ascii="GHEA Grapalat" w:hAnsi="GHEA Grapalat"/>
          <w:sz w:val="20"/>
          <w:lang w:val="hy-AM"/>
        </w:rPr>
        <w:t xml:space="preserve"> </w:t>
      </w:r>
      <w:r w:rsidRPr="00D6352C">
        <w:rPr>
          <w:rFonts w:ascii="GHEA Grapalat" w:hAnsi="GHEA Grapalat" w:cs="Sylfaen"/>
          <w:sz w:val="20"/>
          <w:lang w:val="hy-AM"/>
        </w:rPr>
        <w:t>Ապրանքը</w:t>
      </w:r>
      <w:r w:rsidRPr="00D6352C">
        <w:rPr>
          <w:rFonts w:ascii="GHEA Grapalat" w:hAnsi="GHEA Grapalat"/>
          <w:sz w:val="20"/>
          <w:lang w:val="hy-AM"/>
        </w:rPr>
        <w:t xml:space="preserve"> </w:t>
      </w:r>
      <w:r w:rsidRPr="00D6352C">
        <w:rPr>
          <w:rFonts w:ascii="GHEA Grapalat" w:hAnsi="GHEA Grapalat" w:cs="Sylfaen"/>
          <w:sz w:val="20"/>
          <w:lang w:val="hy-AM"/>
        </w:rPr>
        <w:t>մատակարարում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sz w:val="20"/>
          <w:lang w:val="hy-AM"/>
        </w:rPr>
        <w:t>Գնորդին</w:t>
      </w:r>
      <w:r w:rsidRPr="00D6352C">
        <w:rPr>
          <w:rFonts w:ascii="GHEA Grapalat" w:hAnsi="GHEA Grapalat"/>
          <w:sz w:val="20"/>
          <w:lang w:val="hy-AM"/>
        </w:rPr>
        <w:t xml:space="preserve"> /</w:t>
      </w:r>
      <w:r w:rsidRPr="00D6352C">
        <w:rPr>
          <w:rFonts w:ascii="GHEA Grapalat" w:hAnsi="GHEA Grapalat" w:cs="Sylfaen"/>
          <w:sz w:val="20"/>
          <w:lang w:val="hy-AM"/>
        </w:rPr>
        <w:t>Ստացողին</w:t>
      </w:r>
      <w:r w:rsidRPr="00D6352C">
        <w:rPr>
          <w:rFonts w:ascii="GHEA Grapalat" w:hAnsi="GHEA Grapalat"/>
          <w:sz w:val="20"/>
          <w:lang w:val="hy-AM"/>
        </w:rPr>
        <w:t xml:space="preserve">/   </w:t>
      </w:r>
      <w:r w:rsidRPr="00D6352C">
        <w:rPr>
          <w:rFonts w:ascii="GHEA Grapalat" w:hAnsi="GHEA Grapalat" w:cs="Sylfaen"/>
          <w:sz w:val="20"/>
          <w:lang w:val="hy-AM"/>
        </w:rPr>
        <w:t>Պայմանագրի</w:t>
      </w:r>
      <w:r w:rsidRPr="00D6352C">
        <w:rPr>
          <w:rFonts w:ascii="GHEA Grapalat" w:hAnsi="GHEA Grapalat"/>
          <w:sz w:val="20"/>
          <w:lang w:val="hy-AM"/>
        </w:rPr>
        <w:t xml:space="preserve">  N </w:t>
      </w:r>
      <w:r w:rsidRPr="00D6352C">
        <w:rPr>
          <w:rFonts w:ascii="GHEA Grapalat" w:hAnsi="GHEA Grapalat"/>
          <w:sz w:val="20"/>
        </w:rPr>
        <w:t>1</w:t>
      </w:r>
      <w:r w:rsidRPr="00D6352C">
        <w:rPr>
          <w:rFonts w:ascii="GHEA Grapalat" w:hAnsi="GHEA Grapalat"/>
          <w:sz w:val="20"/>
          <w:lang w:val="hy-AM"/>
        </w:rPr>
        <w:t xml:space="preserve"> </w:t>
      </w:r>
      <w:r w:rsidRPr="00D6352C">
        <w:rPr>
          <w:rFonts w:ascii="GHEA Grapalat" w:hAnsi="GHEA Grapalat" w:cs="Sylfaen"/>
          <w:sz w:val="20"/>
          <w:lang w:val="hy-AM"/>
        </w:rPr>
        <w:t>հավելվածով</w:t>
      </w:r>
      <w:r w:rsidRPr="00D6352C">
        <w:rPr>
          <w:rFonts w:ascii="GHEA Grapalat" w:hAnsi="GHEA Grapalat"/>
          <w:sz w:val="20"/>
          <w:lang w:val="hy-AM"/>
        </w:rPr>
        <w:t xml:space="preserve">` </w:t>
      </w:r>
      <w:r w:rsidRPr="00D6352C">
        <w:rPr>
          <w:rFonts w:ascii="GHEA Grapalat" w:hAnsi="GHEA Grapalat"/>
          <w:sz w:val="20"/>
        </w:rPr>
        <w:t>տեխնիկական բնութագիր-</w:t>
      </w:r>
      <w:r w:rsidRPr="00D6352C">
        <w:rPr>
          <w:rFonts w:ascii="GHEA Grapalat" w:hAnsi="GHEA Grapalat" w:cs="Sylfaen"/>
          <w:sz w:val="20"/>
          <w:lang w:val="hy-AM"/>
        </w:rPr>
        <w:t>գնման</w:t>
      </w:r>
      <w:r w:rsidRPr="00D6352C">
        <w:rPr>
          <w:rFonts w:ascii="GHEA Grapalat" w:hAnsi="GHEA Grapalat"/>
          <w:sz w:val="20"/>
          <w:lang w:val="hy-AM"/>
        </w:rPr>
        <w:t xml:space="preserve"> </w:t>
      </w:r>
      <w:r w:rsidRPr="00D6352C">
        <w:rPr>
          <w:rFonts w:ascii="GHEA Grapalat" w:hAnsi="GHEA Grapalat" w:cs="Sylfaen"/>
          <w:sz w:val="20"/>
          <w:lang w:val="hy-AM"/>
        </w:rPr>
        <w:t>ժամանակացույցով</w:t>
      </w:r>
      <w:r w:rsidRPr="00D6352C">
        <w:rPr>
          <w:rFonts w:ascii="GHEA Grapalat" w:hAnsi="GHEA Grapalat"/>
          <w:sz w:val="20"/>
          <w:lang w:val="hy-AM"/>
        </w:rPr>
        <w:t xml:space="preserve"> </w:t>
      </w:r>
      <w:r w:rsidRPr="00D6352C">
        <w:rPr>
          <w:rFonts w:ascii="GHEA Grapalat" w:hAnsi="GHEA Grapalat" w:cs="Sylfaen"/>
          <w:sz w:val="20"/>
          <w:lang w:val="hy-AM"/>
        </w:rPr>
        <w:t>սահմանված</w:t>
      </w:r>
      <w:r w:rsidRPr="00D6352C">
        <w:rPr>
          <w:rFonts w:ascii="GHEA Grapalat" w:hAnsi="GHEA Grapalat"/>
          <w:sz w:val="20"/>
          <w:lang w:val="hy-AM"/>
        </w:rPr>
        <w:t xml:space="preserve"> </w:t>
      </w:r>
      <w:r w:rsidRPr="00D6352C">
        <w:rPr>
          <w:rFonts w:ascii="GHEA Grapalat" w:hAnsi="GHEA Grapalat" w:cs="Sylfaen"/>
          <w:sz w:val="20"/>
          <w:lang w:val="hy-AM"/>
        </w:rPr>
        <w:t>ծավալներով</w:t>
      </w:r>
      <w:r w:rsidRPr="00D6352C">
        <w:rPr>
          <w:rFonts w:ascii="GHEA Grapalat" w:hAnsi="GHEA Grapalat"/>
          <w:sz w:val="20"/>
          <w:lang w:val="hy-AM"/>
        </w:rPr>
        <w:t xml:space="preserve"> </w:t>
      </w:r>
      <w:r w:rsidRPr="00D6352C">
        <w:rPr>
          <w:rFonts w:ascii="GHEA Grapalat" w:hAnsi="GHEA Grapalat" w:cs="Sylfaen"/>
          <w:sz w:val="20"/>
          <w:lang w:val="hy-AM"/>
        </w:rPr>
        <w:t>և</w:t>
      </w:r>
      <w:r w:rsidRPr="00D6352C">
        <w:rPr>
          <w:rFonts w:ascii="GHEA Grapalat" w:hAnsi="GHEA Grapalat"/>
          <w:sz w:val="20"/>
          <w:lang w:val="hy-AM"/>
        </w:rPr>
        <w:t xml:space="preserve"> </w:t>
      </w:r>
      <w:r w:rsidRPr="00D6352C">
        <w:rPr>
          <w:rFonts w:ascii="GHEA Grapalat" w:hAnsi="GHEA Grapalat" w:cs="Sylfaen"/>
          <w:sz w:val="20"/>
          <w:lang w:val="hy-AM"/>
        </w:rPr>
        <w:t>ժամկետներում</w:t>
      </w:r>
      <w:r w:rsidRPr="00D6352C">
        <w:rPr>
          <w:rFonts w:ascii="GHEA Grapalat" w:hAnsi="GHEA Grapalat"/>
          <w:sz w:val="20"/>
          <w:lang w:val="hy-AM"/>
        </w:rPr>
        <w:t xml:space="preserve">` </w:t>
      </w:r>
      <w:r w:rsidRPr="00D6352C">
        <w:rPr>
          <w:rFonts w:ascii="GHEA Grapalat" w:hAnsi="GHEA Grapalat" w:cs="Sylfaen"/>
          <w:b/>
          <w:lang w:val="hy-AM"/>
        </w:rPr>
        <w:t>մատակարարման</w:t>
      </w:r>
      <w:r w:rsidRPr="00D6352C">
        <w:rPr>
          <w:rFonts w:ascii="GHEA Grapalat" w:hAnsi="GHEA Grapalat"/>
          <w:b/>
          <w:lang w:val="hy-AM"/>
        </w:rPr>
        <w:t xml:space="preserve"> </w:t>
      </w:r>
      <w:r w:rsidRPr="00D6352C">
        <w:rPr>
          <w:rFonts w:ascii="GHEA Grapalat" w:hAnsi="GHEA Grapalat" w:cs="Sylfaen"/>
          <w:b/>
          <w:lang w:val="hy-AM"/>
        </w:rPr>
        <w:t>ժամկետ</w:t>
      </w:r>
      <w:r w:rsidRPr="00D6352C">
        <w:rPr>
          <w:rFonts w:ascii="GHEA Grapalat" w:hAnsi="GHEA Grapalat"/>
          <w:b/>
          <w:lang w:val="hy-AM"/>
        </w:rPr>
        <w:t xml:space="preserve"> </w:t>
      </w:r>
      <w:r w:rsidRPr="00D6352C">
        <w:rPr>
          <w:rFonts w:ascii="GHEA Grapalat" w:hAnsi="GHEA Grapalat"/>
          <w:b/>
        </w:rPr>
        <w:t xml:space="preserve">` </w:t>
      </w:r>
      <w:r w:rsidRPr="00D6352C">
        <w:rPr>
          <w:rFonts w:ascii="GHEA Grapalat" w:hAnsi="GHEA Grapalat" w:cs="Sylfaen"/>
          <w:b/>
          <w:lang w:val="hy-AM"/>
        </w:rPr>
        <w:t>պայմանագիրը</w:t>
      </w:r>
      <w:r w:rsidRPr="00D6352C">
        <w:rPr>
          <w:rFonts w:ascii="GHEA Grapalat" w:hAnsi="GHEA Grapalat"/>
          <w:b/>
          <w:lang w:val="hy-AM"/>
        </w:rPr>
        <w:t xml:space="preserve"> </w:t>
      </w:r>
      <w:r w:rsidRPr="00D6352C">
        <w:rPr>
          <w:rFonts w:ascii="GHEA Grapalat" w:hAnsi="GHEA Grapalat" w:cs="Sylfaen"/>
          <w:b/>
          <w:lang w:val="hy-AM"/>
        </w:rPr>
        <w:t>ուժի</w:t>
      </w:r>
      <w:r w:rsidRPr="00D6352C">
        <w:rPr>
          <w:rFonts w:ascii="GHEA Grapalat" w:hAnsi="GHEA Grapalat"/>
          <w:b/>
          <w:lang w:val="hy-AM"/>
        </w:rPr>
        <w:t xml:space="preserve"> </w:t>
      </w:r>
      <w:r w:rsidRPr="00D6352C">
        <w:rPr>
          <w:rFonts w:ascii="GHEA Grapalat" w:hAnsi="GHEA Grapalat" w:cs="Sylfaen"/>
          <w:b/>
          <w:lang w:val="hy-AM"/>
        </w:rPr>
        <w:t>մեջ</w:t>
      </w:r>
      <w:r w:rsidRPr="00D6352C">
        <w:rPr>
          <w:rFonts w:ascii="GHEA Grapalat" w:hAnsi="GHEA Grapalat"/>
          <w:b/>
          <w:lang w:val="hy-AM"/>
        </w:rPr>
        <w:t xml:space="preserve"> </w:t>
      </w:r>
      <w:r w:rsidRPr="00D6352C">
        <w:rPr>
          <w:rFonts w:ascii="GHEA Grapalat" w:hAnsi="GHEA Grapalat" w:cs="Sylfaen"/>
          <w:b/>
          <w:lang w:val="hy-AM"/>
        </w:rPr>
        <w:t>մտնելուց</w:t>
      </w:r>
      <w:r w:rsidRPr="00D6352C">
        <w:rPr>
          <w:rFonts w:ascii="GHEA Grapalat" w:hAnsi="GHEA Grapalat"/>
          <w:b/>
          <w:lang w:val="hy-AM"/>
        </w:rPr>
        <w:t xml:space="preserve"> </w:t>
      </w:r>
      <w:r w:rsidRPr="00D6352C">
        <w:rPr>
          <w:rFonts w:ascii="GHEA Grapalat" w:hAnsi="GHEA Grapalat" w:cs="Sylfaen"/>
          <w:b/>
          <w:lang w:val="hy-AM"/>
        </w:rPr>
        <w:t>հետո</w:t>
      </w:r>
      <w:r w:rsidRPr="00D6352C">
        <w:rPr>
          <w:rFonts w:ascii="GHEA Grapalat" w:hAnsi="GHEA Grapalat"/>
          <w:b/>
          <w:lang w:val="hy-AM"/>
        </w:rPr>
        <w:t xml:space="preserve"> </w:t>
      </w:r>
      <w:r w:rsidR="00495E40" w:rsidRPr="00D6352C">
        <w:rPr>
          <w:rFonts w:ascii="GHEA Grapalat" w:hAnsi="GHEA Grapalat"/>
          <w:b/>
          <w:lang w:val="hy-AM"/>
        </w:rPr>
        <w:t>5</w:t>
      </w:r>
      <w:r w:rsidRPr="00D6352C">
        <w:rPr>
          <w:rFonts w:ascii="GHEA Grapalat" w:hAnsi="GHEA Grapalat"/>
          <w:b/>
          <w:lang w:val="hy-AM"/>
        </w:rPr>
        <w:t xml:space="preserve">0 </w:t>
      </w:r>
      <w:r w:rsidRPr="00D6352C">
        <w:rPr>
          <w:rFonts w:ascii="GHEA Grapalat" w:hAnsi="GHEA Grapalat" w:cs="Sylfaen"/>
          <w:b/>
        </w:rPr>
        <w:t>օրացուցային</w:t>
      </w:r>
      <w:r w:rsidRPr="00D6352C">
        <w:rPr>
          <w:rFonts w:ascii="GHEA Grapalat" w:hAnsi="GHEA Grapalat"/>
          <w:b/>
          <w:lang w:val="hy-AM"/>
        </w:rPr>
        <w:t xml:space="preserve"> </w:t>
      </w:r>
      <w:r w:rsidRPr="00D6352C">
        <w:rPr>
          <w:rFonts w:ascii="GHEA Grapalat" w:hAnsi="GHEA Grapalat" w:cs="Sylfaen"/>
          <w:b/>
          <w:lang w:val="hy-AM"/>
        </w:rPr>
        <w:t>օրվա</w:t>
      </w:r>
      <w:r w:rsidRPr="00D6352C">
        <w:rPr>
          <w:rFonts w:ascii="GHEA Grapalat" w:hAnsi="GHEA Grapalat"/>
          <w:b/>
          <w:lang w:val="hy-AM"/>
        </w:rPr>
        <w:t xml:space="preserve">  </w:t>
      </w:r>
      <w:r w:rsidRPr="00D6352C">
        <w:rPr>
          <w:rFonts w:ascii="GHEA Grapalat" w:hAnsi="GHEA Grapalat" w:cs="Sylfaen"/>
          <w:b/>
          <w:lang w:val="hy-AM"/>
        </w:rPr>
        <w:t>ընթացքում</w:t>
      </w:r>
      <w:r w:rsidRPr="00D6352C">
        <w:rPr>
          <w:rFonts w:ascii="GHEA Grapalat" w:hAnsi="GHEA Grapalat"/>
          <w:b/>
          <w:lang w:val="hy-AM"/>
        </w:rPr>
        <w:t>:</w:t>
      </w:r>
    </w:p>
    <w:p w14:paraId="5C679DBB" w14:textId="77777777" w:rsidR="00310EDF" w:rsidRPr="0071046A" w:rsidRDefault="00310EDF" w:rsidP="00310EDF">
      <w:pPr>
        <w:jc w:val="both"/>
        <w:rPr>
          <w:rFonts w:ascii="GHEA Grapalat" w:hAnsi="GHEA Grapalat" w:cs="Tahoma"/>
          <w:sz w:val="20"/>
          <w:lang w:val="hy-AM"/>
        </w:rPr>
      </w:pPr>
      <w:r w:rsidRPr="00D6352C">
        <w:rPr>
          <w:rFonts w:ascii="GHEA Grapalat" w:hAnsi="GHEA Grapalat"/>
          <w:sz w:val="20"/>
          <w:lang w:val="hy-AM"/>
        </w:rPr>
        <w:t xml:space="preserve">        </w:t>
      </w:r>
      <w:r w:rsidRPr="0071046A">
        <w:rPr>
          <w:rFonts w:ascii="GHEA Grapalat" w:hAnsi="GHEA Grapalat"/>
          <w:sz w:val="20"/>
          <w:szCs w:val="22"/>
          <w:lang w:val="hy-AM"/>
        </w:rPr>
        <w:t>1.3</w:t>
      </w:r>
      <w:r w:rsidRPr="00D6352C">
        <w:rPr>
          <w:rFonts w:ascii="GHEA Grapalat" w:hAnsi="GHEA Grapalat"/>
          <w:sz w:val="20"/>
          <w:lang w:val="hy-AM"/>
        </w:rPr>
        <w:t xml:space="preserve"> </w:t>
      </w:r>
      <w:r w:rsidRPr="00D6352C">
        <w:rPr>
          <w:rFonts w:ascii="GHEA Grapalat" w:hAnsi="GHEA Grapalat" w:cs="Sylfaen"/>
          <w:sz w:val="20"/>
          <w:lang w:val="hy-AM"/>
        </w:rPr>
        <w:t>Վաճառողը</w:t>
      </w:r>
      <w:r w:rsidRPr="00D6352C">
        <w:rPr>
          <w:rFonts w:ascii="GHEA Grapalat" w:hAnsi="GHEA Grapalat"/>
          <w:sz w:val="20"/>
          <w:lang w:val="hy-AM"/>
        </w:rPr>
        <w:t xml:space="preserve"> </w:t>
      </w:r>
      <w:r w:rsidRPr="00D6352C">
        <w:rPr>
          <w:rFonts w:ascii="GHEA Grapalat" w:hAnsi="GHEA Grapalat" w:cs="Sylfaen"/>
          <w:sz w:val="20"/>
          <w:lang w:val="hy-AM"/>
        </w:rPr>
        <w:t>Ապրանքը</w:t>
      </w:r>
      <w:r w:rsidRPr="00D6352C">
        <w:rPr>
          <w:rFonts w:ascii="GHEA Grapalat" w:hAnsi="GHEA Grapalat"/>
          <w:sz w:val="20"/>
          <w:lang w:val="hy-AM"/>
        </w:rPr>
        <w:t xml:space="preserve"> </w:t>
      </w:r>
      <w:r w:rsidRPr="00D6352C">
        <w:rPr>
          <w:rFonts w:ascii="GHEA Grapalat" w:hAnsi="GHEA Grapalat" w:cs="Sylfaen"/>
          <w:sz w:val="20"/>
          <w:lang w:val="hy-AM"/>
        </w:rPr>
        <w:t>հասցնում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sz w:val="20"/>
          <w:lang w:val="hy-AM"/>
        </w:rPr>
        <w:t>Գնորդի</w:t>
      </w:r>
      <w:r w:rsidRPr="00D6352C">
        <w:rPr>
          <w:rFonts w:ascii="GHEA Grapalat" w:hAnsi="GHEA Grapalat"/>
          <w:sz w:val="20"/>
          <w:lang w:val="hy-AM"/>
        </w:rPr>
        <w:t xml:space="preserve"> </w:t>
      </w:r>
      <w:r w:rsidRPr="00D6352C">
        <w:rPr>
          <w:rFonts w:ascii="GHEA Grapalat" w:hAnsi="GHEA Grapalat" w:cs="Sylfaen"/>
          <w:sz w:val="20"/>
          <w:lang w:val="hy-AM"/>
        </w:rPr>
        <w:t>պահեստ</w:t>
      </w:r>
      <w:r w:rsidRPr="00D6352C">
        <w:rPr>
          <w:rFonts w:ascii="GHEA Grapalat" w:hAnsi="GHEA Grapalat"/>
          <w:sz w:val="20"/>
          <w:lang w:val="hy-AM"/>
        </w:rPr>
        <w:t xml:space="preserve">, </w:t>
      </w:r>
      <w:r w:rsidRPr="00D6352C">
        <w:rPr>
          <w:rFonts w:ascii="GHEA Grapalat" w:hAnsi="GHEA Grapalat" w:cs="Sylfaen"/>
          <w:sz w:val="20"/>
          <w:lang w:val="hy-AM"/>
        </w:rPr>
        <w:t>որը</w:t>
      </w:r>
      <w:r w:rsidRPr="00D6352C">
        <w:rPr>
          <w:rFonts w:ascii="GHEA Grapalat" w:hAnsi="GHEA Grapalat"/>
          <w:sz w:val="20"/>
          <w:lang w:val="hy-AM"/>
        </w:rPr>
        <w:t xml:space="preserve"> </w:t>
      </w:r>
      <w:r w:rsidRPr="00D6352C">
        <w:rPr>
          <w:rFonts w:ascii="GHEA Grapalat" w:hAnsi="GHEA Grapalat" w:cs="Sylfaen"/>
          <w:sz w:val="20"/>
          <w:lang w:val="hy-AM"/>
        </w:rPr>
        <w:t>գտնվում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b/>
          <w:sz w:val="20"/>
          <w:lang w:val="hy-AM"/>
        </w:rPr>
        <w:t>ք</w:t>
      </w:r>
      <w:r w:rsidRPr="00D6352C">
        <w:rPr>
          <w:rFonts w:ascii="GHEA Grapalat" w:hAnsi="GHEA Grapalat"/>
          <w:b/>
          <w:sz w:val="20"/>
          <w:lang w:val="hy-AM"/>
        </w:rPr>
        <w:t xml:space="preserve">. </w:t>
      </w:r>
      <w:r w:rsidRPr="00D6352C">
        <w:rPr>
          <w:rFonts w:ascii="GHEA Grapalat" w:hAnsi="GHEA Grapalat" w:cs="Sylfaen"/>
          <w:b/>
          <w:sz w:val="20"/>
          <w:lang w:val="hy-AM"/>
        </w:rPr>
        <w:t>Երևան</w:t>
      </w:r>
      <w:r w:rsidRPr="00D6352C">
        <w:rPr>
          <w:rFonts w:ascii="GHEA Grapalat" w:hAnsi="GHEA Grapalat"/>
          <w:b/>
          <w:sz w:val="20"/>
          <w:lang w:val="hy-AM"/>
        </w:rPr>
        <w:t xml:space="preserve">, </w:t>
      </w:r>
      <w:r w:rsidRPr="00D6352C">
        <w:rPr>
          <w:rFonts w:ascii="GHEA Grapalat" w:hAnsi="GHEA Grapalat" w:cs="Sylfaen"/>
          <w:b/>
          <w:sz w:val="20"/>
          <w:lang w:val="hy-AM"/>
        </w:rPr>
        <w:t>Մասիսի</w:t>
      </w:r>
      <w:r w:rsidRPr="00D6352C">
        <w:rPr>
          <w:rFonts w:ascii="GHEA Grapalat" w:hAnsi="GHEA Grapalat"/>
          <w:b/>
          <w:sz w:val="20"/>
          <w:lang w:val="hy-AM"/>
        </w:rPr>
        <w:t xml:space="preserve"> 102 </w:t>
      </w:r>
      <w:r w:rsidRPr="00D6352C">
        <w:rPr>
          <w:rFonts w:ascii="GHEA Grapalat" w:hAnsi="GHEA Grapalat" w:cs="Sylfaen"/>
          <w:b/>
          <w:sz w:val="20"/>
          <w:lang w:val="hy-AM"/>
        </w:rPr>
        <w:t>հասցեում</w:t>
      </w:r>
      <w:r w:rsidRPr="00D6352C">
        <w:rPr>
          <w:rFonts w:ascii="GHEA Grapalat" w:hAnsi="GHEA Grapalat" w:cs="Tahoma"/>
          <w:sz w:val="20"/>
          <w:lang w:val="hy-AM"/>
        </w:rPr>
        <w:t>։</w:t>
      </w:r>
    </w:p>
    <w:p w14:paraId="3EBC9886" w14:textId="77777777" w:rsidR="00071D1C" w:rsidRPr="00D6352C" w:rsidRDefault="00071D1C" w:rsidP="00EF3662">
      <w:pPr>
        <w:ind w:firstLine="709"/>
        <w:jc w:val="both"/>
        <w:rPr>
          <w:rFonts w:ascii="GHEA Grapalat" w:hAnsi="GHEA Grapalat" w:cs="Times Armenian"/>
          <w:sz w:val="20"/>
          <w:lang w:val="hy-AM"/>
        </w:rPr>
      </w:pPr>
    </w:p>
    <w:p w14:paraId="7DEEEB0D" w14:textId="77777777" w:rsidR="00310EDF" w:rsidRPr="00D6352C" w:rsidRDefault="00071D1C" w:rsidP="00310EDF">
      <w:pPr>
        <w:ind w:firstLine="709"/>
        <w:jc w:val="both"/>
        <w:rPr>
          <w:rFonts w:ascii="GHEA Grapalat" w:hAnsi="GHEA Grapalat"/>
          <w:b/>
          <w:sz w:val="20"/>
          <w:lang w:val="hy-AM"/>
        </w:rPr>
      </w:pPr>
      <w:r w:rsidRPr="00D6352C">
        <w:rPr>
          <w:rFonts w:ascii="GHEA Grapalat" w:hAnsi="GHEA Grapalat"/>
          <w:sz w:val="20"/>
          <w:lang w:val="hy-AM"/>
        </w:rPr>
        <w:tab/>
      </w:r>
      <w:r w:rsidR="00310EDF" w:rsidRPr="00D6352C">
        <w:rPr>
          <w:rFonts w:ascii="GHEA Grapalat" w:hAnsi="GHEA Grapalat"/>
          <w:b/>
          <w:sz w:val="20"/>
          <w:lang w:val="hy-AM"/>
        </w:rPr>
        <w:t>2. ԿՈՂՄԵՐԻ ԻՐԱՎՈՒՆՔՆԵՐԸ ԵՎ ՊԱՐՏԱԿԱՆՈՒԹՅՈՒՆՆԵՐԸ</w:t>
      </w:r>
    </w:p>
    <w:p w14:paraId="51BC4543"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EB9F8C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7F89B12C"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05EDEB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293FF4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B63CD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5448ADF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0347B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06E9FBA"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EF2897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198FDA5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3EB7319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4F6315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D0AFE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7F7FE3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FE055A7"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C42C10F"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F52AA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372FA9A"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0D04B1E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82A8B9F" w14:textId="77777777" w:rsidR="00310EDF" w:rsidRDefault="00310EDF" w:rsidP="00310EDF">
      <w:pPr>
        <w:tabs>
          <w:tab w:val="left" w:pos="720"/>
        </w:tabs>
        <w:ind w:firstLine="709"/>
        <w:jc w:val="both"/>
        <w:rPr>
          <w:rFonts w:ascii="GHEA Grapalat" w:hAnsi="GHEA Grapalat"/>
          <w:sz w:val="12"/>
          <w:szCs w:val="12"/>
          <w:lang w:val="hy-AM"/>
        </w:rPr>
      </w:pPr>
    </w:p>
    <w:p w14:paraId="633B00EA"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2.2 Գնորդը պարտավոր է`</w:t>
      </w:r>
    </w:p>
    <w:p w14:paraId="699F0D0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5C31D8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50C46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A8B364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AEF91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897E93D" w14:textId="77777777" w:rsidR="00310EDF" w:rsidRDefault="00310EDF" w:rsidP="00310EDF">
      <w:pPr>
        <w:ind w:firstLine="709"/>
        <w:jc w:val="both"/>
        <w:rPr>
          <w:rFonts w:ascii="GHEA Grapalat" w:hAnsi="GHEA Grapalat"/>
          <w:sz w:val="20"/>
          <w:lang w:val="hy-AM"/>
        </w:rPr>
      </w:pPr>
    </w:p>
    <w:p w14:paraId="46DB8DDF"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6FDE6D2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430DE2B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6BF118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B0F038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3A0692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92697F8" w14:textId="77777777" w:rsidR="00310EDF" w:rsidRDefault="00310EDF" w:rsidP="00310EDF">
      <w:pPr>
        <w:ind w:firstLine="709"/>
        <w:jc w:val="both"/>
        <w:rPr>
          <w:rFonts w:ascii="GHEA Grapalat" w:hAnsi="GHEA Grapalat"/>
          <w:sz w:val="20"/>
          <w:lang w:val="hy-AM"/>
        </w:rPr>
      </w:pPr>
    </w:p>
    <w:p w14:paraId="48A0C755"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B0BD13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F66BDF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3929E6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3AD377A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DA2689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93F6D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970C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55B9B5C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2.4.9 Գնորդին հանձնել ապրանքի պատկանելիքները և համապատասխան փաստաթղթերը։</w:t>
      </w:r>
    </w:p>
    <w:p w14:paraId="507FC08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5009D31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3F3B6E1" w14:textId="77777777" w:rsidR="00310EDF" w:rsidRDefault="00310EDF" w:rsidP="00310EDF">
      <w:pPr>
        <w:ind w:firstLine="709"/>
        <w:jc w:val="both"/>
        <w:rPr>
          <w:rFonts w:ascii="GHEA Grapalat" w:hAnsi="GHEA Grapalat"/>
          <w:lang w:val="hy-AM"/>
        </w:rPr>
      </w:pPr>
    </w:p>
    <w:p w14:paraId="57BB9EF1"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53CD6F2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B2DD85A" w14:textId="77777777" w:rsidR="00310EDF" w:rsidRDefault="00310EDF" w:rsidP="00310EDF">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8D1BC79" w14:textId="77777777" w:rsidR="00310EDF" w:rsidRDefault="00310EDF" w:rsidP="00310EDF">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1386E9C" w14:textId="77777777" w:rsidR="00310EDF" w:rsidRDefault="00310EDF" w:rsidP="00310EDF">
      <w:pPr>
        <w:ind w:firstLine="709"/>
        <w:jc w:val="center"/>
        <w:rPr>
          <w:rFonts w:ascii="GHEA Grapalat" w:hAnsi="GHEA Grapalat"/>
          <w:b/>
          <w:sz w:val="20"/>
          <w:lang w:val="hy-AM"/>
        </w:rPr>
      </w:pPr>
    </w:p>
    <w:p w14:paraId="0CF82BDE"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27B7AB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4C32B582" w14:textId="77777777" w:rsidR="00310EDF" w:rsidRDefault="00310EDF" w:rsidP="00310ED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506A1996" w14:textId="77777777" w:rsidR="00310EDF" w:rsidRDefault="00310EDF" w:rsidP="00310EDF">
      <w:pPr>
        <w:ind w:firstLine="709"/>
        <w:jc w:val="both"/>
        <w:rPr>
          <w:rFonts w:ascii="GHEA Grapalat" w:hAnsi="GHEA Grapalat"/>
          <w:sz w:val="20"/>
          <w:lang w:val="hy-AM"/>
        </w:rPr>
      </w:pPr>
    </w:p>
    <w:p w14:paraId="116475C6"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5606DE15"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082AB76" w14:textId="77777777" w:rsidR="00310EDF" w:rsidRDefault="00310EDF" w:rsidP="00310ED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0FF8B3EC"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31B2758"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3C1472A"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8D3FB3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37582D9D"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4CDABD52" w14:textId="77777777" w:rsidR="00310EDF" w:rsidRDefault="00310EDF" w:rsidP="00310EDF">
      <w:pPr>
        <w:ind w:firstLine="720"/>
        <w:jc w:val="both"/>
        <w:rPr>
          <w:rFonts w:ascii="GHEA Grapalat" w:hAnsi="GHEA Grapalat" w:cs="Sylfaen"/>
          <w:sz w:val="20"/>
          <w:lang w:val="hy-AM"/>
        </w:rPr>
      </w:pPr>
    </w:p>
    <w:p w14:paraId="7E9DD218"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0791E4B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03004662" w14:textId="7473C5F8"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w:t>
      </w:r>
      <w:r w:rsidR="00F27E99">
        <w:rPr>
          <w:rFonts w:ascii="GHEA Grapalat" w:hAnsi="GHEA Grapalat" w:cs="Sylfaen"/>
          <w:sz w:val="20"/>
          <w:lang w:val="hy-AM"/>
        </w:rPr>
        <w:t>գ հարյուրե</w:t>
      </w:r>
      <w:r>
        <w:rPr>
          <w:rFonts w:ascii="GHEA Grapalat" w:hAnsi="GHEA Grapalat" w:cs="Sylfaen"/>
          <w:sz w:val="20"/>
          <w:lang w:val="hy-AM"/>
        </w:rPr>
        <w:t>րորդական) տոկոսի</w:t>
      </w:r>
      <w:r>
        <w:rPr>
          <w:rFonts w:ascii="GHEA Grapalat" w:hAnsi="GHEA Grapalat"/>
          <w:sz w:val="20"/>
          <w:lang w:val="hy-AM"/>
        </w:rPr>
        <w:t xml:space="preserve">  չափով։</w:t>
      </w:r>
    </w:p>
    <w:p w14:paraId="3C98C16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B40F8F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69C1D6F" w14:textId="59B338B6"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7E21EEE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6D7345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FFC366" w14:textId="77777777" w:rsidR="00310EDF" w:rsidRDefault="00310EDF" w:rsidP="00310EDF">
      <w:pPr>
        <w:ind w:firstLine="709"/>
        <w:jc w:val="both"/>
        <w:rPr>
          <w:rFonts w:ascii="GHEA Grapalat" w:hAnsi="GHEA Grapalat"/>
          <w:sz w:val="20"/>
          <w:lang w:val="hy-AM"/>
        </w:rPr>
      </w:pPr>
    </w:p>
    <w:p w14:paraId="46F7F925"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21DD92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E20AFC5" w14:textId="77777777" w:rsidR="00310EDF" w:rsidRDefault="00310EDF" w:rsidP="00310EDF">
      <w:pPr>
        <w:ind w:firstLine="709"/>
        <w:jc w:val="both"/>
        <w:rPr>
          <w:rFonts w:ascii="GHEA Grapalat" w:hAnsi="GHEA Grapalat"/>
          <w:sz w:val="20"/>
          <w:lang w:val="hy-AM"/>
        </w:rPr>
      </w:pPr>
    </w:p>
    <w:p w14:paraId="0703E30D" w14:textId="77777777" w:rsidR="00310EDF" w:rsidRDefault="00310EDF" w:rsidP="00310EDF">
      <w:pPr>
        <w:ind w:firstLine="709"/>
        <w:jc w:val="both"/>
        <w:rPr>
          <w:rFonts w:ascii="GHEA Grapalat" w:hAnsi="GHEA Grapalat"/>
          <w:sz w:val="20"/>
          <w:lang w:val="hy-AM"/>
        </w:rPr>
      </w:pPr>
    </w:p>
    <w:p w14:paraId="3B2A0BF7"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8. ԱՅԼ ՊԱՅՄԱՆՆԵՐ</w:t>
      </w:r>
    </w:p>
    <w:p w14:paraId="5719DCF1" w14:textId="77777777" w:rsidR="00310EDF" w:rsidRPr="00A71D81" w:rsidRDefault="00310EDF" w:rsidP="00310EDF">
      <w:pPr>
        <w:tabs>
          <w:tab w:val="left" w:pos="1276"/>
        </w:tabs>
        <w:ind w:firstLine="720"/>
        <w:jc w:val="both"/>
        <w:rPr>
          <w:rFonts w:ascii="GHEA Grapalat" w:hAnsi="GHEA Grapalat" w:cs="Times Armenian"/>
          <w:sz w:val="20"/>
          <w:lang w:val="hy-AM"/>
        </w:rPr>
      </w:pPr>
      <w:r>
        <w:rPr>
          <w:rFonts w:ascii="GHEA Grapalat" w:hAnsi="GHEA Grapalat" w:cs="Sylfaen"/>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63DFE11"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4896F5" w14:textId="77777777" w:rsidR="00310EDF" w:rsidRDefault="00310EDF" w:rsidP="00310EDF">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2D42B76"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509454BD"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583AEB3"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7D1F348" w14:textId="77777777" w:rsidR="00310EDF" w:rsidRDefault="00310EDF" w:rsidP="00310ED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6EB400" w14:textId="77777777" w:rsidR="00310EDF" w:rsidRDefault="00310EDF" w:rsidP="00310EDF">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5DFC293B"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C6B658"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22"/>
      </w:r>
    </w:p>
    <w:p w14:paraId="3B4E15C0"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23"/>
      </w:r>
    </w:p>
    <w:p w14:paraId="3DA5410A"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7BCF1C1" w14:textId="77777777" w:rsidR="00310EDF" w:rsidRDefault="00310EDF" w:rsidP="00310ED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69339C6" w14:textId="77777777" w:rsidR="00310EDF" w:rsidRDefault="00310EDF" w:rsidP="00310ED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91C57C5"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F5FD757"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708AA369" w14:textId="77777777" w:rsidR="004D32A7" w:rsidRPr="0069741C" w:rsidRDefault="004D32A7" w:rsidP="004D32A7">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69741C">
        <w:rPr>
          <w:rFonts w:ascii="GHEA Grapalat" w:hAnsi="GHEA Grapalat"/>
          <w:sz w:val="20"/>
          <w:szCs w:val="20"/>
          <w:lang w:val="hy-AM" w:eastAsia="ru-RU"/>
        </w:rPr>
        <w:t>:</w:t>
      </w:r>
    </w:p>
    <w:p w14:paraId="11ABF8BF" w14:textId="77777777" w:rsidR="004D32A7" w:rsidRPr="00AE2768" w:rsidRDefault="004D32A7" w:rsidP="004D32A7">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69741C">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7265C5" w14:textId="77777777" w:rsidR="004D32A7" w:rsidRPr="00A71D81" w:rsidRDefault="004D32A7" w:rsidP="004D32A7">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69741C">
        <w:rPr>
          <w:rFonts w:ascii="GHEA Grapalat" w:hAnsi="GHEA Grapalat"/>
          <w:sz w:val="20"/>
          <w:szCs w:val="20"/>
          <w:lang w:val="hy-AM" w:eastAsia="ru-RU"/>
        </w:rPr>
        <w:t>4</w:t>
      </w:r>
      <w:r w:rsidRPr="00AE2768">
        <w:rPr>
          <w:rFonts w:ascii="GHEA Grapalat" w:hAnsi="GHEA Grapalat"/>
          <w:sz w:val="20"/>
          <w:szCs w:val="20"/>
          <w:lang w:val="hy-AM" w:eastAsia="ru-RU"/>
        </w:rPr>
        <w:t xml:space="preserve"> </w:t>
      </w:r>
      <w:r>
        <w:rPr>
          <w:rFonts w:ascii="GHEA Grapalat" w:hAnsi="GHEA Grapalat"/>
          <w:sz w:val="20"/>
          <w:szCs w:val="20"/>
          <w:lang w:val="hy-AM" w:eastAsia="ru-RU"/>
        </w:rPr>
        <w:t xml:space="preserve">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w:t>
      </w:r>
      <w:r w:rsidRPr="00A71D81">
        <w:rPr>
          <w:rFonts w:ascii="GHEA Grapalat" w:hAnsi="GHEA Grapalat"/>
          <w:sz w:val="20"/>
          <w:szCs w:val="20"/>
          <w:lang w:val="hy-AM" w:eastAsia="ru-RU"/>
        </w:rPr>
        <w:t>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78B6FABF" w14:textId="77777777" w:rsidR="004D32A7" w:rsidRPr="005A2C08" w:rsidRDefault="004D32A7" w:rsidP="004D32A7">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69741C">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E65DCE9" w14:textId="604F95FA" w:rsidR="00310EDF" w:rsidRPr="00FB5A2D" w:rsidRDefault="00310EDF" w:rsidP="00310EDF">
      <w:pPr>
        <w:ind w:firstLine="567"/>
        <w:jc w:val="both"/>
        <w:rPr>
          <w:rFonts w:ascii="GHEA Grapalat" w:hAnsi="GHEA Grapalat"/>
          <w:b/>
          <w:sz w:val="20"/>
          <w:szCs w:val="20"/>
          <w:lang w:val="hy-AM" w:eastAsia="ru-RU"/>
        </w:rPr>
      </w:pPr>
      <w:r w:rsidRPr="00FB5A2D">
        <w:rPr>
          <w:rFonts w:ascii="GHEA Grapalat" w:hAnsi="GHEA Grapalat"/>
          <w:b/>
          <w:sz w:val="20"/>
          <w:szCs w:val="20"/>
          <w:lang w:val="hy-AM" w:eastAsia="ru-RU"/>
        </w:rPr>
        <w:t>8.1</w:t>
      </w:r>
      <w:r w:rsidR="004D32A7" w:rsidRPr="0069741C">
        <w:rPr>
          <w:rFonts w:ascii="GHEA Grapalat" w:hAnsi="GHEA Grapalat"/>
          <w:b/>
          <w:sz w:val="20"/>
          <w:szCs w:val="20"/>
          <w:lang w:val="hy-AM" w:eastAsia="ru-RU"/>
        </w:rPr>
        <w:t>6</w:t>
      </w:r>
      <w:r w:rsidRPr="00FB5A2D">
        <w:rPr>
          <w:rFonts w:ascii="GHEA Grapalat" w:hAnsi="GHEA Grapalat"/>
          <w:b/>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w:t>
      </w:r>
      <w:r w:rsidRPr="00F20AE0">
        <w:rPr>
          <w:rFonts w:ascii="GHEA Grapalat" w:hAnsi="GHEA Grapalat"/>
          <w:b/>
          <w:sz w:val="20"/>
          <w:szCs w:val="20"/>
          <w:lang w:val="hy-AM" w:eastAsia="ru-RU"/>
        </w:rPr>
        <w:t>որակավորման և</w:t>
      </w:r>
      <w:r w:rsidRPr="00FB5A2D">
        <w:rPr>
          <w:rFonts w:ascii="GHEA Grapalat" w:hAnsi="GHEA Grapalat"/>
          <w:b/>
          <w:sz w:val="20"/>
          <w:szCs w:val="20"/>
          <w:lang w:val="hy-AM" w:eastAsia="ru-RU"/>
        </w:rPr>
        <w:t xml:space="preserve"> պայմանագրի ապահովումները փոխարինվում են  երաշխիքով կամ </w:t>
      </w:r>
      <w:r w:rsidRPr="0039544B">
        <w:rPr>
          <w:rFonts w:ascii="GHEA Grapalat" w:hAnsi="GHEA Grapalat"/>
          <w:b/>
          <w:sz w:val="20"/>
          <w:szCs w:val="20"/>
          <w:lang w:val="hy-AM" w:eastAsia="ru-RU"/>
        </w:rPr>
        <w:t>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w:t>
      </w:r>
      <w:bookmarkStart w:id="11" w:name="_GoBack"/>
      <w:bookmarkEnd w:id="11"/>
      <w:r w:rsidRPr="00FB5A2D">
        <w:rPr>
          <w:rFonts w:ascii="GHEA Grapalat" w:hAnsi="GHEA Grapalat"/>
          <w:b/>
          <w:sz w:val="20"/>
          <w:szCs w:val="20"/>
          <w:lang w:val="hy-AM" w:eastAsia="ru-RU"/>
        </w:rPr>
        <w:t xml:space="preserve"> որում, Վաճառողը համաձայնագիրը կնքում, իսկ  տուժանքի ձևով </w:t>
      </w:r>
      <w:r w:rsidRPr="00F20AE0">
        <w:rPr>
          <w:rFonts w:ascii="GHEA Grapalat" w:hAnsi="GHEA Grapalat"/>
          <w:b/>
          <w:sz w:val="20"/>
          <w:szCs w:val="20"/>
          <w:lang w:val="hy-AM" w:eastAsia="ru-RU"/>
        </w:rPr>
        <w:t>ներկայացված որակավորման և պայմանագրի</w:t>
      </w:r>
      <w:r w:rsidRPr="00FB5A2D">
        <w:rPr>
          <w:rFonts w:ascii="GHEA Grapalat" w:hAnsi="GHEA Grapalat"/>
          <w:b/>
          <w:sz w:val="20"/>
          <w:szCs w:val="20"/>
          <w:lang w:val="hy-AM" w:eastAsia="ru-RU"/>
        </w:rPr>
        <w:t xml:space="preserve"> ապահովումների փոխարինման դեպքում նաև նոր ապահովները Գնորդին ներկայացնում է համաձայնագիր կնքելու ծանուցումը ստանալու օրվանից </w:t>
      </w:r>
      <w:r w:rsidR="00F20AE0">
        <w:rPr>
          <w:rFonts w:ascii="GHEA Grapalat" w:hAnsi="GHEA Grapalat"/>
          <w:b/>
          <w:sz w:val="20"/>
          <w:szCs w:val="20"/>
          <w:lang w:val="hy-AM" w:eastAsia="ru-RU"/>
        </w:rPr>
        <w:t xml:space="preserve">10 </w:t>
      </w:r>
      <w:r w:rsidR="00F20AE0" w:rsidRPr="00F20AE0">
        <w:rPr>
          <w:rFonts w:ascii="GHEA Grapalat" w:hAnsi="GHEA Grapalat"/>
          <w:b/>
          <w:sz w:val="20"/>
          <w:szCs w:val="20"/>
          <w:lang w:val="hy-AM" w:eastAsia="ru-RU"/>
        </w:rPr>
        <w:t>(</w:t>
      </w:r>
      <w:r w:rsidR="00F20AE0">
        <w:rPr>
          <w:rFonts w:ascii="GHEA Grapalat" w:hAnsi="GHEA Grapalat"/>
          <w:b/>
          <w:sz w:val="20"/>
          <w:szCs w:val="20"/>
          <w:lang w:val="hy-AM" w:eastAsia="ru-RU"/>
        </w:rPr>
        <w:t>տասը</w:t>
      </w:r>
      <w:r w:rsidR="00F20AE0" w:rsidRPr="00F20AE0">
        <w:rPr>
          <w:rFonts w:ascii="GHEA Grapalat" w:hAnsi="GHEA Grapalat"/>
          <w:b/>
          <w:sz w:val="20"/>
          <w:szCs w:val="20"/>
          <w:lang w:val="hy-AM" w:eastAsia="ru-RU"/>
        </w:rPr>
        <w:t>)</w:t>
      </w:r>
      <w:r w:rsidRPr="00FB5A2D">
        <w:rPr>
          <w:rFonts w:ascii="GHEA Grapalat" w:hAnsi="GHEA Grapalat"/>
          <w:b/>
          <w:sz w:val="20"/>
          <w:szCs w:val="20"/>
          <w:lang w:val="hy-AM" w:eastAsia="ru-RU"/>
        </w:rPr>
        <w:t xml:space="preserve"> աշխատանքային օրվա ընթացքում։ Հակառակ դեպքում պայմանագիրը Գնորդի կողմից միակողմանիորեն լուծվում է:</w:t>
      </w:r>
      <w:r w:rsidRPr="00FB5A2D">
        <w:rPr>
          <w:rStyle w:val="FootnoteReference"/>
          <w:rFonts w:ascii="GHEA Grapalat" w:hAnsi="GHEA Grapalat"/>
          <w:b/>
          <w:sz w:val="20"/>
          <w:szCs w:val="20"/>
          <w:lang w:val="hy-AM" w:eastAsia="ru-RU"/>
        </w:rPr>
        <w:footnoteReference w:id="24"/>
      </w:r>
    </w:p>
    <w:p w14:paraId="1E513E33" w14:textId="03B97CA1" w:rsidR="00071D1C" w:rsidRPr="005B02BB" w:rsidRDefault="00071D1C" w:rsidP="00310EDF">
      <w:pPr>
        <w:ind w:firstLine="709"/>
        <w:jc w:val="both"/>
        <w:rPr>
          <w:rFonts w:ascii="GHEA Grapalat" w:hAnsi="GHEA Grapalat" w:cs="Sylfaen"/>
          <w:sz w:val="20"/>
          <w:u w:val="single"/>
          <w:lang w:val="hy-AM"/>
        </w:rPr>
      </w:pPr>
    </w:p>
    <w:p w14:paraId="2DCBDDB4" w14:textId="77777777" w:rsidR="00071D1C" w:rsidRPr="005B02BB" w:rsidRDefault="003E63F7" w:rsidP="00EF3662">
      <w:pPr>
        <w:ind w:firstLine="709"/>
        <w:jc w:val="both"/>
        <w:rPr>
          <w:rFonts w:ascii="GHEA Grapalat" w:hAnsi="GHEA Grapalat"/>
          <w:b/>
          <w:sz w:val="20"/>
          <w:lang w:val="hy-AM"/>
        </w:rPr>
      </w:pPr>
      <w:r w:rsidRPr="005B02BB">
        <w:rPr>
          <w:rFonts w:ascii="GHEA Grapalat" w:hAnsi="GHEA Grapalat"/>
          <w:b/>
          <w:sz w:val="20"/>
          <w:lang w:val="hy-AM"/>
        </w:rPr>
        <w:t>9</w:t>
      </w:r>
      <w:r w:rsidR="00071D1C" w:rsidRPr="005B02BB">
        <w:rPr>
          <w:rFonts w:ascii="GHEA Grapalat" w:hAnsi="GHEA Grapalat"/>
          <w:b/>
          <w:sz w:val="20"/>
          <w:lang w:val="hy-AM"/>
        </w:rPr>
        <w:t>. 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8D5855" w:rsidRPr="00752623" w14:paraId="5C26D481" w14:textId="77777777" w:rsidTr="008C3E63">
        <w:trPr>
          <w:trHeight w:val="3107"/>
          <w:jc w:val="center"/>
        </w:trPr>
        <w:tc>
          <w:tcPr>
            <w:tcW w:w="4935" w:type="dxa"/>
          </w:tcPr>
          <w:p w14:paraId="2C118F0E" w14:textId="77777777" w:rsidR="008D5855" w:rsidRDefault="008D5855" w:rsidP="008C3E63">
            <w:pPr>
              <w:jc w:val="center"/>
              <w:rPr>
                <w:rFonts w:ascii="Sylfaen" w:hAnsi="Sylfaen" w:cs="Sylfaen"/>
                <w:b/>
                <w:bCs/>
                <w:lang w:val="pt-BR"/>
              </w:rPr>
            </w:pPr>
          </w:p>
          <w:p w14:paraId="38A9E075" w14:textId="77777777" w:rsidR="008D5855" w:rsidRPr="00D05B89" w:rsidRDefault="008D5855" w:rsidP="008C3E63">
            <w:pPr>
              <w:jc w:val="center"/>
              <w:rPr>
                <w:rFonts w:ascii="GHEA Grapalat" w:hAnsi="GHEA Grapalat"/>
                <w:sz w:val="22"/>
                <w:szCs w:val="22"/>
                <w:lang w:val="hy-AM"/>
              </w:rPr>
            </w:pPr>
            <w:r w:rsidRPr="00752623">
              <w:rPr>
                <w:rFonts w:ascii="Sylfaen" w:hAnsi="Sylfaen" w:cs="Sylfaen"/>
                <w:b/>
                <w:bCs/>
                <w:lang w:val="pt-BR"/>
              </w:rPr>
              <w:t>ՎԱՃԱՌՈՂ</w:t>
            </w:r>
          </w:p>
          <w:p w14:paraId="6814B035" w14:textId="77777777" w:rsidR="008D5855" w:rsidRPr="00D05B89" w:rsidRDefault="008D5855" w:rsidP="008C3E63">
            <w:pPr>
              <w:jc w:val="center"/>
              <w:rPr>
                <w:rFonts w:ascii="GHEA Grapalat" w:hAnsi="GHEA Grapalat"/>
                <w:lang w:val="hy-AM"/>
              </w:rPr>
            </w:pPr>
          </w:p>
          <w:p w14:paraId="7CB8DAEF" w14:textId="77777777" w:rsidR="008D5855" w:rsidRPr="00D05B89" w:rsidRDefault="008D5855" w:rsidP="008C3E63">
            <w:pPr>
              <w:jc w:val="center"/>
              <w:rPr>
                <w:rFonts w:ascii="GHEA Grapalat" w:hAnsi="GHEA Grapalat"/>
                <w:lang w:val="hy-AM"/>
              </w:rPr>
            </w:pPr>
          </w:p>
          <w:p w14:paraId="5AB4026D" w14:textId="77777777" w:rsidR="008D5855" w:rsidRPr="00D05B89" w:rsidRDefault="008D5855" w:rsidP="008C3E63">
            <w:pPr>
              <w:jc w:val="center"/>
              <w:rPr>
                <w:rFonts w:ascii="GHEA Grapalat" w:hAnsi="GHEA Grapalat"/>
                <w:lang w:val="hy-AM"/>
              </w:rPr>
            </w:pPr>
          </w:p>
          <w:p w14:paraId="46CDF653" w14:textId="77777777" w:rsidR="008D5855" w:rsidRPr="00E979A6" w:rsidRDefault="008D5855" w:rsidP="008C3E63">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666FA91D" w14:textId="77777777" w:rsidR="008D5855" w:rsidRPr="00D05B89" w:rsidRDefault="008D5855" w:rsidP="008C3E63">
            <w:pPr>
              <w:jc w:val="center"/>
              <w:rPr>
                <w:rFonts w:ascii="GHEA Grapalat" w:hAnsi="GHEA Grapalat"/>
                <w:lang w:val="hy-AM"/>
              </w:rPr>
            </w:pPr>
          </w:p>
          <w:p w14:paraId="64B7AB01" w14:textId="77777777" w:rsidR="008D5855" w:rsidRPr="00D05B89" w:rsidRDefault="008D5855" w:rsidP="008C3E63">
            <w:pPr>
              <w:jc w:val="center"/>
              <w:rPr>
                <w:rFonts w:ascii="GHEA Grapalat" w:hAnsi="GHEA Grapalat"/>
                <w:lang w:val="hy-AM"/>
              </w:rPr>
            </w:pPr>
          </w:p>
          <w:p w14:paraId="216CA69B"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604045AC"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1CBDCE9F" w14:textId="77777777" w:rsidR="008D5855" w:rsidRPr="00D05B89" w:rsidRDefault="008D5855" w:rsidP="008C3E63">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38AC7C42" w14:textId="77777777" w:rsidR="008D5855" w:rsidRPr="00D05B89" w:rsidRDefault="008D5855" w:rsidP="008C3E63">
            <w:pPr>
              <w:jc w:val="center"/>
              <w:rPr>
                <w:rFonts w:ascii="GHEA Grapalat" w:hAnsi="GHEA Grapalat"/>
                <w:lang w:val="hy-AM"/>
              </w:rPr>
            </w:pPr>
          </w:p>
        </w:tc>
        <w:tc>
          <w:tcPr>
            <w:tcW w:w="4959" w:type="dxa"/>
          </w:tcPr>
          <w:p w14:paraId="4C27C94A" w14:textId="77777777" w:rsidR="008D5855" w:rsidRDefault="008D5855" w:rsidP="008C3E63">
            <w:pPr>
              <w:jc w:val="center"/>
              <w:rPr>
                <w:rFonts w:ascii="Sylfaen" w:hAnsi="Sylfaen"/>
                <w:b/>
                <w:bCs/>
                <w:color w:val="212529"/>
                <w:sz w:val="18"/>
                <w:szCs w:val="18"/>
                <w:lang w:val="nb-NO"/>
              </w:rPr>
            </w:pPr>
          </w:p>
          <w:p w14:paraId="2D620981" w14:textId="77777777" w:rsidR="008D5855" w:rsidRPr="00E979A6" w:rsidRDefault="008D5855" w:rsidP="008C3E63">
            <w:pPr>
              <w:jc w:val="center"/>
              <w:rPr>
                <w:rFonts w:ascii="Sylfaen" w:hAnsi="Sylfaen"/>
                <w:color w:val="212529"/>
                <w:szCs w:val="18"/>
                <w:lang w:val="nb-NO"/>
              </w:rPr>
            </w:pPr>
            <w:r w:rsidRPr="004D740B">
              <w:rPr>
                <w:rFonts w:ascii="Sylfaen" w:hAnsi="Sylfaen"/>
                <w:b/>
                <w:bCs/>
                <w:color w:val="212529"/>
                <w:szCs w:val="18"/>
                <w:lang w:val="nb-NO"/>
              </w:rPr>
              <w:t>ԳՆՈՐԴ</w:t>
            </w:r>
          </w:p>
          <w:p w14:paraId="251369BD" w14:textId="77777777" w:rsidR="008D5855" w:rsidRPr="00E979A6" w:rsidRDefault="008D5855" w:rsidP="008C3E63">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74CC4343" w14:textId="77777777" w:rsidR="008D5855" w:rsidRPr="001C26FE" w:rsidRDefault="008D5855" w:rsidP="008C3E63">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5B3D45BE"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58A97326"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77B34C92" w14:textId="77777777" w:rsidR="008D5855" w:rsidRPr="001C26FE" w:rsidRDefault="008D5855" w:rsidP="008C3E63">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16"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348D8017" w14:textId="77777777" w:rsidR="008D5855" w:rsidRPr="00D05B89" w:rsidRDefault="008D5855" w:rsidP="008C3E63">
            <w:pPr>
              <w:jc w:val="center"/>
              <w:rPr>
                <w:rFonts w:ascii="Arial LatArm" w:hAnsi="Arial LatArm" w:cs="Sylfaen"/>
                <w:bCs/>
                <w:sz w:val="20"/>
                <w:lang w:val="hy-AM"/>
              </w:rPr>
            </w:pPr>
            <w:r w:rsidRPr="00D05B89">
              <w:rPr>
                <w:rFonts w:ascii="Sylfaen" w:hAnsi="Sylfaen"/>
                <w:lang w:val="hy-AM"/>
              </w:rPr>
              <w:t xml:space="preserve">   </w:t>
            </w:r>
          </w:p>
          <w:p w14:paraId="3377C05B" w14:textId="77777777" w:rsidR="008D5855" w:rsidRPr="00D05B89" w:rsidRDefault="008D5855" w:rsidP="008C3E63">
            <w:pPr>
              <w:jc w:val="center"/>
              <w:rPr>
                <w:rFonts w:ascii="Arial LatArm" w:hAnsi="Arial LatArm" w:cs="Sylfaen"/>
                <w:bCs/>
                <w:sz w:val="20"/>
                <w:lang w:val="hy-AM"/>
              </w:rPr>
            </w:pPr>
          </w:p>
          <w:p w14:paraId="0B27C88B"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1045355F"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4A1D2BD1" w14:textId="77777777" w:rsidR="008D5855" w:rsidRPr="00752623" w:rsidRDefault="008D5855" w:rsidP="008C3E63">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56571B92" w14:textId="77777777" w:rsidR="00071D1C" w:rsidRPr="005B02BB" w:rsidRDefault="00071D1C" w:rsidP="00EF3662">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B0E57C5" w14:textId="77777777" w:rsidR="00071D1C" w:rsidRPr="005B02BB" w:rsidRDefault="00071D1C" w:rsidP="00EF3662">
      <w:pPr>
        <w:rPr>
          <w:rFonts w:ascii="GHEA Grapalat" w:hAnsi="GHEA Grapalat"/>
          <w:sz w:val="20"/>
          <w:lang w:val="hy-AM"/>
        </w:rPr>
      </w:pPr>
    </w:p>
    <w:p w14:paraId="405AF0A3" w14:textId="77777777" w:rsidR="00071D1C" w:rsidRPr="005B02BB" w:rsidRDefault="00071D1C" w:rsidP="00EF3662">
      <w:pPr>
        <w:jc w:val="right"/>
        <w:rPr>
          <w:rFonts w:ascii="GHEA Grapalat" w:hAnsi="GHEA Grapalat"/>
          <w:sz w:val="20"/>
          <w:lang w:val="hy-AM"/>
        </w:rPr>
        <w:sectPr w:rsidR="00071D1C" w:rsidRPr="005B02BB" w:rsidSect="002F2658">
          <w:pgSz w:w="11906" w:h="16838" w:code="9"/>
          <w:pgMar w:top="720" w:right="707" w:bottom="426" w:left="993" w:header="562" w:footer="562" w:gutter="0"/>
          <w:cols w:space="720"/>
        </w:sectPr>
      </w:pPr>
    </w:p>
    <w:p w14:paraId="40617791" w14:textId="77777777"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lastRenderedPageBreak/>
        <w:t>Հավելված N 1</w:t>
      </w:r>
    </w:p>
    <w:p w14:paraId="7634D80E" w14:textId="0BCDC9A8"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4D32A7" w:rsidRPr="0069741C">
        <w:rPr>
          <w:rFonts w:ascii="GHEA Grapalat" w:hAnsi="GHEA Grapalat"/>
          <w:i/>
          <w:sz w:val="18"/>
          <w:lang w:val="hy-AM"/>
        </w:rPr>
        <w:t>5</w:t>
      </w:r>
      <w:r w:rsidRPr="00504AC2">
        <w:rPr>
          <w:rFonts w:ascii="GHEA Grapalat" w:hAnsi="GHEA Grapalat"/>
          <w:i/>
          <w:sz w:val="18"/>
          <w:lang w:val="hy-AM"/>
        </w:rPr>
        <w:t xml:space="preserve"> թ. կնքված </w:t>
      </w:r>
    </w:p>
    <w:p w14:paraId="64517DE1" w14:textId="4764FB26"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00E638A8">
        <w:rPr>
          <w:rFonts w:ascii="Sylfaen" w:hAnsi="Sylfaen"/>
          <w:b/>
          <w:i/>
          <w:lang w:val="af-ZA"/>
        </w:rPr>
        <w:t>ԲՄ</w:t>
      </w:r>
      <w:r w:rsidRPr="00056A9B">
        <w:rPr>
          <w:rFonts w:ascii="Sylfaen" w:hAnsi="Sylfaen"/>
          <w:b/>
          <w:i/>
          <w:lang w:val="af-ZA"/>
        </w:rPr>
        <w:t>ԱՊՁԲ</w:t>
      </w:r>
      <w:r w:rsidR="0066132D">
        <w:rPr>
          <w:rFonts w:ascii="Sylfaen" w:hAnsi="Sylfaen"/>
          <w:b/>
          <w:i/>
          <w:lang w:val="af-ZA"/>
        </w:rPr>
        <w:t>-25</w:t>
      </w:r>
      <w:r w:rsidRPr="00056A9B">
        <w:rPr>
          <w:rFonts w:ascii="Sylfaen" w:hAnsi="Sylfaen"/>
          <w:b/>
          <w:i/>
          <w:lang w:val="af-ZA"/>
        </w:rPr>
        <w:t>/</w:t>
      </w:r>
      <w:r w:rsidR="004D32A7">
        <w:rPr>
          <w:rFonts w:ascii="Sylfaen" w:hAnsi="Sylfaen"/>
          <w:b/>
          <w:i/>
          <w:lang w:val="af-ZA"/>
        </w:rPr>
        <w:t>2</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2557170D" w14:textId="77777777" w:rsidR="00463118" w:rsidRPr="00504AC2" w:rsidRDefault="00463118" w:rsidP="00463118">
      <w:pPr>
        <w:jc w:val="center"/>
        <w:rPr>
          <w:rFonts w:ascii="GHEA Grapalat" w:hAnsi="GHEA Grapalat"/>
          <w:sz w:val="18"/>
          <w:lang w:val="hy-AM"/>
        </w:rPr>
      </w:pPr>
    </w:p>
    <w:p w14:paraId="191C204C" w14:textId="77777777" w:rsidR="00463118" w:rsidRPr="00504AC2" w:rsidRDefault="00463118" w:rsidP="00463118">
      <w:pPr>
        <w:jc w:val="center"/>
        <w:rPr>
          <w:rFonts w:ascii="GHEA Grapalat" w:hAnsi="GHEA Grapalat"/>
          <w:sz w:val="20"/>
          <w:lang w:val="hy-AM"/>
        </w:rPr>
      </w:pPr>
    </w:p>
    <w:p w14:paraId="670FBD87" w14:textId="77777777" w:rsidR="00463118" w:rsidRPr="00504AC2" w:rsidRDefault="00463118" w:rsidP="00463118">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61E6CD8A" w14:textId="77777777" w:rsidR="00463118" w:rsidRPr="00CB726E" w:rsidRDefault="00463118" w:rsidP="0046311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094"/>
        <w:gridCol w:w="1984"/>
        <w:gridCol w:w="1985"/>
        <w:gridCol w:w="1275"/>
        <w:gridCol w:w="1276"/>
        <w:gridCol w:w="1418"/>
        <w:gridCol w:w="1847"/>
      </w:tblGrid>
      <w:tr w:rsidR="00463118" w:rsidRPr="003B1135" w14:paraId="2B49F078" w14:textId="77777777" w:rsidTr="006F5936">
        <w:trPr>
          <w:jc w:val="center"/>
        </w:trPr>
        <w:tc>
          <w:tcPr>
            <w:tcW w:w="15309" w:type="dxa"/>
            <w:gridSpan w:val="9"/>
          </w:tcPr>
          <w:p w14:paraId="6E681DBE" w14:textId="77777777" w:rsidR="00463118" w:rsidRPr="00095314" w:rsidRDefault="00463118" w:rsidP="006F5936">
            <w:pPr>
              <w:jc w:val="center"/>
              <w:rPr>
                <w:rFonts w:ascii="Sylfaen" w:hAnsi="Sylfaen" w:cs="Sylfaen"/>
                <w:sz w:val="22"/>
                <w:szCs w:val="22"/>
              </w:rPr>
            </w:pPr>
            <w:r>
              <w:rPr>
                <w:rFonts w:ascii="Sylfaen" w:hAnsi="Sylfaen" w:cs="Sylfaen"/>
                <w:sz w:val="22"/>
                <w:szCs w:val="22"/>
              </w:rPr>
              <w:t>Ապրանքի</w:t>
            </w:r>
          </w:p>
        </w:tc>
      </w:tr>
      <w:tr w:rsidR="004D43AF" w:rsidRPr="003B1135" w14:paraId="2A5A4C7E" w14:textId="77777777" w:rsidTr="0013117F">
        <w:trPr>
          <w:trHeight w:val="1656"/>
          <w:jc w:val="center"/>
        </w:trPr>
        <w:tc>
          <w:tcPr>
            <w:tcW w:w="900" w:type="dxa"/>
            <w:vAlign w:val="center"/>
          </w:tcPr>
          <w:p w14:paraId="4E9AFB8B"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AB0D612"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094" w:type="dxa"/>
            <w:vAlign w:val="center"/>
          </w:tcPr>
          <w:p w14:paraId="5D112A75" w14:textId="77777777" w:rsidR="004D43AF" w:rsidRPr="00925E90" w:rsidRDefault="004D43AF" w:rsidP="004D43AF">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1984" w:type="dxa"/>
            <w:vAlign w:val="center"/>
          </w:tcPr>
          <w:p w14:paraId="77DF3D3F" w14:textId="497E1556" w:rsidR="004D43AF" w:rsidRPr="00925E90" w:rsidRDefault="004D43AF" w:rsidP="004D43AF">
            <w:pPr>
              <w:jc w:val="center"/>
              <w:rPr>
                <w:rFonts w:ascii="Sylfaen" w:hAnsi="Sylfaen" w:cs="Sylfaen"/>
                <w:sz w:val="22"/>
                <w:szCs w:val="22"/>
              </w:rPr>
            </w:pPr>
            <w:r w:rsidRPr="00FC0243">
              <w:rPr>
                <w:rFonts w:ascii="Sylfaen" w:hAnsi="Sylfaen" w:cs="Sylfaen"/>
                <w:sz w:val="22"/>
                <w:szCs w:val="22"/>
              </w:rPr>
              <w:t>ապրանքային նշանը, ֆիրմային անվանումը, մոդելը և արտադրողի անվանումը*</w:t>
            </w:r>
          </w:p>
        </w:tc>
        <w:tc>
          <w:tcPr>
            <w:tcW w:w="1985" w:type="dxa"/>
            <w:vAlign w:val="center"/>
          </w:tcPr>
          <w:p w14:paraId="7696B400" w14:textId="3944C601"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E845A9D"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6950132"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 xml:space="preserve">Միավորի գինը </w:t>
            </w:r>
          </w:p>
          <w:p w14:paraId="1D5B8B92"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C06208D"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721BAA1F" w14:textId="77777777" w:rsidR="004D43AF" w:rsidRPr="00925E90" w:rsidRDefault="004D43AF" w:rsidP="004D43AF">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4D32A7" w:rsidRPr="006E3642" w14:paraId="7BAFF497" w14:textId="77777777" w:rsidTr="0013117F">
        <w:trPr>
          <w:trHeight w:val="1021"/>
          <w:jc w:val="center"/>
        </w:trPr>
        <w:tc>
          <w:tcPr>
            <w:tcW w:w="900" w:type="dxa"/>
            <w:vAlign w:val="center"/>
          </w:tcPr>
          <w:p w14:paraId="65354088" w14:textId="77777777" w:rsidR="004D32A7" w:rsidRPr="00120D20" w:rsidRDefault="004D32A7" w:rsidP="004D32A7">
            <w:pPr>
              <w:jc w:val="center"/>
              <w:rPr>
                <w:rFonts w:ascii="GHEA Grapalat" w:hAnsi="GHEA Grapalat"/>
              </w:rPr>
            </w:pPr>
            <w:r w:rsidRPr="00120D20">
              <w:rPr>
                <w:rFonts w:ascii="GHEA Grapalat" w:hAnsi="GHEA Grapalat"/>
              </w:rPr>
              <w:t>1</w:t>
            </w:r>
          </w:p>
        </w:tc>
        <w:tc>
          <w:tcPr>
            <w:tcW w:w="1530" w:type="dxa"/>
            <w:vAlign w:val="center"/>
          </w:tcPr>
          <w:p w14:paraId="46F99B8A" w14:textId="1B472137" w:rsidR="004D32A7" w:rsidRPr="00120D20" w:rsidRDefault="004D32A7" w:rsidP="004D32A7">
            <w:pPr>
              <w:jc w:val="center"/>
              <w:rPr>
                <w:rFonts w:ascii="GHEA Grapalat" w:hAnsi="GHEA Grapalat"/>
              </w:rPr>
            </w:pPr>
            <w:r>
              <w:rPr>
                <w:rFonts w:ascii="Arial Unicode" w:hAnsi="Arial Unicode" w:cs="Arial"/>
              </w:rPr>
              <w:t>31531730</w:t>
            </w:r>
          </w:p>
        </w:tc>
        <w:tc>
          <w:tcPr>
            <w:tcW w:w="3094" w:type="dxa"/>
            <w:vAlign w:val="center"/>
          </w:tcPr>
          <w:p w14:paraId="17411B38" w14:textId="46BE231E" w:rsidR="004D32A7" w:rsidRPr="00891E24" w:rsidRDefault="004D32A7" w:rsidP="004D32A7">
            <w:pPr>
              <w:rPr>
                <w:rFonts w:ascii="GHEA Grapalat" w:hAnsi="GHEA Grapalat"/>
                <w:lang w:val="hy-AM"/>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19700 </w:t>
            </w:r>
            <w:r>
              <w:rPr>
                <w:rFonts w:ascii="Arial" w:hAnsi="Arial" w:cs="Arial"/>
              </w:rPr>
              <w:t>լյումեն</w:t>
            </w:r>
            <w:r>
              <w:rPr>
                <w:rFonts w:ascii="Arial LatArm" w:hAnsi="Arial LatArm" w:cs="Arial"/>
              </w:rPr>
              <w:t xml:space="preserve">),  </w:t>
            </w:r>
          </w:p>
        </w:tc>
        <w:tc>
          <w:tcPr>
            <w:tcW w:w="1984" w:type="dxa"/>
            <w:vAlign w:val="center"/>
          </w:tcPr>
          <w:p w14:paraId="37282F85" w14:textId="2BCA3736" w:rsidR="004D32A7" w:rsidRPr="00120D20" w:rsidRDefault="004D32A7" w:rsidP="004D32A7">
            <w:pPr>
              <w:ind w:firstLine="117"/>
              <w:jc w:val="center"/>
              <w:rPr>
                <w:rFonts w:ascii="GHEA Grapalat" w:hAnsi="GHEA Grapalat"/>
                <w:sz w:val="18"/>
                <w:szCs w:val="18"/>
                <w:lang w:val="nb-NO"/>
              </w:rPr>
            </w:pPr>
          </w:p>
        </w:tc>
        <w:tc>
          <w:tcPr>
            <w:tcW w:w="1985" w:type="dxa"/>
            <w:vAlign w:val="center"/>
          </w:tcPr>
          <w:p w14:paraId="52BF3F43" w14:textId="1E6CD926" w:rsidR="004D32A7" w:rsidRPr="00120D20" w:rsidRDefault="004D32A7" w:rsidP="004D32A7">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DEADF02" w14:textId="1C380604" w:rsidR="004D32A7" w:rsidRPr="00120D20" w:rsidRDefault="004D32A7" w:rsidP="004D32A7">
            <w:pPr>
              <w:jc w:val="center"/>
              <w:rPr>
                <w:rFonts w:ascii="Sylfaen" w:hAnsi="Sylfaen"/>
                <w:szCs w:val="18"/>
                <w:lang w:val="pt-BR"/>
              </w:rPr>
            </w:pPr>
            <w:r>
              <w:rPr>
                <w:rFonts w:ascii="Sylfaen" w:hAnsi="Sylfaen"/>
                <w:szCs w:val="18"/>
                <w:lang w:val="pt-BR"/>
              </w:rPr>
              <w:t>հատ</w:t>
            </w:r>
          </w:p>
        </w:tc>
        <w:tc>
          <w:tcPr>
            <w:tcW w:w="1276" w:type="dxa"/>
            <w:vAlign w:val="center"/>
          </w:tcPr>
          <w:p w14:paraId="067A1843" w14:textId="77777777" w:rsidR="004D32A7" w:rsidRPr="00120D20" w:rsidRDefault="004D32A7" w:rsidP="004D32A7">
            <w:pPr>
              <w:jc w:val="center"/>
              <w:rPr>
                <w:rFonts w:ascii="GHEA Grapalat" w:hAnsi="GHEA Grapalat"/>
                <w:szCs w:val="18"/>
                <w:lang w:val="pt-BR"/>
              </w:rPr>
            </w:pPr>
          </w:p>
        </w:tc>
        <w:tc>
          <w:tcPr>
            <w:tcW w:w="1418" w:type="dxa"/>
            <w:vAlign w:val="center"/>
          </w:tcPr>
          <w:p w14:paraId="15016F3A" w14:textId="77777777" w:rsidR="004D32A7" w:rsidRPr="00120D20" w:rsidRDefault="004D32A7" w:rsidP="004D32A7">
            <w:pPr>
              <w:jc w:val="center"/>
              <w:rPr>
                <w:rFonts w:ascii="Sylfaen" w:hAnsi="Sylfaen"/>
                <w:szCs w:val="18"/>
                <w:lang w:val="pt-BR"/>
              </w:rPr>
            </w:pPr>
          </w:p>
        </w:tc>
        <w:tc>
          <w:tcPr>
            <w:tcW w:w="1847" w:type="dxa"/>
            <w:vAlign w:val="center"/>
          </w:tcPr>
          <w:p w14:paraId="7314AFFA" w14:textId="4FA22182" w:rsidR="004D32A7" w:rsidRPr="00120D20" w:rsidRDefault="004D32A7" w:rsidP="004D32A7">
            <w:pPr>
              <w:jc w:val="center"/>
              <w:rPr>
                <w:rFonts w:ascii="Sylfaen" w:hAnsi="Sylfaen" w:cs="Sylfaen"/>
                <w:szCs w:val="22"/>
              </w:rPr>
            </w:pPr>
            <w:r>
              <w:rPr>
                <w:rFonts w:ascii="Arial LatArm" w:hAnsi="Arial LatArm" w:cs="Arial"/>
              </w:rPr>
              <w:t>85</w:t>
            </w:r>
          </w:p>
        </w:tc>
      </w:tr>
      <w:tr w:rsidR="004D32A7" w:rsidRPr="006E3642" w14:paraId="50F8E437" w14:textId="77777777" w:rsidTr="0013117F">
        <w:trPr>
          <w:trHeight w:val="1021"/>
          <w:jc w:val="center"/>
        </w:trPr>
        <w:tc>
          <w:tcPr>
            <w:tcW w:w="900" w:type="dxa"/>
            <w:vAlign w:val="center"/>
          </w:tcPr>
          <w:p w14:paraId="5B9DFB20" w14:textId="01AC533C" w:rsidR="004D32A7" w:rsidRPr="00120D20" w:rsidRDefault="004D32A7" w:rsidP="004D32A7">
            <w:pPr>
              <w:jc w:val="center"/>
              <w:rPr>
                <w:rFonts w:ascii="GHEA Grapalat" w:hAnsi="GHEA Grapalat"/>
              </w:rPr>
            </w:pPr>
            <w:r>
              <w:rPr>
                <w:rFonts w:ascii="GHEA Grapalat" w:hAnsi="GHEA Grapalat"/>
              </w:rPr>
              <w:t>2</w:t>
            </w:r>
          </w:p>
        </w:tc>
        <w:tc>
          <w:tcPr>
            <w:tcW w:w="1530" w:type="dxa"/>
            <w:vAlign w:val="center"/>
          </w:tcPr>
          <w:p w14:paraId="56B7E3E6" w14:textId="1A5134B4" w:rsidR="004D32A7" w:rsidRDefault="004D32A7" w:rsidP="004D32A7">
            <w:pPr>
              <w:jc w:val="center"/>
              <w:rPr>
                <w:rFonts w:ascii="Arial Unicode" w:hAnsi="Arial Unicode" w:cs="Arial"/>
                <w:sz w:val="22"/>
                <w:szCs w:val="22"/>
              </w:rPr>
            </w:pPr>
            <w:r>
              <w:rPr>
                <w:rFonts w:ascii="Arial Unicode" w:hAnsi="Arial Unicode" w:cs="Arial"/>
              </w:rPr>
              <w:t>31531730</w:t>
            </w:r>
          </w:p>
        </w:tc>
        <w:tc>
          <w:tcPr>
            <w:tcW w:w="3094" w:type="dxa"/>
            <w:vAlign w:val="center"/>
          </w:tcPr>
          <w:p w14:paraId="67AED042" w14:textId="07561F2D" w:rsidR="004D32A7" w:rsidRPr="009D65DF" w:rsidRDefault="004D32A7" w:rsidP="004D32A7">
            <w:pPr>
              <w:rPr>
                <w:rFonts w:ascii="GHEA Grapalat" w:hAnsi="GHEA Grapalat"/>
                <w:lang w:val="hy-AM"/>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25400 </w:t>
            </w:r>
            <w:r>
              <w:rPr>
                <w:rFonts w:ascii="Arial" w:hAnsi="Arial" w:cs="Arial"/>
              </w:rPr>
              <w:t>լյումեն</w:t>
            </w:r>
            <w:r>
              <w:rPr>
                <w:rFonts w:ascii="Arial LatArm" w:hAnsi="Arial LatArm" w:cs="Arial"/>
              </w:rPr>
              <w:t xml:space="preserve">),  </w:t>
            </w:r>
          </w:p>
        </w:tc>
        <w:tc>
          <w:tcPr>
            <w:tcW w:w="1984" w:type="dxa"/>
            <w:vAlign w:val="center"/>
          </w:tcPr>
          <w:p w14:paraId="21FF0B78" w14:textId="07B4E797" w:rsidR="004D32A7" w:rsidRPr="00C86C56" w:rsidRDefault="004D32A7" w:rsidP="004D32A7">
            <w:pPr>
              <w:ind w:firstLine="117"/>
              <w:jc w:val="center"/>
              <w:rPr>
                <w:rFonts w:ascii="Sylfaen" w:hAnsi="Sylfaen" w:cs="Sylfaen"/>
                <w:sz w:val="22"/>
                <w:szCs w:val="22"/>
                <w:lang w:val="hy-AM"/>
              </w:rPr>
            </w:pPr>
          </w:p>
        </w:tc>
        <w:tc>
          <w:tcPr>
            <w:tcW w:w="1985" w:type="dxa"/>
            <w:vAlign w:val="center"/>
          </w:tcPr>
          <w:p w14:paraId="38786EC9" w14:textId="50D356E7" w:rsidR="004D32A7" w:rsidRPr="00C86C56" w:rsidRDefault="004D32A7" w:rsidP="004D32A7">
            <w:pPr>
              <w:ind w:firstLine="117"/>
              <w:jc w:val="center"/>
              <w:rPr>
                <w:rFonts w:ascii="Sylfaen" w:hAnsi="Sylfaen" w:cs="Sylfaen"/>
                <w:sz w:val="22"/>
                <w:szCs w:val="22"/>
                <w:lang w:val="hy-AM"/>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7F3EE3B1" w14:textId="56336040" w:rsidR="004D32A7" w:rsidRDefault="004D32A7" w:rsidP="004D32A7">
            <w:pPr>
              <w:jc w:val="center"/>
              <w:rPr>
                <w:rFonts w:ascii="Sylfaen" w:hAnsi="Sylfaen"/>
                <w:szCs w:val="18"/>
                <w:lang w:val="pt-BR"/>
              </w:rPr>
            </w:pPr>
            <w:r>
              <w:rPr>
                <w:rFonts w:ascii="Sylfaen" w:hAnsi="Sylfaen"/>
                <w:szCs w:val="18"/>
                <w:lang w:val="pt-BR"/>
              </w:rPr>
              <w:t>հատ</w:t>
            </w:r>
          </w:p>
        </w:tc>
        <w:tc>
          <w:tcPr>
            <w:tcW w:w="1276" w:type="dxa"/>
            <w:vAlign w:val="center"/>
          </w:tcPr>
          <w:p w14:paraId="2AB1F2DD" w14:textId="77777777" w:rsidR="004D32A7" w:rsidRPr="00120D20" w:rsidRDefault="004D32A7" w:rsidP="004D32A7">
            <w:pPr>
              <w:jc w:val="center"/>
              <w:rPr>
                <w:rFonts w:ascii="GHEA Grapalat" w:hAnsi="GHEA Grapalat"/>
                <w:szCs w:val="18"/>
                <w:lang w:val="pt-BR"/>
              </w:rPr>
            </w:pPr>
          </w:p>
        </w:tc>
        <w:tc>
          <w:tcPr>
            <w:tcW w:w="1418" w:type="dxa"/>
            <w:vAlign w:val="center"/>
          </w:tcPr>
          <w:p w14:paraId="07BEE1FA" w14:textId="77777777" w:rsidR="004D32A7" w:rsidRPr="00120D20" w:rsidRDefault="004D32A7" w:rsidP="004D32A7">
            <w:pPr>
              <w:jc w:val="center"/>
              <w:rPr>
                <w:rFonts w:ascii="Sylfaen" w:hAnsi="Sylfaen"/>
                <w:szCs w:val="18"/>
                <w:lang w:val="pt-BR"/>
              </w:rPr>
            </w:pPr>
          </w:p>
        </w:tc>
        <w:tc>
          <w:tcPr>
            <w:tcW w:w="1847" w:type="dxa"/>
            <w:vAlign w:val="center"/>
          </w:tcPr>
          <w:p w14:paraId="40EFF78E" w14:textId="19EC62C7" w:rsidR="004D32A7" w:rsidRDefault="004D32A7" w:rsidP="004D32A7">
            <w:pPr>
              <w:jc w:val="center"/>
              <w:rPr>
                <w:rFonts w:ascii="Arial LatArm" w:hAnsi="Arial LatArm" w:cs="Arial"/>
              </w:rPr>
            </w:pPr>
            <w:r>
              <w:rPr>
                <w:rFonts w:ascii="Arial LatArm" w:hAnsi="Arial LatArm" w:cs="Arial"/>
              </w:rPr>
              <w:t>170</w:t>
            </w:r>
          </w:p>
        </w:tc>
      </w:tr>
      <w:tr w:rsidR="004D32A7" w:rsidRPr="006E3642" w14:paraId="523577CE" w14:textId="77777777" w:rsidTr="0013117F">
        <w:trPr>
          <w:trHeight w:val="837"/>
          <w:jc w:val="center"/>
        </w:trPr>
        <w:tc>
          <w:tcPr>
            <w:tcW w:w="900" w:type="dxa"/>
            <w:vAlign w:val="center"/>
          </w:tcPr>
          <w:p w14:paraId="433E6AC7" w14:textId="4B01D1D4" w:rsidR="004D32A7" w:rsidRPr="00120D20" w:rsidRDefault="004D32A7" w:rsidP="004D32A7">
            <w:pPr>
              <w:jc w:val="center"/>
              <w:rPr>
                <w:rFonts w:ascii="GHEA Grapalat" w:hAnsi="GHEA Grapalat"/>
              </w:rPr>
            </w:pPr>
            <w:r>
              <w:rPr>
                <w:rFonts w:ascii="GHEA Grapalat" w:hAnsi="GHEA Grapalat"/>
              </w:rPr>
              <w:t>3</w:t>
            </w:r>
          </w:p>
        </w:tc>
        <w:tc>
          <w:tcPr>
            <w:tcW w:w="1530" w:type="dxa"/>
            <w:vAlign w:val="center"/>
          </w:tcPr>
          <w:p w14:paraId="4C9339F8" w14:textId="499254CA" w:rsidR="004D32A7" w:rsidRPr="00120D20" w:rsidRDefault="004D32A7" w:rsidP="004D32A7">
            <w:pPr>
              <w:jc w:val="center"/>
              <w:rPr>
                <w:rFonts w:ascii="GHEA Grapalat" w:hAnsi="GHEA Grapalat"/>
              </w:rPr>
            </w:pPr>
            <w:r>
              <w:rPr>
                <w:rFonts w:ascii="Arial Unicode" w:hAnsi="Arial Unicode" w:cs="Arial"/>
              </w:rPr>
              <w:t>35121290</w:t>
            </w:r>
          </w:p>
        </w:tc>
        <w:tc>
          <w:tcPr>
            <w:tcW w:w="3094" w:type="dxa"/>
            <w:vAlign w:val="center"/>
          </w:tcPr>
          <w:p w14:paraId="4723CB97" w14:textId="0DF6BCB2" w:rsidR="004D32A7" w:rsidRPr="00891E24" w:rsidRDefault="004D32A7" w:rsidP="004D32A7">
            <w:pPr>
              <w:rPr>
                <w:rFonts w:ascii="GHEA Grapalat" w:hAnsi="GHEA Grapalat"/>
              </w:rPr>
            </w:pPr>
            <w:r>
              <w:rPr>
                <w:rFonts w:ascii="Arial" w:hAnsi="Arial" w:cs="Arial"/>
              </w:rPr>
              <w:t>Փողոցային</w:t>
            </w:r>
            <w:r>
              <w:rPr>
                <w:rFonts w:ascii="Arial LatArm" w:hAnsi="Arial LatArm" w:cs="Arial"/>
              </w:rPr>
              <w:t xml:space="preserve"> </w:t>
            </w:r>
            <w:r>
              <w:rPr>
                <w:rFonts w:ascii="Arial" w:hAnsi="Arial" w:cs="Arial"/>
              </w:rPr>
              <w:t>լուսավորության</w:t>
            </w:r>
            <w:r>
              <w:rPr>
                <w:rFonts w:ascii="Arial LatArm" w:hAnsi="Arial LatArm" w:cs="Arial"/>
              </w:rPr>
              <w:t xml:space="preserve"> </w:t>
            </w:r>
            <w:r>
              <w:rPr>
                <w:rFonts w:ascii="Arial" w:hAnsi="Arial" w:cs="Arial"/>
              </w:rPr>
              <w:t>կարգավորիչ</w:t>
            </w:r>
            <w:r>
              <w:rPr>
                <w:rFonts w:ascii="Arial LatArm" w:hAnsi="Arial LatArm" w:cs="Arial"/>
              </w:rPr>
              <w:t xml:space="preserve">  ZHAGA  </w:t>
            </w:r>
            <w:r>
              <w:rPr>
                <w:rFonts w:ascii="Arial" w:hAnsi="Arial" w:cs="Arial"/>
              </w:rPr>
              <w:t>տվիչ</w:t>
            </w:r>
            <w:r>
              <w:rPr>
                <w:rFonts w:ascii="Arial LatArm" w:hAnsi="Arial LatArm" w:cs="Arial"/>
              </w:rPr>
              <w:t xml:space="preserve"> </w:t>
            </w:r>
          </w:p>
        </w:tc>
        <w:tc>
          <w:tcPr>
            <w:tcW w:w="1984" w:type="dxa"/>
            <w:vAlign w:val="center"/>
          </w:tcPr>
          <w:p w14:paraId="6F5A1360" w14:textId="42253E95" w:rsidR="004D32A7" w:rsidRPr="00925E90" w:rsidRDefault="004D32A7" w:rsidP="004D32A7">
            <w:pPr>
              <w:ind w:firstLine="117"/>
              <w:jc w:val="center"/>
              <w:rPr>
                <w:rFonts w:ascii="Sylfaen" w:hAnsi="Sylfaen" w:cs="Sylfaen"/>
                <w:sz w:val="22"/>
                <w:szCs w:val="22"/>
              </w:rPr>
            </w:pPr>
          </w:p>
        </w:tc>
        <w:tc>
          <w:tcPr>
            <w:tcW w:w="1985" w:type="dxa"/>
            <w:vAlign w:val="center"/>
          </w:tcPr>
          <w:p w14:paraId="43463A4B" w14:textId="56B9BC6D" w:rsidR="004D32A7" w:rsidRPr="00925E90" w:rsidRDefault="004D32A7" w:rsidP="004D32A7">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7837324C" w14:textId="451A200E" w:rsidR="004D32A7" w:rsidRDefault="004D32A7" w:rsidP="004D32A7">
            <w:pPr>
              <w:jc w:val="center"/>
              <w:rPr>
                <w:rFonts w:ascii="Sylfaen" w:hAnsi="Sylfaen"/>
                <w:szCs w:val="18"/>
                <w:lang w:val="pt-BR"/>
              </w:rPr>
            </w:pPr>
            <w:r>
              <w:rPr>
                <w:rFonts w:ascii="Sylfaen" w:hAnsi="Sylfaen"/>
                <w:szCs w:val="18"/>
                <w:lang w:val="pt-BR"/>
              </w:rPr>
              <w:t>հատ</w:t>
            </w:r>
          </w:p>
        </w:tc>
        <w:tc>
          <w:tcPr>
            <w:tcW w:w="1276" w:type="dxa"/>
            <w:vAlign w:val="center"/>
          </w:tcPr>
          <w:p w14:paraId="789192C1" w14:textId="77777777" w:rsidR="004D32A7" w:rsidRPr="00120D20" w:rsidRDefault="004D32A7" w:rsidP="004D32A7">
            <w:pPr>
              <w:jc w:val="center"/>
              <w:rPr>
                <w:rFonts w:ascii="GHEA Grapalat" w:hAnsi="GHEA Grapalat"/>
                <w:szCs w:val="18"/>
                <w:lang w:val="pt-BR"/>
              </w:rPr>
            </w:pPr>
          </w:p>
        </w:tc>
        <w:tc>
          <w:tcPr>
            <w:tcW w:w="1418" w:type="dxa"/>
            <w:vAlign w:val="center"/>
          </w:tcPr>
          <w:p w14:paraId="03B7EDC7" w14:textId="77777777" w:rsidR="004D32A7" w:rsidRPr="00120D20" w:rsidRDefault="004D32A7" w:rsidP="004D32A7">
            <w:pPr>
              <w:jc w:val="center"/>
              <w:rPr>
                <w:rFonts w:ascii="Sylfaen" w:hAnsi="Sylfaen"/>
                <w:szCs w:val="18"/>
                <w:lang w:val="pt-BR"/>
              </w:rPr>
            </w:pPr>
          </w:p>
        </w:tc>
        <w:tc>
          <w:tcPr>
            <w:tcW w:w="1847" w:type="dxa"/>
            <w:vAlign w:val="center"/>
          </w:tcPr>
          <w:p w14:paraId="4229A1EA" w14:textId="1C962B03" w:rsidR="004D32A7" w:rsidRPr="00120D20" w:rsidRDefault="004D32A7" w:rsidP="004D32A7">
            <w:pPr>
              <w:jc w:val="center"/>
              <w:rPr>
                <w:rFonts w:ascii="Sylfaen" w:hAnsi="Sylfaen" w:cs="Sylfaen"/>
                <w:szCs w:val="22"/>
              </w:rPr>
            </w:pPr>
            <w:r>
              <w:rPr>
                <w:rFonts w:ascii="Arial LatArm" w:hAnsi="Arial LatArm" w:cs="Arial"/>
              </w:rPr>
              <w:t>255</w:t>
            </w:r>
          </w:p>
        </w:tc>
      </w:tr>
      <w:tr w:rsidR="004D43AF" w:rsidRPr="00461909" w14:paraId="24740CE4" w14:textId="77777777" w:rsidTr="00463118">
        <w:trPr>
          <w:trHeight w:val="246"/>
          <w:jc w:val="center"/>
        </w:trPr>
        <w:tc>
          <w:tcPr>
            <w:tcW w:w="10768" w:type="dxa"/>
            <w:gridSpan w:val="6"/>
          </w:tcPr>
          <w:p w14:paraId="28473EEA" w14:textId="77777777" w:rsidR="004D43AF" w:rsidRPr="00FF0ECB" w:rsidRDefault="004D43AF" w:rsidP="004D43AF">
            <w:pPr>
              <w:rPr>
                <w:rFonts w:ascii="Sylfaen" w:hAnsi="Sylfaen"/>
                <w:b/>
                <w:szCs w:val="18"/>
                <w:lang w:val="pt-BR"/>
              </w:rPr>
            </w:pPr>
            <w:r w:rsidRPr="00FF0ECB">
              <w:rPr>
                <w:rFonts w:ascii="Sylfaen" w:hAnsi="Sylfaen"/>
                <w:b/>
                <w:szCs w:val="18"/>
                <w:lang w:val="pt-BR"/>
              </w:rPr>
              <w:t>Ընդամենը</w:t>
            </w:r>
          </w:p>
        </w:tc>
        <w:tc>
          <w:tcPr>
            <w:tcW w:w="1276" w:type="dxa"/>
          </w:tcPr>
          <w:p w14:paraId="50456CCD" w14:textId="77777777" w:rsidR="004D43AF" w:rsidRPr="002C5B80" w:rsidRDefault="004D43AF" w:rsidP="004D43AF">
            <w:pPr>
              <w:jc w:val="center"/>
              <w:rPr>
                <w:rFonts w:ascii="GHEA Grapalat" w:hAnsi="GHEA Grapalat"/>
                <w:sz w:val="18"/>
                <w:szCs w:val="18"/>
                <w:lang w:val="pt-BR"/>
              </w:rPr>
            </w:pPr>
          </w:p>
        </w:tc>
        <w:tc>
          <w:tcPr>
            <w:tcW w:w="1418" w:type="dxa"/>
          </w:tcPr>
          <w:p w14:paraId="126BCD7E" w14:textId="77777777" w:rsidR="004D43AF" w:rsidRPr="003314C1" w:rsidRDefault="004D43AF" w:rsidP="004D43AF">
            <w:pPr>
              <w:jc w:val="center"/>
              <w:rPr>
                <w:rFonts w:ascii="Sylfaen" w:hAnsi="Sylfaen"/>
                <w:sz w:val="18"/>
                <w:szCs w:val="18"/>
                <w:lang w:val="pt-BR"/>
              </w:rPr>
            </w:pPr>
          </w:p>
        </w:tc>
        <w:tc>
          <w:tcPr>
            <w:tcW w:w="1847" w:type="dxa"/>
          </w:tcPr>
          <w:p w14:paraId="4CB70628" w14:textId="77777777" w:rsidR="004D43AF" w:rsidRPr="009E6683" w:rsidRDefault="004D43AF" w:rsidP="004D43AF">
            <w:pPr>
              <w:jc w:val="center"/>
              <w:rPr>
                <w:rFonts w:ascii="Sylfaen" w:hAnsi="Sylfaen" w:cs="Sylfaen"/>
                <w:sz w:val="22"/>
                <w:szCs w:val="22"/>
              </w:rPr>
            </w:pPr>
          </w:p>
        </w:tc>
      </w:tr>
      <w:tr w:rsidR="004D43AF" w:rsidRPr="00461909" w14:paraId="04A7D51A" w14:textId="77777777" w:rsidTr="00D24B13">
        <w:trPr>
          <w:trHeight w:val="1056"/>
          <w:jc w:val="center"/>
        </w:trPr>
        <w:tc>
          <w:tcPr>
            <w:tcW w:w="2430" w:type="dxa"/>
            <w:gridSpan w:val="2"/>
            <w:vMerge w:val="restart"/>
          </w:tcPr>
          <w:p w14:paraId="131F50EF" w14:textId="77777777" w:rsidR="004D43AF" w:rsidRPr="009E6683" w:rsidRDefault="004D43AF" w:rsidP="004D43AF">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7"/>
            <w:vAlign w:val="center"/>
          </w:tcPr>
          <w:p w14:paraId="3370ACF4" w14:textId="77777777" w:rsidR="004D43AF" w:rsidRPr="00382E52" w:rsidRDefault="004D43AF" w:rsidP="004D43AF">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4D43AF" w:rsidRPr="00461909" w14:paraId="3FFC0695" w14:textId="77777777" w:rsidTr="00D24B13">
        <w:trPr>
          <w:trHeight w:val="716"/>
          <w:jc w:val="center"/>
        </w:trPr>
        <w:tc>
          <w:tcPr>
            <w:tcW w:w="2430" w:type="dxa"/>
            <w:gridSpan w:val="2"/>
            <w:vMerge/>
          </w:tcPr>
          <w:p w14:paraId="35A6EC5C"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5FC65BD0" w14:textId="77777777" w:rsidR="004D43AF" w:rsidRDefault="004D43AF" w:rsidP="004D43AF">
            <w:pPr>
              <w:rPr>
                <w:rFonts w:ascii="Arial LatArm" w:hAnsi="Arial LatArm" w:cs="Sylfaen"/>
                <w:b/>
                <w:sz w:val="22"/>
                <w:szCs w:val="22"/>
              </w:rPr>
            </w:pPr>
          </w:p>
          <w:p w14:paraId="57BD24F6" w14:textId="635F572C" w:rsidR="004D43AF" w:rsidRDefault="004D43AF" w:rsidP="004D43AF">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p w14:paraId="0E3FC883" w14:textId="77777777" w:rsidR="004D43AF" w:rsidRPr="00382E52" w:rsidRDefault="004D43AF" w:rsidP="004D43AF">
            <w:pPr>
              <w:jc w:val="center"/>
              <w:rPr>
                <w:rFonts w:ascii="Arial LatArm" w:hAnsi="Arial LatArm" w:cs="Sylfaen"/>
                <w:sz w:val="22"/>
                <w:szCs w:val="22"/>
              </w:rPr>
            </w:pPr>
          </w:p>
        </w:tc>
      </w:tr>
      <w:tr w:rsidR="004D43AF" w:rsidRPr="00461909" w14:paraId="3C45E934" w14:textId="77777777" w:rsidTr="00D24B13">
        <w:trPr>
          <w:trHeight w:val="716"/>
          <w:jc w:val="center"/>
        </w:trPr>
        <w:tc>
          <w:tcPr>
            <w:tcW w:w="2430" w:type="dxa"/>
            <w:gridSpan w:val="2"/>
            <w:vMerge/>
          </w:tcPr>
          <w:p w14:paraId="252BF263"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21FE8520" w14:textId="4CE2B73D" w:rsidR="004D43AF" w:rsidRDefault="004D43AF" w:rsidP="004D43AF">
            <w:pPr>
              <w:rPr>
                <w:rFonts w:ascii="Arial LatArm" w:hAnsi="Arial LatArm" w:cs="Sylfaen"/>
                <w:b/>
                <w:sz w:val="22"/>
                <w:szCs w:val="22"/>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w:t>
            </w:r>
          </w:p>
        </w:tc>
      </w:tr>
      <w:tr w:rsidR="004D43AF" w:rsidRPr="00461909" w14:paraId="7DEE0432" w14:textId="77777777" w:rsidTr="00D24B13">
        <w:trPr>
          <w:trHeight w:val="1368"/>
          <w:jc w:val="center"/>
        </w:trPr>
        <w:tc>
          <w:tcPr>
            <w:tcW w:w="2430" w:type="dxa"/>
            <w:gridSpan w:val="2"/>
            <w:vMerge/>
          </w:tcPr>
          <w:p w14:paraId="10F81A23" w14:textId="77777777" w:rsidR="004D43AF" w:rsidRPr="009E6683" w:rsidRDefault="004D43AF" w:rsidP="004D43AF">
            <w:pPr>
              <w:jc w:val="center"/>
              <w:rPr>
                <w:rFonts w:ascii="Sylfaen" w:hAnsi="Sylfaen" w:cs="Sylfaen"/>
                <w:sz w:val="22"/>
                <w:szCs w:val="22"/>
              </w:rPr>
            </w:pPr>
          </w:p>
        </w:tc>
        <w:tc>
          <w:tcPr>
            <w:tcW w:w="12879" w:type="dxa"/>
            <w:gridSpan w:val="7"/>
            <w:vAlign w:val="center"/>
          </w:tcPr>
          <w:p w14:paraId="190F604C" w14:textId="1E234B0D" w:rsidR="004D43AF" w:rsidRDefault="004D43AF" w:rsidP="004D43AF">
            <w:pPr>
              <w:rPr>
                <w:rFonts w:ascii="Arial LatArm" w:hAnsi="Arial LatArm" w:cs="Sylfaen"/>
                <w:b/>
                <w:sz w:val="22"/>
                <w:szCs w:val="22"/>
              </w:rPr>
            </w:pPr>
            <w:r w:rsidRPr="00C82DDD">
              <w:rPr>
                <w:rFonts w:ascii="Arial" w:hAnsi="Arial" w:cs="Arial"/>
                <w:b/>
                <w:sz w:val="22"/>
                <w:szCs w:val="22"/>
              </w:rPr>
              <w:t>Լուսատուների</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սպասարկումը</w:t>
            </w:r>
            <w:r w:rsidRPr="00C82DDD">
              <w:rPr>
                <w:rFonts w:ascii="Arial LatArm" w:hAnsi="Arial LatArm" w:cs="Sylfaen"/>
                <w:b/>
                <w:sz w:val="22"/>
                <w:szCs w:val="22"/>
              </w:rPr>
              <w:t xml:space="preserve"> </w:t>
            </w:r>
            <w:r w:rsidRPr="00C82DDD">
              <w:rPr>
                <w:rFonts w:ascii="Arial" w:hAnsi="Arial" w:cs="Arial"/>
                <w:b/>
                <w:sz w:val="22"/>
                <w:szCs w:val="22"/>
              </w:rPr>
              <w:t>իրականացվելու</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5(</w:t>
            </w:r>
            <w:r w:rsidRPr="00C82DDD">
              <w:rPr>
                <w:rFonts w:ascii="Arial" w:hAnsi="Arial" w:cs="Arial"/>
                <w:b/>
                <w:sz w:val="22"/>
                <w:szCs w:val="22"/>
              </w:rPr>
              <w:t>հինգ</w:t>
            </w:r>
            <w:r w:rsidRPr="00C82DDD">
              <w:rPr>
                <w:rFonts w:ascii="Arial LatArm" w:hAnsi="Arial LatArm" w:cs="Sylfaen"/>
                <w:b/>
                <w:sz w:val="22"/>
                <w:szCs w:val="22"/>
              </w:rPr>
              <w:t xml:space="preserve">) </w:t>
            </w:r>
            <w:r w:rsidRPr="00C82DDD">
              <w:rPr>
                <w:rFonts w:ascii="Arial" w:hAnsi="Arial" w:cs="Arial"/>
                <w:b/>
                <w:sz w:val="22"/>
                <w:szCs w:val="22"/>
              </w:rPr>
              <w:t>աշխատանքային</w:t>
            </w:r>
            <w:r w:rsidRPr="00C82DDD">
              <w:rPr>
                <w:rFonts w:ascii="Arial LatArm" w:hAnsi="Arial LatArm" w:cs="Sylfaen"/>
                <w:b/>
                <w:sz w:val="22"/>
                <w:szCs w:val="22"/>
              </w:rPr>
              <w:t xml:space="preserve"> </w:t>
            </w:r>
            <w:r w:rsidRPr="00C82DDD">
              <w:rPr>
                <w:rFonts w:ascii="Arial" w:hAnsi="Arial" w:cs="Arial"/>
                <w:b/>
                <w:sz w:val="22"/>
                <w:szCs w:val="22"/>
              </w:rPr>
              <w:t>օրվա</w:t>
            </w:r>
            <w:r w:rsidRPr="00C82DDD">
              <w:rPr>
                <w:rFonts w:ascii="Arial LatArm" w:hAnsi="Arial LatArm" w:cs="Sylfaen"/>
                <w:b/>
                <w:sz w:val="22"/>
                <w:szCs w:val="22"/>
              </w:rPr>
              <w:t xml:space="preserve"> </w:t>
            </w:r>
            <w:r w:rsidRPr="00C82DDD">
              <w:rPr>
                <w:rFonts w:ascii="Arial" w:hAnsi="Arial" w:cs="Arial"/>
                <w:b/>
                <w:sz w:val="22"/>
                <w:szCs w:val="22"/>
              </w:rPr>
              <w:t>ընթացքում</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և</w:t>
            </w:r>
            <w:r w:rsidRPr="00C82DDD">
              <w:rPr>
                <w:rFonts w:ascii="Arial LatArm" w:hAnsi="Arial LatArm" w:cs="Sylfaen"/>
                <w:b/>
                <w:sz w:val="22"/>
                <w:szCs w:val="22"/>
              </w:rPr>
              <w:t xml:space="preserve"> </w:t>
            </w:r>
            <w:r w:rsidRPr="00C82DDD">
              <w:rPr>
                <w:rFonts w:ascii="Arial" w:hAnsi="Arial" w:cs="Arial"/>
                <w:b/>
                <w:sz w:val="22"/>
                <w:szCs w:val="22"/>
              </w:rPr>
              <w:t>տեղափոխման</w:t>
            </w:r>
            <w:r w:rsidRPr="00C82DDD">
              <w:rPr>
                <w:rFonts w:ascii="Arial LatArm" w:hAnsi="Arial LatArm" w:cs="Sylfaen"/>
                <w:b/>
                <w:sz w:val="22"/>
                <w:szCs w:val="22"/>
              </w:rPr>
              <w:t xml:space="preserve"> </w:t>
            </w:r>
            <w:r w:rsidRPr="00C82DDD">
              <w:rPr>
                <w:rFonts w:ascii="Arial" w:hAnsi="Arial" w:cs="Arial"/>
                <w:b/>
                <w:sz w:val="22"/>
                <w:szCs w:val="22"/>
              </w:rPr>
              <w:t>հետ</w:t>
            </w:r>
            <w:r w:rsidRPr="00C82DDD">
              <w:rPr>
                <w:rFonts w:ascii="Arial LatArm" w:hAnsi="Arial LatArm" w:cs="Sylfaen"/>
                <w:b/>
                <w:sz w:val="22"/>
                <w:szCs w:val="22"/>
              </w:rPr>
              <w:t xml:space="preserve"> </w:t>
            </w:r>
            <w:r w:rsidRPr="00C82DDD">
              <w:rPr>
                <w:rFonts w:ascii="Arial" w:hAnsi="Arial" w:cs="Arial"/>
                <w:b/>
                <w:sz w:val="22"/>
                <w:szCs w:val="22"/>
              </w:rPr>
              <w:t>կապված</w:t>
            </w:r>
            <w:r w:rsidRPr="00C82DDD">
              <w:rPr>
                <w:rFonts w:ascii="Arial LatArm" w:hAnsi="Arial LatArm" w:cs="Sylfaen"/>
                <w:b/>
                <w:sz w:val="22"/>
                <w:szCs w:val="22"/>
              </w:rPr>
              <w:t xml:space="preserve"> </w:t>
            </w:r>
            <w:r w:rsidRPr="00C82DDD">
              <w:rPr>
                <w:rFonts w:ascii="Arial" w:hAnsi="Arial" w:cs="Arial"/>
                <w:b/>
                <w:sz w:val="22"/>
                <w:szCs w:val="22"/>
              </w:rPr>
              <w:t>բոլոր</w:t>
            </w:r>
            <w:r w:rsidRPr="00C82DDD">
              <w:rPr>
                <w:rFonts w:ascii="Arial LatArm" w:hAnsi="Arial LatArm" w:cs="Sylfaen"/>
                <w:b/>
                <w:sz w:val="22"/>
                <w:szCs w:val="22"/>
              </w:rPr>
              <w:t xml:space="preserve"> </w:t>
            </w:r>
            <w:r w:rsidRPr="00C82DDD">
              <w:rPr>
                <w:rFonts w:ascii="Arial" w:hAnsi="Arial" w:cs="Arial"/>
                <w:b/>
                <w:sz w:val="22"/>
                <w:szCs w:val="22"/>
              </w:rPr>
              <w:t>ծախսերը</w:t>
            </w:r>
            <w:r w:rsidRPr="00C82DDD">
              <w:rPr>
                <w:rFonts w:ascii="Arial LatArm" w:hAnsi="Arial LatArm" w:cs="Sylfaen"/>
                <w:b/>
                <w:sz w:val="22"/>
                <w:szCs w:val="22"/>
              </w:rPr>
              <w:t xml:space="preserve"> </w:t>
            </w:r>
            <w:r w:rsidRPr="00C82DDD">
              <w:rPr>
                <w:rFonts w:ascii="Arial" w:hAnsi="Arial" w:cs="Arial"/>
                <w:b/>
                <w:sz w:val="22"/>
                <w:szCs w:val="22"/>
              </w:rPr>
              <w:t>կատարվում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հաշվին</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պահանջը</w:t>
            </w:r>
            <w:r w:rsidRPr="00C82DDD">
              <w:rPr>
                <w:rFonts w:ascii="Arial LatArm" w:hAnsi="Arial LatArm" w:cs="Sylfaen"/>
                <w:b/>
                <w:sz w:val="22"/>
                <w:szCs w:val="22"/>
              </w:rPr>
              <w:t xml:space="preserve"> </w:t>
            </w:r>
            <w:r w:rsidRPr="00C82DDD">
              <w:rPr>
                <w:rFonts w:ascii="Arial" w:hAnsi="Arial" w:cs="Arial"/>
                <w:b/>
                <w:sz w:val="22"/>
                <w:szCs w:val="22"/>
              </w:rPr>
              <w:t>Գնորդի</w:t>
            </w:r>
            <w:r w:rsidRPr="00C82DDD">
              <w:rPr>
                <w:rFonts w:ascii="Arial LatArm" w:hAnsi="Arial LatArm" w:cs="Sylfaen"/>
                <w:b/>
                <w:sz w:val="22"/>
                <w:szCs w:val="22"/>
              </w:rPr>
              <w:t xml:space="preserve"> </w:t>
            </w:r>
            <w:r w:rsidRPr="00C82DDD">
              <w:rPr>
                <w:rFonts w:ascii="Arial" w:hAnsi="Arial" w:cs="Arial"/>
                <w:b/>
                <w:sz w:val="22"/>
                <w:szCs w:val="22"/>
              </w:rPr>
              <w:t>կաղմից</w:t>
            </w:r>
            <w:r w:rsidRPr="00C82DDD">
              <w:rPr>
                <w:rFonts w:ascii="Arial LatArm" w:hAnsi="Arial LatArm" w:cs="Sylfaen"/>
                <w:b/>
                <w:sz w:val="22"/>
                <w:szCs w:val="22"/>
              </w:rPr>
              <w:t xml:space="preserve"> </w:t>
            </w:r>
            <w:r w:rsidRPr="00C82DDD">
              <w:rPr>
                <w:rFonts w:ascii="Arial" w:hAnsi="Arial" w:cs="Arial"/>
                <w:b/>
                <w:sz w:val="22"/>
                <w:szCs w:val="22"/>
              </w:rPr>
              <w:t>Վաճառողին</w:t>
            </w:r>
            <w:r w:rsidRPr="00C82DDD">
              <w:rPr>
                <w:rFonts w:ascii="Arial LatArm" w:hAnsi="Arial LatArm" w:cs="Sylfaen"/>
                <w:b/>
                <w:sz w:val="22"/>
                <w:szCs w:val="22"/>
              </w:rPr>
              <w:t xml:space="preserve"> </w:t>
            </w:r>
            <w:r w:rsidRPr="00C82DDD">
              <w:rPr>
                <w:rFonts w:ascii="Arial" w:hAnsi="Arial" w:cs="Arial"/>
                <w:b/>
                <w:sz w:val="22"/>
                <w:szCs w:val="22"/>
              </w:rPr>
              <w:t>տրվում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բանավոր</w:t>
            </w:r>
            <w:r w:rsidRPr="00C82DDD">
              <w:rPr>
                <w:rFonts w:ascii="Arial LatArm" w:hAnsi="Arial LatArm" w:cs="Sylfaen"/>
                <w:b/>
                <w:sz w:val="22"/>
                <w:szCs w:val="22"/>
              </w:rPr>
              <w:t xml:space="preserve"> </w:t>
            </w:r>
            <w:r w:rsidRPr="00C82DDD">
              <w:rPr>
                <w:rFonts w:ascii="Arial" w:hAnsi="Arial" w:cs="Arial"/>
                <w:b/>
                <w:sz w:val="22"/>
                <w:szCs w:val="22"/>
              </w:rPr>
              <w:t>կամ</w:t>
            </w:r>
            <w:r w:rsidRPr="00C82DDD">
              <w:rPr>
                <w:rFonts w:ascii="Arial LatArm" w:hAnsi="Arial LatArm" w:cs="Sylfaen"/>
                <w:b/>
                <w:sz w:val="22"/>
                <w:szCs w:val="22"/>
              </w:rPr>
              <w:t xml:space="preserve"> </w:t>
            </w:r>
            <w:r w:rsidRPr="00C82DDD">
              <w:rPr>
                <w:rFonts w:ascii="Arial" w:hAnsi="Arial" w:cs="Arial"/>
                <w:b/>
                <w:sz w:val="22"/>
                <w:szCs w:val="22"/>
              </w:rPr>
              <w:t>գրավոր</w:t>
            </w:r>
            <w:r w:rsidRPr="00C82DDD">
              <w:rPr>
                <w:rFonts w:ascii="Arial LatArm" w:hAnsi="Arial LatArm" w:cs="Sylfaen"/>
                <w:b/>
                <w:sz w:val="22"/>
                <w:szCs w:val="22"/>
              </w:rPr>
              <w:t xml:space="preserve"> </w:t>
            </w:r>
            <w:r w:rsidRPr="00C82DDD">
              <w:rPr>
                <w:rFonts w:ascii="Arial" w:hAnsi="Arial" w:cs="Arial"/>
                <w:b/>
                <w:sz w:val="22"/>
                <w:szCs w:val="22"/>
              </w:rPr>
              <w:t>ձևով՝</w:t>
            </w:r>
            <w:r w:rsidRPr="00C82DDD">
              <w:rPr>
                <w:rFonts w:ascii="Arial LatArm" w:hAnsi="Arial LatArm" w:cs="Sylfaen"/>
                <w:b/>
                <w:sz w:val="22"/>
                <w:szCs w:val="22"/>
              </w:rPr>
              <w:t xml:space="preserve"> </w:t>
            </w:r>
            <w:r w:rsidRPr="00C82DDD">
              <w:rPr>
                <w:rFonts w:ascii="Arial" w:hAnsi="Arial" w:cs="Arial"/>
                <w:b/>
                <w:sz w:val="22"/>
                <w:szCs w:val="22"/>
              </w:rPr>
              <w:t>հայտը</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պայմանագրում</w:t>
            </w:r>
            <w:r w:rsidRPr="00C82DDD">
              <w:rPr>
                <w:rFonts w:ascii="Arial LatArm" w:hAnsi="Arial LatArm" w:cs="Sylfaen"/>
                <w:b/>
                <w:sz w:val="22"/>
                <w:szCs w:val="22"/>
              </w:rPr>
              <w:t xml:space="preserve"> </w:t>
            </w:r>
            <w:r w:rsidRPr="00C82DDD">
              <w:rPr>
                <w:rFonts w:ascii="Arial" w:hAnsi="Arial" w:cs="Arial"/>
                <w:b/>
                <w:sz w:val="22"/>
                <w:szCs w:val="22"/>
              </w:rPr>
              <w:t>նշված</w:t>
            </w:r>
            <w:r w:rsidRPr="00C82DDD">
              <w:rPr>
                <w:rFonts w:ascii="Arial LatArm" w:hAnsi="Arial LatArm" w:cs="Sylfaen"/>
                <w:b/>
                <w:sz w:val="22"/>
                <w:szCs w:val="22"/>
              </w:rPr>
              <w:t xml:space="preserve"> </w:t>
            </w:r>
            <w:r w:rsidRPr="00C82DDD">
              <w:rPr>
                <w:rFonts w:ascii="Arial" w:hAnsi="Arial" w:cs="Arial"/>
                <w:b/>
                <w:sz w:val="22"/>
                <w:szCs w:val="22"/>
              </w:rPr>
              <w:t>էլեկտրոնային</w:t>
            </w:r>
            <w:r w:rsidRPr="00C82DDD">
              <w:rPr>
                <w:rFonts w:ascii="Arial LatArm" w:hAnsi="Arial LatArm" w:cs="Sylfaen"/>
                <w:b/>
                <w:sz w:val="22"/>
                <w:szCs w:val="22"/>
              </w:rPr>
              <w:t xml:space="preserve">  </w:t>
            </w:r>
            <w:r w:rsidRPr="00C82DDD">
              <w:rPr>
                <w:rFonts w:ascii="Arial" w:hAnsi="Arial" w:cs="Arial"/>
                <w:b/>
                <w:sz w:val="22"/>
                <w:szCs w:val="22"/>
              </w:rPr>
              <w:t>փոստի</w:t>
            </w:r>
            <w:r w:rsidRPr="00C82DDD">
              <w:rPr>
                <w:rFonts w:ascii="Arial LatArm" w:hAnsi="Arial LatArm" w:cs="Sylfaen"/>
                <w:b/>
                <w:sz w:val="22"/>
                <w:szCs w:val="22"/>
              </w:rPr>
              <w:t xml:space="preserve"> </w:t>
            </w:r>
            <w:r w:rsidRPr="00C82DDD">
              <w:rPr>
                <w:rFonts w:ascii="Arial" w:hAnsi="Arial" w:cs="Arial"/>
                <w:b/>
                <w:sz w:val="22"/>
                <w:szCs w:val="22"/>
              </w:rPr>
              <w:t>հասցեին</w:t>
            </w:r>
            <w:r w:rsidRPr="00C82DDD">
              <w:rPr>
                <w:rFonts w:ascii="Arial LatArm" w:hAnsi="Arial LatArm" w:cs="Sylfaen"/>
                <w:b/>
                <w:sz w:val="22"/>
                <w:szCs w:val="22"/>
              </w:rPr>
              <w:t xml:space="preserve"> </w:t>
            </w:r>
            <w:r w:rsidRPr="00C82DDD">
              <w:rPr>
                <w:rFonts w:ascii="Arial" w:hAnsi="Arial" w:cs="Arial"/>
                <w:b/>
                <w:sz w:val="22"/>
                <w:szCs w:val="22"/>
              </w:rPr>
              <w:t>ուղարկելու</w:t>
            </w:r>
            <w:r w:rsidRPr="00C82DDD">
              <w:rPr>
                <w:rFonts w:ascii="Arial LatArm" w:hAnsi="Arial LatArm" w:cs="Sylfaen"/>
                <w:b/>
                <w:sz w:val="22"/>
                <w:szCs w:val="22"/>
              </w:rPr>
              <w:t xml:space="preserve"> </w:t>
            </w:r>
            <w:r w:rsidRPr="00C82DDD">
              <w:rPr>
                <w:rFonts w:ascii="Arial" w:hAnsi="Arial" w:cs="Arial"/>
                <w:b/>
                <w:sz w:val="22"/>
                <w:szCs w:val="22"/>
              </w:rPr>
              <w:t>եղանակով</w:t>
            </w:r>
            <w:r w:rsidRPr="00C82DDD">
              <w:rPr>
                <w:rFonts w:ascii="Arial LatArm" w:hAnsi="Arial LatArm" w:cs="Sylfaen"/>
                <w:b/>
                <w:sz w:val="22"/>
                <w:szCs w:val="22"/>
              </w:rPr>
              <w:t>:</w:t>
            </w:r>
          </w:p>
        </w:tc>
      </w:tr>
    </w:tbl>
    <w:p w14:paraId="4295566C" w14:textId="77777777" w:rsidR="00463118" w:rsidRDefault="00463118" w:rsidP="00463118">
      <w:pPr>
        <w:ind w:left="720" w:right="645" w:firstLine="630"/>
        <w:jc w:val="both"/>
        <w:rPr>
          <w:rFonts w:ascii="Sylfaen" w:hAnsi="Sylfaen" w:cs="Sylfaen"/>
          <w:sz w:val="20"/>
          <w:lang w:val="pt-BR"/>
        </w:rPr>
      </w:pPr>
    </w:p>
    <w:p w14:paraId="77AD3EAE" w14:textId="77777777" w:rsidR="00463118" w:rsidRPr="008E28FE" w:rsidRDefault="00463118" w:rsidP="00463118">
      <w:pPr>
        <w:ind w:left="720" w:right="645" w:firstLine="630"/>
        <w:jc w:val="both"/>
        <w:rPr>
          <w:rFonts w:ascii="GHEA Grapalat" w:hAnsi="GHEA Grapalat" w:cs="Calibri"/>
          <w:color w:val="000000"/>
          <w:sz w:val="22"/>
          <w:szCs w:val="22"/>
          <w:lang w:val="pt-BR"/>
        </w:rPr>
      </w:pPr>
    </w:p>
    <w:p w14:paraId="4C4A9884" w14:textId="77777777" w:rsidR="00463118" w:rsidRPr="002A18E2" w:rsidRDefault="00463118" w:rsidP="00463118">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64C9CACE" w14:textId="77777777" w:rsidR="00463118" w:rsidRPr="002A18E2" w:rsidRDefault="00463118" w:rsidP="00463118">
      <w:pPr>
        <w:ind w:left="720" w:firstLine="630"/>
        <w:jc w:val="both"/>
        <w:rPr>
          <w:rFonts w:ascii="GHEA Grapalat" w:hAnsi="GHEA Grapalat" w:cs="Calibri"/>
          <w:color w:val="000000"/>
          <w:sz w:val="22"/>
          <w:szCs w:val="22"/>
          <w:lang w:val="pt-BR"/>
        </w:rPr>
      </w:pPr>
    </w:p>
    <w:p w14:paraId="2C762C49" w14:textId="77777777" w:rsidR="00463118" w:rsidRPr="002A18E2" w:rsidRDefault="00463118" w:rsidP="00463118">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72F76C02" w14:textId="77777777" w:rsidR="00463118" w:rsidRDefault="00463118" w:rsidP="00463118">
      <w:pPr>
        <w:ind w:left="720" w:right="645" w:firstLine="630"/>
        <w:jc w:val="both"/>
        <w:rPr>
          <w:rFonts w:ascii="Sylfaen" w:hAnsi="Sylfaen" w:cs="Sylfaen"/>
          <w:sz w:val="20"/>
          <w:lang w:val="pt-BR"/>
        </w:rPr>
      </w:pPr>
    </w:p>
    <w:tbl>
      <w:tblPr>
        <w:tblW w:w="10413" w:type="dxa"/>
        <w:jc w:val="center"/>
        <w:tblLayout w:type="fixed"/>
        <w:tblLook w:val="0000" w:firstRow="0" w:lastRow="0" w:firstColumn="0" w:lastColumn="0" w:noHBand="0" w:noVBand="0"/>
      </w:tblPr>
      <w:tblGrid>
        <w:gridCol w:w="4935"/>
        <w:gridCol w:w="519"/>
        <w:gridCol w:w="4959"/>
      </w:tblGrid>
      <w:tr w:rsidR="00463118" w:rsidRPr="00752623" w14:paraId="4899C667" w14:textId="77777777" w:rsidTr="006F5936">
        <w:trPr>
          <w:trHeight w:val="3107"/>
          <w:jc w:val="center"/>
        </w:trPr>
        <w:tc>
          <w:tcPr>
            <w:tcW w:w="4935" w:type="dxa"/>
          </w:tcPr>
          <w:p w14:paraId="18F788A2" w14:textId="77777777" w:rsidR="00463118" w:rsidRPr="00AC5EDF" w:rsidRDefault="00463118" w:rsidP="006F5936">
            <w:pPr>
              <w:jc w:val="center"/>
              <w:rPr>
                <w:rFonts w:ascii="GHEA Grapalat" w:hAnsi="GHEA Grapalat"/>
                <w:sz w:val="22"/>
                <w:szCs w:val="22"/>
                <w:lang w:val="pt-BR"/>
              </w:rPr>
            </w:pPr>
            <w:r w:rsidRPr="00752623">
              <w:rPr>
                <w:rFonts w:ascii="Sylfaen" w:hAnsi="Sylfaen" w:cs="Sylfaen"/>
                <w:b/>
                <w:bCs/>
                <w:lang w:val="pt-BR"/>
              </w:rPr>
              <w:t>ՎԱՃԱՌՈՂ</w:t>
            </w:r>
          </w:p>
          <w:p w14:paraId="6B4164B9" w14:textId="77777777" w:rsidR="00463118" w:rsidRPr="00AC5EDF" w:rsidRDefault="00463118" w:rsidP="006F5936">
            <w:pPr>
              <w:jc w:val="center"/>
              <w:rPr>
                <w:rFonts w:ascii="GHEA Grapalat" w:hAnsi="GHEA Grapalat"/>
                <w:lang w:val="pt-BR"/>
              </w:rPr>
            </w:pPr>
          </w:p>
          <w:p w14:paraId="46C1FE0D" w14:textId="77777777" w:rsidR="00463118" w:rsidRPr="00AC5EDF" w:rsidRDefault="00463118" w:rsidP="006F5936">
            <w:pPr>
              <w:jc w:val="center"/>
              <w:rPr>
                <w:rFonts w:ascii="GHEA Grapalat" w:hAnsi="GHEA Grapalat"/>
                <w:lang w:val="pt-BR"/>
              </w:rPr>
            </w:pPr>
          </w:p>
          <w:p w14:paraId="1B3C017B" w14:textId="77777777" w:rsidR="00463118" w:rsidRPr="00AC5EDF" w:rsidRDefault="00463118" w:rsidP="006F5936">
            <w:pPr>
              <w:rPr>
                <w:rFonts w:ascii="GHEA Grapalat" w:hAnsi="GHEA Grapalat"/>
                <w:lang w:val="pt-BR"/>
              </w:rPr>
            </w:pPr>
            <w:r w:rsidRPr="00AC5EDF">
              <w:rPr>
                <w:rFonts w:ascii="Arial LatArm" w:hAnsi="Arial LatArm" w:cs="Sylfaen"/>
                <w:bCs/>
                <w:sz w:val="20"/>
                <w:lang w:val="pt-BR"/>
              </w:rPr>
              <w:t>¾É. ÷áëï.</w:t>
            </w:r>
          </w:p>
          <w:p w14:paraId="68118D78" w14:textId="77777777" w:rsidR="00463118" w:rsidRPr="00AC5EDF" w:rsidRDefault="00463118" w:rsidP="006F5936">
            <w:pPr>
              <w:jc w:val="center"/>
              <w:rPr>
                <w:rFonts w:ascii="GHEA Grapalat" w:hAnsi="GHEA Grapalat"/>
                <w:lang w:val="pt-BR"/>
              </w:rPr>
            </w:pPr>
          </w:p>
          <w:p w14:paraId="046D20DE" w14:textId="77777777" w:rsidR="00463118" w:rsidRPr="00AC5EDF" w:rsidRDefault="00463118" w:rsidP="006F5936">
            <w:pPr>
              <w:jc w:val="center"/>
              <w:rPr>
                <w:rFonts w:ascii="GHEA Grapalat" w:hAnsi="GHEA Grapalat"/>
                <w:lang w:val="pt-BR"/>
              </w:rPr>
            </w:pPr>
          </w:p>
          <w:p w14:paraId="6992AA2E" w14:textId="77777777" w:rsidR="00463118" w:rsidRPr="00AC5EDF" w:rsidRDefault="00463118" w:rsidP="006F5936">
            <w:pPr>
              <w:jc w:val="center"/>
              <w:rPr>
                <w:rFonts w:ascii="GHEA Grapalat" w:hAnsi="GHEA Grapalat"/>
                <w:lang w:val="pt-BR"/>
              </w:rPr>
            </w:pPr>
          </w:p>
          <w:p w14:paraId="3A979621" w14:textId="77777777" w:rsidR="00463118" w:rsidRPr="00AC5EDF" w:rsidRDefault="00463118" w:rsidP="006F5936">
            <w:pPr>
              <w:jc w:val="center"/>
              <w:rPr>
                <w:rFonts w:ascii="GHEA Grapalat" w:hAnsi="GHEA Grapalat"/>
                <w:lang w:val="pt-BR"/>
              </w:rPr>
            </w:pPr>
          </w:p>
          <w:p w14:paraId="64674DA6" w14:textId="77777777" w:rsidR="00463118" w:rsidRPr="00AC5EDF" w:rsidRDefault="00463118" w:rsidP="006F5936">
            <w:pPr>
              <w:jc w:val="center"/>
              <w:rPr>
                <w:rFonts w:ascii="GHEA Grapalat" w:hAnsi="GHEA Grapalat"/>
                <w:lang w:val="pt-BR"/>
              </w:rPr>
            </w:pPr>
            <w:r w:rsidRPr="00AC5EDF">
              <w:rPr>
                <w:rFonts w:ascii="GHEA Grapalat" w:hAnsi="GHEA Grapalat"/>
                <w:lang w:val="pt-BR"/>
              </w:rPr>
              <w:t>---------------------------------</w:t>
            </w:r>
          </w:p>
          <w:p w14:paraId="6A1AB517" w14:textId="77777777" w:rsidR="00463118" w:rsidRPr="00AC5EDF" w:rsidRDefault="00463118" w:rsidP="006F5936">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1DA220C1" w14:textId="77777777" w:rsidR="00463118" w:rsidRPr="00AC5EDF" w:rsidRDefault="00463118" w:rsidP="006F5936">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6FCF4714" w14:textId="77777777" w:rsidR="00463118" w:rsidRPr="00AC5EDF" w:rsidRDefault="00463118" w:rsidP="006F5936">
            <w:pPr>
              <w:jc w:val="center"/>
              <w:rPr>
                <w:rFonts w:ascii="GHEA Grapalat" w:hAnsi="GHEA Grapalat"/>
                <w:lang w:val="pt-BR"/>
              </w:rPr>
            </w:pPr>
          </w:p>
        </w:tc>
        <w:tc>
          <w:tcPr>
            <w:tcW w:w="4959" w:type="dxa"/>
          </w:tcPr>
          <w:p w14:paraId="7DE6C897" w14:textId="77777777" w:rsidR="00463118" w:rsidRPr="00752623" w:rsidRDefault="00463118" w:rsidP="006F5936">
            <w:pPr>
              <w:jc w:val="center"/>
              <w:rPr>
                <w:rFonts w:ascii="GHEA Grapalat" w:hAnsi="GHEA Grapalat" w:cs="Sylfaen"/>
                <w:b/>
                <w:bCs/>
                <w:lang w:val="nb-NO"/>
              </w:rPr>
            </w:pPr>
            <w:r w:rsidRPr="00752623">
              <w:rPr>
                <w:rFonts w:ascii="Sylfaen" w:hAnsi="Sylfaen" w:cs="Sylfaen"/>
                <w:b/>
                <w:bCs/>
                <w:lang w:val="nb-NO"/>
              </w:rPr>
              <w:t>ԳՆՈՐԴ</w:t>
            </w:r>
          </w:p>
          <w:p w14:paraId="19AA52A7" w14:textId="77777777" w:rsidR="00463118" w:rsidRPr="00AC5EDF" w:rsidRDefault="00463118" w:rsidP="006F5936">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363185A5"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24E0CE87"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5F5FE4BC"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7CD6FC60" w14:textId="77777777" w:rsidR="00463118" w:rsidRPr="00AC5EDF" w:rsidRDefault="00463118" w:rsidP="006F5936">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7" w:history="1">
              <w:r w:rsidRPr="00AC5EDF">
                <w:rPr>
                  <w:lang w:val="pt-BR"/>
                </w:rPr>
                <w:t>erqaxluys@yerevan.am</w:t>
              </w:r>
            </w:hyperlink>
            <w:r w:rsidRPr="00AC5EDF">
              <w:rPr>
                <w:rFonts w:ascii="Sylfaen" w:hAnsi="Sylfaen"/>
                <w:lang w:val="pt-BR"/>
              </w:rPr>
              <w:t xml:space="preserve">,       </w:t>
            </w:r>
          </w:p>
          <w:p w14:paraId="5E9CE749" w14:textId="77777777" w:rsidR="00463118" w:rsidRPr="00AC5EDF" w:rsidRDefault="00463118" w:rsidP="006F5936">
            <w:pPr>
              <w:jc w:val="center"/>
              <w:rPr>
                <w:rFonts w:ascii="Arial LatArm" w:hAnsi="Arial LatArm" w:cs="Sylfaen"/>
                <w:bCs/>
                <w:sz w:val="20"/>
                <w:lang w:val="pt-BR"/>
              </w:rPr>
            </w:pPr>
            <w:r w:rsidRPr="00AC5EDF">
              <w:rPr>
                <w:rFonts w:ascii="Sylfaen" w:hAnsi="Sylfaen"/>
                <w:lang w:val="pt-BR"/>
              </w:rPr>
              <w:t xml:space="preserve">   </w:t>
            </w:r>
          </w:p>
          <w:p w14:paraId="4461B176" w14:textId="77777777" w:rsidR="00463118" w:rsidRPr="00AC5EDF" w:rsidRDefault="00463118" w:rsidP="006F5936">
            <w:pPr>
              <w:jc w:val="center"/>
              <w:rPr>
                <w:rFonts w:ascii="Arial LatArm" w:hAnsi="Arial LatArm" w:cs="Sylfaen"/>
                <w:bCs/>
                <w:sz w:val="20"/>
                <w:lang w:val="pt-BR"/>
              </w:rPr>
            </w:pPr>
          </w:p>
          <w:p w14:paraId="72E1E2D1" w14:textId="77777777" w:rsidR="00463118" w:rsidRPr="00AC5EDF" w:rsidRDefault="00463118" w:rsidP="006F5936">
            <w:pPr>
              <w:jc w:val="center"/>
              <w:rPr>
                <w:rFonts w:ascii="Arial LatArm" w:hAnsi="Arial LatArm" w:cs="Sylfaen"/>
                <w:bCs/>
                <w:sz w:val="20"/>
                <w:lang w:val="pt-BR"/>
              </w:rPr>
            </w:pPr>
          </w:p>
          <w:p w14:paraId="5EC75BCB" w14:textId="77777777" w:rsidR="00463118" w:rsidRPr="00AC5EDF" w:rsidRDefault="00463118" w:rsidP="006F5936">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1195BEE" w14:textId="77777777" w:rsidR="00463118" w:rsidRPr="00DF6EBB" w:rsidRDefault="00463118" w:rsidP="006F5936">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4E8837D" w14:textId="77777777" w:rsidR="00463118" w:rsidRPr="00DF6EBB" w:rsidRDefault="00463118" w:rsidP="006F5936">
            <w:pPr>
              <w:jc w:val="center"/>
              <w:rPr>
                <w:rFonts w:ascii="Arial LatArm" w:hAnsi="Arial LatArm" w:cs="Sylfaen"/>
                <w:bCs/>
                <w:sz w:val="20"/>
              </w:rPr>
            </w:pPr>
            <w:r w:rsidRPr="00DF6EBB">
              <w:rPr>
                <w:rFonts w:ascii="Arial LatArm" w:hAnsi="Arial LatArm" w:cs="Sylfaen"/>
                <w:bCs/>
                <w:sz w:val="20"/>
              </w:rPr>
              <w:t xml:space="preserve">                                       Î©î</w:t>
            </w:r>
          </w:p>
          <w:p w14:paraId="47093DEF" w14:textId="77777777" w:rsidR="00463118" w:rsidRPr="00752623" w:rsidRDefault="00463118" w:rsidP="006F5936">
            <w:pPr>
              <w:jc w:val="center"/>
              <w:rPr>
                <w:rFonts w:ascii="GHEA Grapalat" w:hAnsi="GHEA Grapalat"/>
                <w:sz w:val="22"/>
                <w:szCs w:val="22"/>
                <w:lang w:val="ru-RU"/>
              </w:rPr>
            </w:pPr>
          </w:p>
        </w:tc>
      </w:tr>
    </w:tbl>
    <w:p w14:paraId="4CD92EC6" w14:textId="21E79873" w:rsidR="00D24B13" w:rsidRDefault="00071D1C" w:rsidP="00D24B13">
      <w:pPr>
        <w:jc w:val="both"/>
        <w:rPr>
          <w:rFonts w:ascii="GHEA Grapalat" w:hAnsi="GHEA Grapalat"/>
          <w:i/>
          <w:sz w:val="18"/>
          <w:lang w:val="hy-AM"/>
        </w:rPr>
        <w:sectPr w:rsidR="00D24B1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6458AE56" w14:textId="704CC973" w:rsidR="00D24B13" w:rsidRDefault="00D24B13" w:rsidP="00EF3662">
      <w:pPr>
        <w:jc w:val="right"/>
        <w:rPr>
          <w:rFonts w:ascii="GHEA Grapalat" w:hAnsi="GHEA Grapalat"/>
          <w:i/>
          <w:sz w:val="18"/>
          <w:lang w:val="hy-AM"/>
        </w:rPr>
      </w:pPr>
    </w:p>
    <w:p w14:paraId="49CB7F7B" w14:textId="77777777" w:rsidR="00D24B13" w:rsidRDefault="00D24B13" w:rsidP="00D24B13">
      <w:pPr>
        <w:jc w:val="right"/>
        <w:rPr>
          <w:rFonts w:ascii="GHEA Grapalat" w:hAnsi="GHEA Grapalat"/>
          <w:i/>
          <w:sz w:val="18"/>
          <w:lang w:val="hy-AM"/>
        </w:rPr>
      </w:pPr>
    </w:p>
    <w:p w14:paraId="1EE67A70" w14:textId="233BEB0D" w:rsidR="00D24B13" w:rsidRPr="00D24B13" w:rsidRDefault="00D24B13" w:rsidP="00D24B1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0AF3CB9F" w14:textId="74298076"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w:t>
      </w:r>
      <w:r w:rsidR="003D7601">
        <w:rPr>
          <w:rFonts w:ascii="GHEA Grapalat" w:hAnsi="GHEA Grapalat"/>
          <w:i/>
          <w:sz w:val="22"/>
          <w:szCs w:val="22"/>
          <w:lang w:val="hy-AM"/>
        </w:rPr>
        <w:t>5</w:t>
      </w:r>
      <w:r w:rsidRPr="00D24B13">
        <w:rPr>
          <w:rFonts w:ascii="GHEA Grapalat" w:hAnsi="GHEA Grapalat"/>
          <w:i/>
          <w:sz w:val="22"/>
          <w:szCs w:val="22"/>
          <w:lang w:val="hy-AM"/>
        </w:rPr>
        <w:t xml:space="preserve">թ. կնքված </w:t>
      </w:r>
    </w:p>
    <w:p w14:paraId="45D73754" w14:textId="35D3F20E"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w:t>
      </w:r>
      <w:r w:rsidR="00D6352C">
        <w:rPr>
          <w:rFonts w:ascii="GHEA Grapalat" w:hAnsi="GHEA Grapalat"/>
          <w:b/>
          <w:sz w:val="22"/>
          <w:szCs w:val="22"/>
          <w:lang w:val="es-ES"/>
        </w:rPr>
        <w:t>25/2</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9CD325B" w14:textId="77777777" w:rsidR="00D24B13" w:rsidRDefault="00D24B13" w:rsidP="00D24B13">
      <w:pPr>
        <w:jc w:val="right"/>
        <w:rPr>
          <w:rFonts w:ascii="GHEA Grapalat" w:hAnsi="GHEA Grapalat"/>
          <w:i/>
          <w:sz w:val="18"/>
          <w:lang w:val="hy-AM"/>
        </w:rPr>
      </w:pPr>
    </w:p>
    <w:p w14:paraId="6C725D91" w14:textId="77777777" w:rsidR="00D24B13" w:rsidRDefault="00D24B13" w:rsidP="00D24B13">
      <w:pPr>
        <w:jc w:val="right"/>
        <w:rPr>
          <w:rFonts w:ascii="GHEA Grapalat" w:hAnsi="GHEA Grapalat"/>
          <w:i/>
          <w:sz w:val="18"/>
          <w:lang w:val="hy-AM"/>
        </w:rPr>
      </w:pPr>
    </w:p>
    <w:p w14:paraId="02EF10A4" w14:textId="77777777" w:rsidR="00D24B13" w:rsidRDefault="00D24B13" w:rsidP="00D24B13">
      <w:pPr>
        <w:jc w:val="right"/>
        <w:rPr>
          <w:rFonts w:ascii="GHEA Grapalat" w:hAnsi="GHEA Grapalat"/>
          <w:i/>
          <w:sz w:val="18"/>
          <w:lang w:val="hy-AM"/>
        </w:rPr>
      </w:pPr>
    </w:p>
    <w:p w14:paraId="285E23B8" w14:textId="77777777" w:rsidR="00D24B13" w:rsidRDefault="00D24B13" w:rsidP="00D24B13">
      <w:pPr>
        <w:jc w:val="right"/>
        <w:rPr>
          <w:rFonts w:ascii="GHEA Grapalat" w:hAnsi="GHEA Grapalat"/>
          <w:i/>
          <w:sz w:val="18"/>
          <w:lang w:val="hy-AM"/>
        </w:rPr>
      </w:pPr>
    </w:p>
    <w:p w14:paraId="10D9B47A" w14:textId="77777777" w:rsidR="00D24B13" w:rsidRDefault="00D24B13" w:rsidP="00D24B1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0AED77C7" w14:textId="77777777" w:rsidR="00D24B13" w:rsidRDefault="00D24B13" w:rsidP="00D24B13">
      <w:pPr>
        <w:jc w:val="center"/>
        <w:rPr>
          <w:rFonts w:ascii="GHEA Grapalat" w:eastAsia="GHEA Grapalat" w:hAnsi="GHEA Grapalat" w:cs="GHEA Grapalat"/>
          <w:b/>
        </w:rPr>
      </w:pPr>
    </w:p>
    <w:p w14:paraId="4C610536" w14:textId="77777777" w:rsidR="008D5855" w:rsidRPr="00EF3ABA" w:rsidRDefault="008D5855" w:rsidP="008D5855">
      <w:pPr>
        <w:pStyle w:val="ListParagraph"/>
        <w:numPr>
          <w:ilvl w:val="0"/>
          <w:numId w:val="36"/>
        </w:numPr>
        <w:spacing w:after="160" w:line="259" w:lineRule="auto"/>
        <w:contextualSpacing/>
        <w:rPr>
          <w:rFonts w:ascii="GHEA Grapalat" w:hAnsi="GHEA Grapalat"/>
          <w:b/>
          <w:bCs/>
          <w:sz w:val="28"/>
          <w:szCs w:val="28"/>
          <w:lang w:val="hy-AM"/>
        </w:rPr>
      </w:pPr>
      <w:r w:rsidRPr="00EF3ABA">
        <w:rPr>
          <w:rFonts w:ascii="GHEA Grapalat" w:eastAsia="GHEA Grapalat" w:hAnsi="GHEA Grapalat" w:cs="GHEA Grapalat"/>
          <w:b/>
          <w:sz w:val="28"/>
          <w:szCs w:val="28"/>
          <w:lang w:val="hy-AM"/>
        </w:rPr>
        <w:t xml:space="preserve">1-ին Չափաբաժին,  Լուսատու ԼԵԴ  (ոչ պակաս 19700 լյումեն)  </w:t>
      </w:r>
    </w:p>
    <w:p w14:paraId="4111B92A" w14:textId="77777777" w:rsidR="008D5855" w:rsidRPr="00877865" w:rsidRDefault="008D5855" w:rsidP="008D5855">
      <w:pPr>
        <w:ind w:left="360"/>
        <w:jc w:val="center"/>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8D5855" w:rsidRPr="00562E98" w14:paraId="3048D177" w14:textId="77777777" w:rsidTr="008C3E63">
        <w:trPr>
          <w:trHeight w:val="912"/>
        </w:trPr>
        <w:tc>
          <w:tcPr>
            <w:tcW w:w="704" w:type="dxa"/>
            <w:vAlign w:val="center"/>
          </w:tcPr>
          <w:p w14:paraId="5FF96436" w14:textId="77777777" w:rsidR="008D5855" w:rsidRPr="005F0459" w:rsidRDefault="008D5855" w:rsidP="008C3E63">
            <w:pPr>
              <w:jc w:val="center"/>
              <w:rPr>
                <w:rFonts w:ascii="GHEA Grapalat" w:hAnsi="GHEA Grapalat"/>
                <w:lang w:val="hy-AM"/>
              </w:rPr>
            </w:pPr>
          </w:p>
        </w:tc>
        <w:tc>
          <w:tcPr>
            <w:tcW w:w="3090" w:type="dxa"/>
            <w:vAlign w:val="center"/>
          </w:tcPr>
          <w:p w14:paraId="7D86514B" w14:textId="77777777" w:rsidR="008D5855" w:rsidRPr="005F0459" w:rsidRDefault="008D5855" w:rsidP="008C3E63">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24E996BF" w14:textId="77777777" w:rsidR="008D5855" w:rsidRPr="005F0459" w:rsidRDefault="008D5855" w:rsidP="008C3E63">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8D5855" w:rsidRPr="005F0459" w14:paraId="4EF958F2" w14:textId="77777777" w:rsidTr="008C3E63">
        <w:trPr>
          <w:trHeight w:val="2565"/>
        </w:trPr>
        <w:tc>
          <w:tcPr>
            <w:tcW w:w="704" w:type="dxa"/>
            <w:vAlign w:val="center"/>
          </w:tcPr>
          <w:p w14:paraId="74987EEB" w14:textId="77777777" w:rsidR="008D5855" w:rsidRPr="005F0459" w:rsidRDefault="008D5855" w:rsidP="008C3E63">
            <w:pPr>
              <w:jc w:val="center"/>
              <w:rPr>
                <w:rFonts w:ascii="GHEA Grapalat" w:hAnsi="GHEA Grapalat"/>
                <w:lang w:val="hy-AM"/>
              </w:rPr>
            </w:pPr>
          </w:p>
        </w:tc>
        <w:tc>
          <w:tcPr>
            <w:tcW w:w="3090" w:type="dxa"/>
            <w:vAlign w:val="center"/>
          </w:tcPr>
          <w:p w14:paraId="194A0285" w14:textId="77777777" w:rsidR="008D5855" w:rsidRPr="0045251B" w:rsidRDefault="008D5855" w:rsidP="008C3E63">
            <w:pPr>
              <w:jc w:val="center"/>
              <w:rPr>
                <w:rFonts w:ascii="GHEA Grapalat" w:hAnsi="GHEA Grapalat"/>
                <w:b/>
              </w:rPr>
            </w:pPr>
            <w:r>
              <w:rPr>
                <w:rFonts w:ascii="GHEA Grapalat" w:eastAsia="GHEA Grapalat" w:hAnsi="GHEA Grapalat" w:cs="GHEA Grapalat"/>
                <w:b/>
                <w:sz w:val="28"/>
                <w:szCs w:val="28"/>
              </w:rPr>
              <w:t>19700</w:t>
            </w:r>
          </w:p>
        </w:tc>
        <w:tc>
          <w:tcPr>
            <w:tcW w:w="6189" w:type="dxa"/>
            <w:gridSpan w:val="2"/>
            <w:vAlign w:val="center"/>
          </w:tcPr>
          <w:p w14:paraId="474F799D" w14:textId="77777777" w:rsidR="008D5855" w:rsidRPr="00FA5D53" w:rsidRDefault="008D5855" w:rsidP="008C3E63">
            <w:pPr>
              <w:spacing w:before="100" w:beforeAutospacing="1" w:after="100" w:afterAutospacing="1"/>
              <w:ind w:left="1876"/>
            </w:pPr>
            <w:r w:rsidRPr="00FA5D53">
              <w:rPr>
                <w:noProof/>
              </w:rPr>
              <w:drawing>
                <wp:inline distT="0" distB="0" distL="0" distR="0" wp14:anchorId="2088FFDF" wp14:editId="42CCC1A3">
                  <wp:extent cx="1583140" cy="1731436"/>
                  <wp:effectExtent l="0" t="0" r="0" b="0"/>
                  <wp:docPr id="4" name="Picture 4" descr="C:\Users\user\Desktop\GNUMNER\ԳՆԱՅԻՆ ՀԱՐՑՈՒՄ\ԼԵԴԵՐ\IMG-20250312-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GNUMNER\ԳՆԱՅԻՆ ՀԱՐՑՈՒՄ\ԼԵԴԵՐ\IMG-20250312-WA00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28765" cy="1781334"/>
                          </a:xfrm>
                          <a:prstGeom prst="rect">
                            <a:avLst/>
                          </a:prstGeom>
                          <a:noFill/>
                          <a:ln>
                            <a:noFill/>
                          </a:ln>
                        </pic:spPr>
                      </pic:pic>
                    </a:graphicData>
                  </a:graphic>
                </wp:inline>
              </w:drawing>
            </w:r>
          </w:p>
        </w:tc>
      </w:tr>
      <w:tr w:rsidR="008D5855" w:rsidRPr="00562E98" w14:paraId="273308B4" w14:textId="77777777" w:rsidTr="008C3E63">
        <w:trPr>
          <w:trHeight w:val="1122"/>
        </w:trPr>
        <w:tc>
          <w:tcPr>
            <w:tcW w:w="704" w:type="dxa"/>
            <w:vAlign w:val="center"/>
          </w:tcPr>
          <w:p w14:paraId="4ED61EBE" w14:textId="77777777" w:rsidR="008D5855" w:rsidRPr="005F0459" w:rsidRDefault="008D5855" w:rsidP="008C3E63">
            <w:pPr>
              <w:jc w:val="center"/>
              <w:rPr>
                <w:rFonts w:ascii="GHEA Grapalat" w:hAnsi="GHEA Grapalat"/>
                <w:lang w:val="hy-AM"/>
              </w:rPr>
            </w:pPr>
          </w:p>
        </w:tc>
        <w:tc>
          <w:tcPr>
            <w:tcW w:w="3090" w:type="dxa"/>
            <w:vAlign w:val="center"/>
          </w:tcPr>
          <w:p w14:paraId="07664F45" w14:textId="77777777" w:rsidR="008D5855" w:rsidRPr="00BA455B" w:rsidRDefault="008D5855" w:rsidP="008C3E63">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7AFBC149" w14:textId="77777777" w:rsidR="008D5855" w:rsidRPr="00D83173" w:rsidRDefault="008D5855" w:rsidP="008C3E63">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8D5855" w:rsidRPr="005F0459" w14:paraId="1B670AC8" w14:textId="77777777" w:rsidTr="008C3E63">
        <w:trPr>
          <w:trHeight w:val="423"/>
        </w:trPr>
        <w:tc>
          <w:tcPr>
            <w:tcW w:w="704" w:type="dxa"/>
            <w:vAlign w:val="center"/>
          </w:tcPr>
          <w:p w14:paraId="6BE1AC8B" w14:textId="77777777" w:rsidR="008D5855" w:rsidRPr="005F0459" w:rsidRDefault="008D5855" w:rsidP="008C3E63">
            <w:pPr>
              <w:rPr>
                <w:rFonts w:ascii="GHEA Grapalat" w:hAnsi="GHEA Grapalat"/>
                <w:lang w:val="hy-AM"/>
              </w:rPr>
            </w:pPr>
            <w:r w:rsidRPr="005F0459">
              <w:rPr>
                <w:rFonts w:ascii="GHEA Grapalat" w:hAnsi="GHEA Grapalat"/>
                <w:lang w:val="hy-AM"/>
              </w:rPr>
              <w:t>1.</w:t>
            </w:r>
          </w:p>
        </w:tc>
        <w:tc>
          <w:tcPr>
            <w:tcW w:w="9279" w:type="dxa"/>
            <w:gridSpan w:val="3"/>
          </w:tcPr>
          <w:p w14:paraId="4BA53174" w14:textId="77777777" w:rsidR="008D5855" w:rsidRPr="005F0459" w:rsidRDefault="008D5855" w:rsidP="008C3E63">
            <w:pPr>
              <w:rPr>
                <w:rFonts w:ascii="GHEA Grapalat" w:hAnsi="GHEA Grapalat"/>
                <w:lang w:val="hy-AM"/>
              </w:rPr>
            </w:pPr>
            <w:r w:rsidRPr="005F0459">
              <w:rPr>
                <w:rFonts w:ascii="GHEA Grapalat" w:hAnsi="GHEA Grapalat"/>
                <w:lang w:val="hy-AM"/>
              </w:rPr>
              <w:t>Տեխնիկական պահանջներ</w:t>
            </w:r>
          </w:p>
        </w:tc>
      </w:tr>
      <w:tr w:rsidR="008D5855" w:rsidRPr="005F0459" w14:paraId="3803D179" w14:textId="77777777" w:rsidTr="008C3E63">
        <w:trPr>
          <w:trHeight w:val="367"/>
        </w:trPr>
        <w:tc>
          <w:tcPr>
            <w:tcW w:w="704" w:type="dxa"/>
            <w:vAlign w:val="center"/>
          </w:tcPr>
          <w:p w14:paraId="5B1553C0" w14:textId="77777777" w:rsidR="008D5855" w:rsidRPr="005F0459" w:rsidRDefault="008D5855" w:rsidP="008C3E63">
            <w:pPr>
              <w:rPr>
                <w:rFonts w:ascii="GHEA Grapalat" w:hAnsi="GHEA Grapalat"/>
                <w:lang w:val="hy-AM"/>
              </w:rPr>
            </w:pPr>
            <w:r w:rsidRPr="005F0459">
              <w:rPr>
                <w:rFonts w:ascii="GHEA Grapalat" w:hAnsi="GHEA Grapalat"/>
                <w:lang w:val="hy-AM"/>
              </w:rPr>
              <w:t>1.1.</w:t>
            </w:r>
          </w:p>
        </w:tc>
        <w:tc>
          <w:tcPr>
            <w:tcW w:w="3119" w:type="dxa"/>
            <w:gridSpan w:val="2"/>
            <w:vAlign w:val="center"/>
          </w:tcPr>
          <w:p w14:paraId="5C3AD653"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583D055E"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8D5855" w:rsidRPr="005F0459" w14:paraId="6663BD6D" w14:textId="77777777" w:rsidTr="008C3E63">
        <w:trPr>
          <w:trHeight w:val="414"/>
        </w:trPr>
        <w:tc>
          <w:tcPr>
            <w:tcW w:w="704" w:type="dxa"/>
            <w:vAlign w:val="center"/>
          </w:tcPr>
          <w:p w14:paraId="0587DF22" w14:textId="77777777" w:rsidR="008D5855" w:rsidRPr="005F0459" w:rsidRDefault="008D5855" w:rsidP="008C3E63">
            <w:pPr>
              <w:rPr>
                <w:rFonts w:ascii="GHEA Grapalat" w:hAnsi="GHEA Grapalat"/>
                <w:lang w:val="hy-AM"/>
              </w:rPr>
            </w:pPr>
            <w:r w:rsidRPr="005F0459">
              <w:rPr>
                <w:rFonts w:ascii="GHEA Grapalat" w:hAnsi="GHEA Grapalat"/>
                <w:lang w:val="hy-AM"/>
              </w:rPr>
              <w:t>1.2.</w:t>
            </w:r>
          </w:p>
        </w:tc>
        <w:tc>
          <w:tcPr>
            <w:tcW w:w="3119" w:type="dxa"/>
            <w:gridSpan w:val="2"/>
            <w:vAlign w:val="center"/>
          </w:tcPr>
          <w:p w14:paraId="4887DC77" w14:textId="77777777" w:rsidR="008D5855" w:rsidRPr="005F0459" w:rsidRDefault="008D5855" w:rsidP="008C3E63">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1F219527"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8D5855" w:rsidRPr="005F0459" w14:paraId="7E07170E" w14:textId="77777777" w:rsidTr="008C3E63">
        <w:trPr>
          <w:trHeight w:val="1042"/>
        </w:trPr>
        <w:tc>
          <w:tcPr>
            <w:tcW w:w="704" w:type="dxa"/>
            <w:vAlign w:val="center"/>
          </w:tcPr>
          <w:p w14:paraId="1B66EAA6" w14:textId="77777777" w:rsidR="008D5855" w:rsidRPr="005F0459" w:rsidRDefault="008D5855" w:rsidP="008C3E63">
            <w:pPr>
              <w:rPr>
                <w:rFonts w:ascii="GHEA Grapalat" w:hAnsi="GHEA Grapalat"/>
                <w:lang w:val="hy-AM"/>
              </w:rPr>
            </w:pPr>
            <w:r w:rsidRPr="005F0459">
              <w:rPr>
                <w:rFonts w:ascii="GHEA Grapalat" w:hAnsi="GHEA Grapalat"/>
                <w:lang w:val="hy-AM"/>
              </w:rPr>
              <w:t>1.3.</w:t>
            </w:r>
          </w:p>
        </w:tc>
        <w:tc>
          <w:tcPr>
            <w:tcW w:w="3119" w:type="dxa"/>
            <w:gridSpan w:val="2"/>
            <w:vAlign w:val="center"/>
          </w:tcPr>
          <w:p w14:paraId="564492EF" w14:textId="77777777" w:rsidR="008D5855" w:rsidRPr="005F0459" w:rsidRDefault="008D5855" w:rsidP="008C3E63">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1FC5B03F"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8D5855" w:rsidRPr="00562E98" w14:paraId="6FC807F0" w14:textId="77777777" w:rsidTr="00BE718C">
        <w:trPr>
          <w:trHeight w:val="699"/>
        </w:trPr>
        <w:tc>
          <w:tcPr>
            <w:tcW w:w="704" w:type="dxa"/>
            <w:vAlign w:val="center"/>
          </w:tcPr>
          <w:p w14:paraId="710C80CC" w14:textId="77777777" w:rsidR="008D5855" w:rsidRPr="005F0459" w:rsidRDefault="008D5855" w:rsidP="008C3E63">
            <w:pPr>
              <w:rPr>
                <w:rFonts w:ascii="GHEA Grapalat" w:hAnsi="GHEA Grapalat"/>
                <w:lang w:val="hy-AM"/>
              </w:rPr>
            </w:pPr>
            <w:r w:rsidRPr="005F0459">
              <w:rPr>
                <w:rFonts w:ascii="GHEA Grapalat" w:hAnsi="GHEA Grapalat"/>
                <w:lang w:val="hy-AM"/>
              </w:rPr>
              <w:t>1.4.</w:t>
            </w:r>
          </w:p>
        </w:tc>
        <w:tc>
          <w:tcPr>
            <w:tcW w:w="3119" w:type="dxa"/>
            <w:gridSpan w:val="2"/>
            <w:vAlign w:val="center"/>
          </w:tcPr>
          <w:p w14:paraId="07B6171C"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6FA1508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1A9B5690"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54548E2E"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4ADF5992"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757C0E3A"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333ABF42"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w:t>
            </w:r>
            <w:r w:rsidRPr="005F0459">
              <w:rPr>
                <w:rFonts w:ascii="GHEA Grapalat" w:hAnsi="GHEA Grapalat"/>
                <w:lang w:val="hy-AM"/>
              </w:rPr>
              <w:lastRenderedPageBreak/>
              <w:t>լուսատուի իրանի ստորին մասում և ուղղված դեպի ճանապարհը:</w:t>
            </w:r>
          </w:p>
        </w:tc>
      </w:tr>
      <w:tr w:rsidR="008D5855" w:rsidRPr="00562E98" w14:paraId="37F867FC" w14:textId="77777777" w:rsidTr="008C3E63">
        <w:trPr>
          <w:trHeight w:val="2104"/>
        </w:trPr>
        <w:tc>
          <w:tcPr>
            <w:tcW w:w="704" w:type="dxa"/>
            <w:vAlign w:val="center"/>
          </w:tcPr>
          <w:p w14:paraId="67E56E88" w14:textId="77777777" w:rsidR="008D5855" w:rsidRPr="005F0459" w:rsidRDefault="008D5855" w:rsidP="008C3E63">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14:paraId="67CE4A6B"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7009E41A" w14:textId="77777777" w:rsidR="008D5855" w:rsidRPr="00C87D8A" w:rsidRDefault="008D5855" w:rsidP="008D5855">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w:t>
            </w:r>
            <w:r w:rsidRPr="00244A91">
              <w:rPr>
                <w:rFonts w:ascii="GHEA Grapalat" w:hAnsi="GHEA Grapalat"/>
                <w:lang w:val="hy-AM"/>
              </w:rPr>
              <w:t>՝ 55-65 մմ</w:t>
            </w:r>
            <w:r w:rsidRPr="00C87D8A">
              <w:rPr>
                <w:rFonts w:ascii="GHEA Grapalat" w:hAnsi="GHEA Grapalat"/>
                <w:lang w:val="hy-AM"/>
              </w:rPr>
              <w:t>;</w:t>
            </w:r>
          </w:p>
          <w:p w14:paraId="4680B59A" w14:textId="77777777" w:rsidR="008D5855" w:rsidRPr="00C87D8A" w:rsidRDefault="008D5855" w:rsidP="008D5855">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52C3AE09"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8D5855" w:rsidRPr="005F0459" w14:paraId="327FC406" w14:textId="77777777" w:rsidTr="008C3E63">
        <w:trPr>
          <w:trHeight w:val="1127"/>
        </w:trPr>
        <w:tc>
          <w:tcPr>
            <w:tcW w:w="704" w:type="dxa"/>
            <w:vAlign w:val="center"/>
          </w:tcPr>
          <w:p w14:paraId="4FBA0AC8" w14:textId="77777777" w:rsidR="008D5855" w:rsidRPr="005F0459" w:rsidRDefault="008D5855" w:rsidP="008C3E63">
            <w:pPr>
              <w:rPr>
                <w:rFonts w:ascii="GHEA Grapalat" w:hAnsi="GHEA Grapalat"/>
                <w:lang w:val="hy-AM"/>
              </w:rPr>
            </w:pPr>
            <w:r w:rsidRPr="005F0459">
              <w:rPr>
                <w:rFonts w:ascii="GHEA Grapalat" w:hAnsi="GHEA Grapalat"/>
              </w:rPr>
              <w:t>1.6.</w:t>
            </w:r>
          </w:p>
        </w:tc>
        <w:tc>
          <w:tcPr>
            <w:tcW w:w="3119" w:type="dxa"/>
            <w:gridSpan w:val="2"/>
            <w:vAlign w:val="center"/>
          </w:tcPr>
          <w:p w14:paraId="2F3C8B80" w14:textId="77777777" w:rsidR="008D5855" w:rsidRPr="005F0459" w:rsidRDefault="008D5855" w:rsidP="008C3E63">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40C0761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8D5855" w:rsidRPr="005F0459" w14:paraId="3B3F0811" w14:textId="77777777" w:rsidTr="008C3E63">
        <w:trPr>
          <w:trHeight w:val="1415"/>
        </w:trPr>
        <w:tc>
          <w:tcPr>
            <w:tcW w:w="704" w:type="dxa"/>
            <w:vAlign w:val="center"/>
          </w:tcPr>
          <w:p w14:paraId="6A8FE854" w14:textId="77777777" w:rsidR="008D5855" w:rsidRPr="005F0459" w:rsidRDefault="008D5855" w:rsidP="008C3E63">
            <w:pPr>
              <w:rPr>
                <w:rFonts w:ascii="GHEA Grapalat" w:hAnsi="GHEA Grapalat"/>
                <w:lang w:val="hy-AM"/>
              </w:rPr>
            </w:pPr>
            <w:r w:rsidRPr="005F0459">
              <w:rPr>
                <w:rFonts w:ascii="GHEA Grapalat" w:hAnsi="GHEA Grapalat"/>
              </w:rPr>
              <w:t>1.7.</w:t>
            </w:r>
          </w:p>
        </w:tc>
        <w:tc>
          <w:tcPr>
            <w:tcW w:w="3119" w:type="dxa"/>
            <w:gridSpan w:val="2"/>
            <w:vAlign w:val="center"/>
          </w:tcPr>
          <w:p w14:paraId="2DD0C9AA" w14:textId="77777777" w:rsidR="008D5855" w:rsidRPr="005F0459" w:rsidRDefault="008D5855" w:rsidP="008C3E63">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3DD54ED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8D5855" w:rsidRPr="005F0459" w14:paraId="16051C8E" w14:textId="77777777" w:rsidTr="008C3E63">
        <w:trPr>
          <w:trHeight w:val="1084"/>
        </w:trPr>
        <w:tc>
          <w:tcPr>
            <w:tcW w:w="704" w:type="dxa"/>
            <w:vAlign w:val="center"/>
          </w:tcPr>
          <w:p w14:paraId="7C254C37" w14:textId="77777777" w:rsidR="008D5855" w:rsidRPr="005F0459" w:rsidRDefault="008D5855" w:rsidP="008C3E63">
            <w:pPr>
              <w:rPr>
                <w:rFonts w:ascii="GHEA Grapalat" w:hAnsi="GHEA Grapalat"/>
                <w:lang w:val="hy-AM"/>
              </w:rPr>
            </w:pPr>
            <w:r w:rsidRPr="005F0459">
              <w:rPr>
                <w:rFonts w:ascii="GHEA Grapalat" w:hAnsi="GHEA Grapalat"/>
                <w:lang w:val="hy-AM"/>
              </w:rPr>
              <w:t>1.8.</w:t>
            </w:r>
          </w:p>
        </w:tc>
        <w:tc>
          <w:tcPr>
            <w:tcW w:w="3119" w:type="dxa"/>
            <w:gridSpan w:val="2"/>
            <w:vAlign w:val="center"/>
          </w:tcPr>
          <w:p w14:paraId="3DE9C43B"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4C19D4CA"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Pr="005F0459">
              <w:rPr>
                <w:rFonts w:ascii="GHEA Grapalat" w:hAnsi="GHEA Grapalat"/>
                <w:lang w:val="hy-AM"/>
              </w:rPr>
              <w:t xml:space="preserve">000 </w:t>
            </w:r>
            <w:r w:rsidRPr="0007105A">
              <w:rPr>
                <w:rFonts w:ascii="GHEA Grapalat" w:hAnsi="GHEA Grapalat"/>
                <w:lang w:val="hy-AM"/>
              </w:rPr>
              <w:t>±</w:t>
            </w:r>
            <w:r w:rsidRPr="005F0459">
              <w:rPr>
                <w:rFonts w:ascii="GHEA Grapalat" w:hAnsi="GHEA Grapalat"/>
                <w:lang w:val="hy-AM"/>
              </w:rPr>
              <w:t xml:space="preserve"> 100 Կելվին</w:t>
            </w:r>
          </w:p>
        </w:tc>
      </w:tr>
      <w:tr w:rsidR="008D5855" w:rsidRPr="005F0459" w14:paraId="39671F78" w14:textId="77777777" w:rsidTr="008C3E63">
        <w:trPr>
          <w:trHeight w:val="1084"/>
        </w:trPr>
        <w:tc>
          <w:tcPr>
            <w:tcW w:w="704" w:type="dxa"/>
            <w:vAlign w:val="center"/>
          </w:tcPr>
          <w:p w14:paraId="5D253EE3" w14:textId="77777777" w:rsidR="008D5855" w:rsidRPr="005F0459" w:rsidRDefault="008D5855" w:rsidP="008C3E63">
            <w:pPr>
              <w:rPr>
                <w:rFonts w:ascii="GHEA Grapalat" w:hAnsi="GHEA Grapalat"/>
              </w:rPr>
            </w:pPr>
            <w:r w:rsidRPr="005F0459">
              <w:rPr>
                <w:rFonts w:ascii="GHEA Grapalat" w:hAnsi="GHEA Grapalat"/>
                <w:lang w:val="hy-AM"/>
              </w:rPr>
              <w:t>1.9.</w:t>
            </w:r>
          </w:p>
        </w:tc>
        <w:tc>
          <w:tcPr>
            <w:tcW w:w="3119" w:type="dxa"/>
            <w:gridSpan w:val="2"/>
            <w:vAlign w:val="center"/>
          </w:tcPr>
          <w:p w14:paraId="78EA795B" w14:textId="77777777" w:rsidR="008D5855" w:rsidRPr="005F0459" w:rsidRDefault="008D5855" w:rsidP="008C3E63">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563E91A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8D5855" w:rsidRPr="005F0459" w14:paraId="5123F6A2" w14:textId="77777777" w:rsidTr="008C3E63">
        <w:trPr>
          <w:trHeight w:val="1230"/>
        </w:trPr>
        <w:tc>
          <w:tcPr>
            <w:tcW w:w="704" w:type="dxa"/>
            <w:vAlign w:val="center"/>
          </w:tcPr>
          <w:p w14:paraId="442F09F9" w14:textId="77777777" w:rsidR="008D5855" w:rsidRPr="005F0459" w:rsidRDefault="008D5855" w:rsidP="008C3E63">
            <w:pPr>
              <w:rPr>
                <w:rFonts w:ascii="GHEA Grapalat" w:hAnsi="GHEA Grapalat"/>
              </w:rPr>
            </w:pPr>
            <w:r w:rsidRPr="005F0459">
              <w:rPr>
                <w:rFonts w:ascii="GHEA Grapalat" w:hAnsi="GHEA Grapalat"/>
              </w:rPr>
              <w:t>1.10.</w:t>
            </w:r>
          </w:p>
        </w:tc>
        <w:tc>
          <w:tcPr>
            <w:tcW w:w="3119" w:type="dxa"/>
            <w:gridSpan w:val="2"/>
            <w:vAlign w:val="center"/>
          </w:tcPr>
          <w:p w14:paraId="5B9E64F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6693DA20" w14:textId="77777777" w:rsidR="008D5855" w:rsidRPr="005F0459" w:rsidRDefault="008D5855" w:rsidP="008C3E63">
            <w:pPr>
              <w:rPr>
                <w:rFonts w:ascii="GHEA Grapalat" w:hAnsi="GHEA Grapalat"/>
                <w:lang w:val="hy-AM"/>
              </w:rPr>
            </w:pPr>
            <w:r w:rsidRPr="005F0459">
              <w:rPr>
                <w:rFonts w:ascii="GHEA Grapalat" w:hAnsi="GHEA Grapalat"/>
                <w:lang w:val="hy-AM"/>
              </w:rPr>
              <w:t>70</w:t>
            </w:r>
          </w:p>
        </w:tc>
      </w:tr>
      <w:tr w:rsidR="008D5855" w:rsidRPr="005F0459" w14:paraId="6208F139" w14:textId="77777777" w:rsidTr="008C3E63">
        <w:trPr>
          <w:trHeight w:val="2830"/>
        </w:trPr>
        <w:tc>
          <w:tcPr>
            <w:tcW w:w="704" w:type="dxa"/>
            <w:vAlign w:val="center"/>
          </w:tcPr>
          <w:p w14:paraId="6BB98C1A" w14:textId="77777777" w:rsidR="008D5855" w:rsidRPr="005F0459" w:rsidRDefault="008D5855" w:rsidP="008C3E63">
            <w:pPr>
              <w:rPr>
                <w:rFonts w:ascii="GHEA Grapalat" w:hAnsi="GHEA Grapalat"/>
              </w:rPr>
            </w:pPr>
            <w:r w:rsidRPr="005F0459">
              <w:rPr>
                <w:rFonts w:ascii="GHEA Grapalat" w:hAnsi="GHEA Grapalat"/>
              </w:rPr>
              <w:t>1.11.</w:t>
            </w:r>
          </w:p>
        </w:tc>
        <w:tc>
          <w:tcPr>
            <w:tcW w:w="3119" w:type="dxa"/>
            <w:gridSpan w:val="2"/>
            <w:vAlign w:val="center"/>
          </w:tcPr>
          <w:p w14:paraId="4840A6D3"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734CBD59"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8D5855" w:rsidRPr="005F0459" w14:paraId="641C5D11" w14:textId="77777777" w:rsidTr="008C3E63">
        <w:trPr>
          <w:trHeight w:val="1253"/>
        </w:trPr>
        <w:tc>
          <w:tcPr>
            <w:tcW w:w="704" w:type="dxa"/>
            <w:vAlign w:val="center"/>
          </w:tcPr>
          <w:p w14:paraId="0C1AF525" w14:textId="77777777" w:rsidR="008D5855" w:rsidRPr="005F0459" w:rsidRDefault="008D5855" w:rsidP="008C3E63">
            <w:pPr>
              <w:rPr>
                <w:rFonts w:ascii="GHEA Grapalat" w:hAnsi="GHEA Grapalat"/>
              </w:rPr>
            </w:pPr>
            <w:r w:rsidRPr="005F0459">
              <w:rPr>
                <w:rFonts w:ascii="GHEA Grapalat" w:hAnsi="GHEA Grapalat"/>
              </w:rPr>
              <w:t>1.12.</w:t>
            </w:r>
          </w:p>
        </w:tc>
        <w:tc>
          <w:tcPr>
            <w:tcW w:w="3119" w:type="dxa"/>
            <w:gridSpan w:val="2"/>
            <w:vAlign w:val="center"/>
          </w:tcPr>
          <w:p w14:paraId="013B535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5BF86A8C"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8D5855" w:rsidRPr="005F0459" w14:paraId="663C8D38" w14:textId="77777777" w:rsidTr="008C3E63">
        <w:trPr>
          <w:trHeight w:val="846"/>
        </w:trPr>
        <w:tc>
          <w:tcPr>
            <w:tcW w:w="704" w:type="dxa"/>
            <w:vAlign w:val="center"/>
          </w:tcPr>
          <w:p w14:paraId="2F2B432C" w14:textId="77777777" w:rsidR="008D5855" w:rsidRPr="005F0459" w:rsidRDefault="008D5855" w:rsidP="008C3E63">
            <w:pPr>
              <w:rPr>
                <w:rFonts w:ascii="GHEA Grapalat" w:hAnsi="GHEA Grapalat"/>
              </w:rPr>
            </w:pPr>
            <w:r w:rsidRPr="005F0459">
              <w:rPr>
                <w:rFonts w:ascii="GHEA Grapalat" w:hAnsi="GHEA Grapalat"/>
              </w:rPr>
              <w:t>1.13.</w:t>
            </w:r>
          </w:p>
        </w:tc>
        <w:tc>
          <w:tcPr>
            <w:tcW w:w="3119" w:type="dxa"/>
            <w:gridSpan w:val="2"/>
            <w:vAlign w:val="center"/>
          </w:tcPr>
          <w:p w14:paraId="29BCBB57"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486BAF9A"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8D5855" w:rsidRPr="005F0459" w14:paraId="1175F90D" w14:textId="77777777" w:rsidTr="008C3E63">
        <w:trPr>
          <w:trHeight w:val="1128"/>
        </w:trPr>
        <w:tc>
          <w:tcPr>
            <w:tcW w:w="704" w:type="dxa"/>
            <w:vAlign w:val="center"/>
          </w:tcPr>
          <w:p w14:paraId="3C029B39" w14:textId="77777777" w:rsidR="008D5855" w:rsidRPr="005F0459" w:rsidRDefault="008D5855" w:rsidP="008C3E63">
            <w:pPr>
              <w:rPr>
                <w:rFonts w:ascii="GHEA Grapalat" w:hAnsi="GHEA Grapalat"/>
              </w:rPr>
            </w:pPr>
            <w:r w:rsidRPr="005F0459">
              <w:rPr>
                <w:rFonts w:ascii="GHEA Grapalat" w:hAnsi="GHEA Grapalat"/>
              </w:rPr>
              <w:lastRenderedPageBreak/>
              <w:t>1.14.</w:t>
            </w:r>
          </w:p>
        </w:tc>
        <w:tc>
          <w:tcPr>
            <w:tcW w:w="3119" w:type="dxa"/>
            <w:gridSpan w:val="2"/>
            <w:vAlign w:val="center"/>
          </w:tcPr>
          <w:p w14:paraId="4B09B98A"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4F1FC92F" w14:textId="77777777" w:rsidR="008D5855" w:rsidRPr="00173964"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8D5855" w:rsidRPr="005F0459" w14:paraId="2FE23D25" w14:textId="77777777" w:rsidTr="008C3E63">
        <w:trPr>
          <w:trHeight w:val="832"/>
        </w:trPr>
        <w:tc>
          <w:tcPr>
            <w:tcW w:w="704" w:type="dxa"/>
            <w:vAlign w:val="center"/>
          </w:tcPr>
          <w:p w14:paraId="75E02D8E" w14:textId="77777777" w:rsidR="008D5855" w:rsidRPr="005F0459" w:rsidRDefault="008D5855" w:rsidP="008C3E63">
            <w:pPr>
              <w:rPr>
                <w:rFonts w:ascii="GHEA Grapalat" w:hAnsi="GHEA Grapalat"/>
              </w:rPr>
            </w:pPr>
            <w:r w:rsidRPr="005F0459">
              <w:rPr>
                <w:rFonts w:ascii="GHEA Grapalat" w:hAnsi="GHEA Grapalat"/>
                <w:lang w:val="hy-AM"/>
              </w:rPr>
              <w:t>1.15.</w:t>
            </w:r>
          </w:p>
        </w:tc>
        <w:tc>
          <w:tcPr>
            <w:tcW w:w="3119" w:type="dxa"/>
            <w:gridSpan w:val="2"/>
            <w:vAlign w:val="center"/>
          </w:tcPr>
          <w:p w14:paraId="3440858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2A4EE63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8D5855" w:rsidRPr="005F0459" w14:paraId="109DE6A9" w14:textId="77777777" w:rsidTr="008C3E63">
        <w:trPr>
          <w:trHeight w:val="1411"/>
        </w:trPr>
        <w:tc>
          <w:tcPr>
            <w:tcW w:w="704" w:type="dxa"/>
            <w:vAlign w:val="center"/>
          </w:tcPr>
          <w:p w14:paraId="15508FA2" w14:textId="77777777" w:rsidR="008D5855" w:rsidRPr="005F0459" w:rsidRDefault="008D5855" w:rsidP="008C3E63">
            <w:pPr>
              <w:rPr>
                <w:rFonts w:ascii="GHEA Grapalat" w:hAnsi="GHEA Grapalat"/>
              </w:rPr>
            </w:pPr>
            <w:r w:rsidRPr="005F0459">
              <w:rPr>
                <w:rFonts w:ascii="GHEA Grapalat" w:hAnsi="GHEA Grapalat"/>
                <w:lang w:val="hy-AM"/>
              </w:rPr>
              <w:t>1.16.</w:t>
            </w:r>
          </w:p>
        </w:tc>
        <w:tc>
          <w:tcPr>
            <w:tcW w:w="3119" w:type="dxa"/>
            <w:gridSpan w:val="2"/>
            <w:vAlign w:val="center"/>
          </w:tcPr>
          <w:p w14:paraId="4EA2EF80"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5BCADD70"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8D5855" w:rsidRPr="00734D76" w14:paraId="33512811" w14:textId="77777777" w:rsidTr="008C3E63">
        <w:tc>
          <w:tcPr>
            <w:tcW w:w="704" w:type="dxa"/>
            <w:vAlign w:val="center"/>
          </w:tcPr>
          <w:p w14:paraId="14A69420" w14:textId="77777777" w:rsidR="008D5855" w:rsidRPr="005F0459" w:rsidRDefault="008D5855" w:rsidP="008C3E63">
            <w:pPr>
              <w:rPr>
                <w:rFonts w:ascii="GHEA Grapalat" w:hAnsi="GHEA Grapalat"/>
                <w:lang w:val="hy-AM"/>
              </w:rPr>
            </w:pPr>
            <w:r w:rsidRPr="005F0459">
              <w:rPr>
                <w:rFonts w:ascii="GHEA Grapalat" w:hAnsi="GHEA Grapalat"/>
                <w:lang w:val="hy-AM"/>
              </w:rPr>
              <w:t>1.17.</w:t>
            </w:r>
          </w:p>
        </w:tc>
        <w:tc>
          <w:tcPr>
            <w:tcW w:w="3119" w:type="dxa"/>
            <w:gridSpan w:val="2"/>
            <w:vAlign w:val="center"/>
          </w:tcPr>
          <w:p w14:paraId="558D41FA"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2728F00F"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688E39ED"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I max ≥ 10 կԱ</w:t>
            </w:r>
          </w:p>
        </w:tc>
      </w:tr>
      <w:tr w:rsidR="008D5855" w:rsidRPr="00562E98" w14:paraId="088B5F6D" w14:textId="77777777" w:rsidTr="008C3E63">
        <w:tc>
          <w:tcPr>
            <w:tcW w:w="704" w:type="dxa"/>
            <w:vAlign w:val="center"/>
          </w:tcPr>
          <w:p w14:paraId="4B7AEE64" w14:textId="77777777" w:rsidR="008D5855" w:rsidRPr="005F0459" w:rsidRDefault="008D5855" w:rsidP="008C3E63">
            <w:pPr>
              <w:rPr>
                <w:rFonts w:ascii="GHEA Grapalat" w:hAnsi="GHEA Grapalat"/>
                <w:lang w:val="hy-AM"/>
              </w:rPr>
            </w:pPr>
            <w:r w:rsidRPr="005F0459">
              <w:rPr>
                <w:rFonts w:ascii="GHEA Grapalat" w:hAnsi="GHEA Grapalat"/>
                <w:lang w:val="hy-AM"/>
              </w:rPr>
              <w:t>1.18.</w:t>
            </w:r>
          </w:p>
        </w:tc>
        <w:tc>
          <w:tcPr>
            <w:tcW w:w="3119" w:type="dxa"/>
            <w:gridSpan w:val="2"/>
            <w:vAlign w:val="center"/>
          </w:tcPr>
          <w:p w14:paraId="4618407A"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2B6E737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475092B1"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791870CE"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39AC8D3E"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2BB3477C"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17CA3039"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42A8BBD2"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5E3A3B3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7AFE4AE0"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8D5855" w:rsidRPr="005F0459" w14:paraId="61C488AB" w14:textId="77777777" w:rsidTr="008C3E63">
        <w:trPr>
          <w:trHeight w:val="800"/>
        </w:trPr>
        <w:tc>
          <w:tcPr>
            <w:tcW w:w="704" w:type="dxa"/>
            <w:vAlign w:val="center"/>
          </w:tcPr>
          <w:p w14:paraId="65D88960" w14:textId="77777777" w:rsidR="008D5855" w:rsidRPr="005F0459" w:rsidRDefault="008D5855" w:rsidP="008C3E63">
            <w:pPr>
              <w:rPr>
                <w:rFonts w:ascii="GHEA Grapalat" w:hAnsi="GHEA Grapalat"/>
                <w:lang w:val="hy-AM"/>
              </w:rPr>
            </w:pPr>
            <w:r w:rsidRPr="005F0459">
              <w:rPr>
                <w:rFonts w:ascii="GHEA Grapalat" w:hAnsi="GHEA Grapalat"/>
                <w:lang w:val="hy-AM"/>
              </w:rPr>
              <w:t>1.19.</w:t>
            </w:r>
          </w:p>
        </w:tc>
        <w:tc>
          <w:tcPr>
            <w:tcW w:w="3119" w:type="dxa"/>
            <w:gridSpan w:val="2"/>
            <w:vAlign w:val="center"/>
          </w:tcPr>
          <w:p w14:paraId="3F1B0B3B"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0B8AAABB" w14:textId="77777777" w:rsidR="008D5855" w:rsidRPr="005F0459" w:rsidRDefault="008D5855" w:rsidP="008C3E63">
            <w:pPr>
              <w:rPr>
                <w:rFonts w:ascii="GHEA Grapalat" w:hAnsi="GHEA Grapalat"/>
                <w:lang w:val="hy-AM"/>
              </w:rPr>
            </w:pPr>
            <w:r w:rsidRPr="005F0459">
              <w:rPr>
                <w:rFonts w:ascii="GHEA Grapalat" w:hAnsi="GHEA Grapalat"/>
                <w:lang w:val="hy-AM"/>
              </w:rPr>
              <w:t>5 տարի</w:t>
            </w:r>
          </w:p>
        </w:tc>
      </w:tr>
      <w:tr w:rsidR="008D5855" w:rsidRPr="00562E98" w14:paraId="2ABC208B" w14:textId="77777777" w:rsidTr="008C3E63">
        <w:trPr>
          <w:trHeight w:val="698"/>
        </w:trPr>
        <w:tc>
          <w:tcPr>
            <w:tcW w:w="704" w:type="dxa"/>
            <w:vAlign w:val="center"/>
          </w:tcPr>
          <w:p w14:paraId="4BBC05ED" w14:textId="77777777" w:rsidR="008D5855" w:rsidRPr="005F0459" w:rsidRDefault="008D5855" w:rsidP="008C3E63">
            <w:pPr>
              <w:rPr>
                <w:rFonts w:ascii="GHEA Grapalat" w:hAnsi="GHEA Grapalat"/>
                <w:lang w:val="hy-AM"/>
              </w:rPr>
            </w:pPr>
            <w:r w:rsidRPr="005F0459">
              <w:rPr>
                <w:rFonts w:ascii="GHEA Grapalat" w:hAnsi="GHEA Grapalat"/>
                <w:lang w:val="hy-AM"/>
              </w:rPr>
              <w:t>2.</w:t>
            </w:r>
          </w:p>
        </w:tc>
        <w:tc>
          <w:tcPr>
            <w:tcW w:w="9279" w:type="dxa"/>
            <w:gridSpan w:val="3"/>
            <w:vAlign w:val="center"/>
          </w:tcPr>
          <w:p w14:paraId="073C2DF7" w14:textId="77777777" w:rsidR="008D5855" w:rsidRPr="005F0459" w:rsidRDefault="008D5855" w:rsidP="008C3E63">
            <w:pPr>
              <w:rPr>
                <w:rFonts w:ascii="GHEA Grapalat" w:hAnsi="GHEA Grapalat"/>
                <w:lang w:val="hy-AM"/>
              </w:rPr>
            </w:pPr>
            <w:r w:rsidRPr="005F0459">
              <w:rPr>
                <w:rFonts w:ascii="GHEA Grapalat" w:hAnsi="GHEA Grapalat"/>
                <w:lang w:val="hy-AM"/>
              </w:rPr>
              <w:t>Այլ պահանջներ և պահանջվող փաստաթղթեր</w:t>
            </w:r>
          </w:p>
        </w:tc>
      </w:tr>
      <w:tr w:rsidR="008D5855" w:rsidRPr="005F0459" w14:paraId="67371DFD" w14:textId="77777777" w:rsidTr="008C3E63">
        <w:trPr>
          <w:trHeight w:val="2254"/>
        </w:trPr>
        <w:tc>
          <w:tcPr>
            <w:tcW w:w="704" w:type="dxa"/>
            <w:vAlign w:val="center"/>
          </w:tcPr>
          <w:p w14:paraId="0E3936BC" w14:textId="77777777" w:rsidR="008D5855" w:rsidRPr="005F0459" w:rsidRDefault="008D5855" w:rsidP="008C3E63">
            <w:pPr>
              <w:rPr>
                <w:rFonts w:ascii="GHEA Grapalat" w:hAnsi="GHEA Grapalat"/>
                <w:lang w:val="hy-AM"/>
              </w:rPr>
            </w:pPr>
            <w:r w:rsidRPr="005F0459">
              <w:rPr>
                <w:rFonts w:ascii="GHEA Grapalat" w:hAnsi="GHEA Grapalat"/>
                <w:lang w:val="hy-AM"/>
              </w:rPr>
              <w:t>2.1.</w:t>
            </w:r>
          </w:p>
        </w:tc>
        <w:tc>
          <w:tcPr>
            <w:tcW w:w="9279" w:type="dxa"/>
            <w:gridSpan w:val="3"/>
            <w:vAlign w:val="center"/>
          </w:tcPr>
          <w:p w14:paraId="43F593A7" w14:textId="77777777" w:rsidR="008D5855" w:rsidRPr="005F0459" w:rsidRDefault="008D5855" w:rsidP="008C3E63">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3F2E40D7" w14:textId="77777777" w:rsidR="008D5855" w:rsidRPr="005F0459" w:rsidRDefault="008D5855" w:rsidP="008C3E63">
            <w:pPr>
              <w:rPr>
                <w:rFonts w:ascii="GHEA Grapalat" w:hAnsi="GHEA Grapalat"/>
                <w:lang w:val="hy-AM"/>
              </w:rPr>
            </w:pPr>
            <w:r w:rsidRPr="005F0459">
              <w:rPr>
                <w:rFonts w:ascii="GHEA Grapalat" w:hAnsi="GHEA Grapalat"/>
                <w:lang w:val="hy-AM"/>
              </w:rPr>
              <w:t>- EN 62031</w:t>
            </w:r>
          </w:p>
          <w:p w14:paraId="6C7A4368" w14:textId="77777777" w:rsidR="008D5855" w:rsidRPr="005F0459" w:rsidRDefault="008D5855" w:rsidP="008C3E63">
            <w:pPr>
              <w:rPr>
                <w:rFonts w:ascii="GHEA Grapalat" w:hAnsi="GHEA Grapalat"/>
                <w:lang w:val="hy-AM"/>
              </w:rPr>
            </w:pPr>
            <w:r w:rsidRPr="005F0459">
              <w:rPr>
                <w:rFonts w:ascii="GHEA Grapalat" w:hAnsi="GHEA Grapalat"/>
                <w:lang w:val="hy-AM"/>
              </w:rPr>
              <w:t>- EN 62471</w:t>
            </w:r>
          </w:p>
          <w:p w14:paraId="2978DBAD" w14:textId="77777777" w:rsidR="008D5855" w:rsidRPr="005F0459" w:rsidRDefault="008D5855" w:rsidP="008C3E63">
            <w:pPr>
              <w:rPr>
                <w:rFonts w:ascii="GHEA Grapalat" w:hAnsi="GHEA Grapalat"/>
                <w:lang w:val="hy-AM"/>
              </w:rPr>
            </w:pPr>
            <w:r w:rsidRPr="005F0459">
              <w:rPr>
                <w:rFonts w:ascii="GHEA Grapalat" w:hAnsi="GHEA Grapalat"/>
                <w:lang w:val="hy-AM"/>
              </w:rPr>
              <w:t>- EN 60598-1 + A11</w:t>
            </w:r>
          </w:p>
          <w:p w14:paraId="1C904F18" w14:textId="77777777" w:rsidR="008D5855" w:rsidRPr="005F0459" w:rsidRDefault="008D5855" w:rsidP="008C3E63">
            <w:pPr>
              <w:rPr>
                <w:rFonts w:ascii="GHEA Grapalat" w:hAnsi="GHEA Grapalat"/>
                <w:lang w:val="hy-AM"/>
              </w:rPr>
            </w:pPr>
            <w:r w:rsidRPr="005F0459">
              <w:rPr>
                <w:rFonts w:ascii="GHEA Grapalat" w:hAnsi="GHEA Grapalat"/>
                <w:lang w:val="hy-AM"/>
              </w:rPr>
              <w:t>- EN 60598-2-3 + A1</w:t>
            </w:r>
          </w:p>
        </w:tc>
      </w:tr>
      <w:tr w:rsidR="008D5855" w:rsidRPr="005F0459" w14:paraId="76D5139B" w14:textId="77777777" w:rsidTr="008C3E63">
        <w:trPr>
          <w:trHeight w:val="1974"/>
        </w:trPr>
        <w:tc>
          <w:tcPr>
            <w:tcW w:w="704" w:type="dxa"/>
            <w:vAlign w:val="center"/>
          </w:tcPr>
          <w:p w14:paraId="48865DAF" w14:textId="77777777" w:rsidR="008D5855" w:rsidRPr="005F0459" w:rsidRDefault="008D5855" w:rsidP="008C3E63">
            <w:pPr>
              <w:rPr>
                <w:rFonts w:ascii="GHEA Grapalat" w:hAnsi="GHEA Grapalat"/>
                <w:lang w:val="hy-AM"/>
              </w:rPr>
            </w:pPr>
            <w:r w:rsidRPr="005F0459">
              <w:rPr>
                <w:rFonts w:ascii="GHEA Grapalat" w:hAnsi="GHEA Grapalat"/>
                <w:lang w:val="hy-AM"/>
              </w:rPr>
              <w:lastRenderedPageBreak/>
              <w:t>2.2.</w:t>
            </w:r>
          </w:p>
        </w:tc>
        <w:tc>
          <w:tcPr>
            <w:tcW w:w="9279" w:type="dxa"/>
            <w:gridSpan w:val="3"/>
            <w:vAlign w:val="center"/>
          </w:tcPr>
          <w:p w14:paraId="65C4D631" w14:textId="77777777" w:rsidR="008D5855" w:rsidRPr="005F0459" w:rsidRDefault="008D5855" w:rsidP="008C3E63">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4B5A0AEA" w14:textId="77777777" w:rsidR="008D5855" w:rsidRPr="005F0459" w:rsidRDefault="008D5855" w:rsidP="008C3E63">
            <w:pPr>
              <w:rPr>
                <w:rFonts w:ascii="GHEA Grapalat" w:hAnsi="GHEA Grapalat"/>
                <w:lang w:val="hy-AM"/>
              </w:rPr>
            </w:pPr>
            <w:r w:rsidRPr="005F0459">
              <w:rPr>
                <w:rFonts w:ascii="GHEA Grapalat" w:hAnsi="GHEA Grapalat"/>
                <w:lang w:val="hy-AM"/>
              </w:rPr>
              <w:t>- IEC 62717</w:t>
            </w:r>
          </w:p>
          <w:p w14:paraId="5861892D" w14:textId="77777777" w:rsidR="008D5855" w:rsidRPr="005F0459" w:rsidRDefault="008D5855" w:rsidP="008C3E63">
            <w:pPr>
              <w:rPr>
                <w:rFonts w:ascii="GHEA Grapalat" w:hAnsi="GHEA Grapalat"/>
                <w:lang w:val="hy-AM"/>
              </w:rPr>
            </w:pPr>
            <w:r w:rsidRPr="005F0459">
              <w:rPr>
                <w:rFonts w:ascii="GHEA Grapalat" w:hAnsi="GHEA Grapalat"/>
                <w:lang w:val="hy-AM"/>
              </w:rPr>
              <w:t>- IEC 62722-1</w:t>
            </w:r>
          </w:p>
          <w:p w14:paraId="30D858D8" w14:textId="77777777" w:rsidR="008D5855" w:rsidRPr="005F0459" w:rsidRDefault="008D5855" w:rsidP="008C3E63">
            <w:pPr>
              <w:rPr>
                <w:rFonts w:ascii="GHEA Grapalat" w:hAnsi="GHEA Grapalat"/>
                <w:lang w:val="hy-AM"/>
              </w:rPr>
            </w:pPr>
            <w:r w:rsidRPr="005F0459">
              <w:rPr>
                <w:rFonts w:ascii="GHEA Grapalat" w:hAnsi="GHEA Grapalat"/>
                <w:lang w:val="hy-AM"/>
              </w:rPr>
              <w:t>- IEC 62722-2-1</w:t>
            </w:r>
          </w:p>
        </w:tc>
      </w:tr>
      <w:tr w:rsidR="008D5855" w:rsidRPr="00562E98" w14:paraId="4C08C75B" w14:textId="77777777" w:rsidTr="008C3E63">
        <w:trPr>
          <w:trHeight w:val="1407"/>
        </w:trPr>
        <w:tc>
          <w:tcPr>
            <w:tcW w:w="704" w:type="dxa"/>
            <w:vAlign w:val="center"/>
          </w:tcPr>
          <w:p w14:paraId="675E29E7" w14:textId="77777777" w:rsidR="008D5855" w:rsidRPr="005F0459" w:rsidRDefault="008D5855" w:rsidP="008C3E63">
            <w:pPr>
              <w:rPr>
                <w:rFonts w:ascii="GHEA Grapalat" w:hAnsi="GHEA Grapalat"/>
                <w:lang w:val="hy-AM"/>
              </w:rPr>
            </w:pPr>
            <w:r w:rsidRPr="005F0459">
              <w:rPr>
                <w:rFonts w:ascii="GHEA Grapalat" w:hAnsi="GHEA Grapalat"/>
                <w:lang w:val="hy-AM"/>
              </w:rPr>
              <w:t>2.3.</w:t>
            </w:r>
          </w:p>
        </w:tc>
        <w:tc>
          <w:tcPr>
            <w:tcW w:w="9279" w:type="dxa"/>
            <w:gridSpan w:val="3"/>
            <w:vAlign w:val="center"/>
          </w:tcPr>
          <w:p w14:paraId="227A61DB" w14:textId="77777777" w:rsidR="008D5855" w:rsidRPr="005F0459" w:rsidRDefault="008D5855" w:rsidP="008C3E63">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8D5855" w:rsidRPr="00562E98" w14:paraId="6D854C2B" w14:textId="77777777" w:rsidTr="008C3E63">
        <w:trPr>
          <w:trHeight w:val="1400"/>
        </w:trPr>
        <w:tc>
          <w:tcPr>
            <w:tcW w:w="704" w:type="dxa"/>
            <w:vAlign w:val="center"/>
          </w:tcPr>
          <w:p w14:paraId="07D4BBC3" w14:textId="77777777" w:rsidR="008D5855" w:rsidRPr="005F0459" w:rsidRDefault="008D5855" w:rsidP="008C3E63">
            <w:pPr>
              <w:rPr>
                <w:rFonts w:ascii="GHEA Grapalat" w:hAnsi="GHEA Grapalat"/>
                <w:lang w:val="hy-AM"/>
              </w:rPr>
            </w:pPr>
            <w:r w:rsidRPr="005F0459">
              <w:rPr>
                <w:rFonts w:ascii="GHEA Grapalat" w:hAnsi="GHEA Grapalat"/>
                <w:lang w:val="hy-AM"/>
              </w:rPr>
              <w:t>2.4.</w:t>
            </w:r>
          </w:p>
        </w:tc>
        <w:tc>
          <w:tcPr>
            <w:tcW w:w="9279" w:type="dxa"/>
            <w:gridSpan w:val="3"/>
            <w:vAlign w:val="center"/>
          </w:tcPr>
          <w:p w14:paraId="0733E92E" w14:textId="77777777" w:rsidR="008D5855" w:rsidRPr="005F0459" w:rsidRDefault="008D5855" w:rsidP="008C3E63">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8D5855" w:rsidRPr="00562E98" w14:paraId="53C955D5" w14:textId="77777777" w:rsidTr="008C3E63">
        <w:trPr>
          <w:trHeight w:val="1986"/>
        </w:trPr>
        <w:tc>
          <w:tcPr>
            <w:tcW w:w="704" w:type="dxa"/>
            <w:vAlign w:val="center"/>
          </w:tcPr>
          <w:p w14:paraId="2DC8123F" w14:textId="77777777" w:rsidR="008D5855" w:rsidRPr="005F0459" w:rsidRDefault="008D5855" w:rsidP="008C3E63">
            <w:pPr>
              <w:rPr>
                <w:rFonts w:ascii="GHEA Grapalat" w:hAnsi="GHEA Grapalat"/>
                <w:lang w:val="hy-AM"/>
              </w:rPr>
            </w:pPr>
            <w:r w:rsidRPr="005F0459">
              <w:rPr>
                <w:rFonts w:ascii="GHEA Grapalat" w:hAnsi="GHEA Grapalat"/>
                <w:lang w:val="hy-AM"/>
              </w:rPr>
              <w:t>2.5.</w:t>
            </w:r>
          </w:p>
        </w:tc>
        <w:tc>
          <w:tcPr>
            <w:tcW w:w="9279" w:type="dxa"/>
            <w:gridSpan w:val="3"/>
            <w:vAlign w:val="center"/>
          </w:tcPr>
          <w:p w14:paraId="6F70C1D7" w14:textId="77777777" w:rsidR="008D5855" w:rsidRPr="008B64E3" w:rsidRDefault="008D5855" w:rsidP="008C3E63">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8D5855" w:rsidRPr="00562E98" w14:paraId="3B81A37F" w14:textId="77777777" w:rsidTr="008C3E63">
        <w:trPr>
          <w:trHeight w:val="1689"/>
        </w:trPr>
        <w:tc>
          <w:tcPr>
            <w:tcW w:w="704" w:type="dxa"/>
            <w:vAlign w:val="center"/>
          </w:tcPr>
          <w:p w14:paraId="6DEEA89D" w14:textId="77777777" w:rsidR="008D5855" w:rsidRPr="005F0459" w:rsidRDefault="008D5855" w:rsidP="008C3E63">
            <w:pPr>
              <w:rPr>
                <w:rFonts w:ascii="GHEA Grapalat" w:hAnsi="GHEA Grapalat"/>
                <w:lang w:val="hy-AM"/>
              </w:rPr>
            </w:pPr>
            <w:r w:rsidRPr="005F0459">
              <w:rPr>
                <w:rFonts w:ascii="GHEA Grapalat" w:hAnsi="GHEA Grapalat"/>
                <w:lang w:val="hy-AM"/>
              </w:rPr>
              <w:t>2.6.</w:t>
            </w:r>
          </w:p>
        </w:tc>
        <w:tc>
          <w:tcPr>
            <w:tcW w:w="9279" w:type="dxa"/>
            <w:gridSpan w:val="3"/>
            <w:vAlign w:val="center"/>
          </w:tcPr>
          <w:p w14:paraId="77C77FE0" w14:textId="77777777" w:rsidR="008D5855" w:rsidRPr="00BF5B4A" w:rsidRDefault="008D5855" w:rsidP="008C3E63">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8D5855" w:rsidRPr="00562E98" w14:paraId="19145E4E" w14:textId="77777777" w:rsidTr="008C3E63">
        <w:trPr>
          <w:trHeight w:val="990"/>
        </w:trPr>
        <w:tc>
          <w:tcPr>
            <w:tcW w:w="704" w:type="dxa"/>
            <w:vAlign w:val="center"/>
          </w:tcPr>
          <w:p w14:paraId="776A00FF" w14:textId="77777777" w:rsidR="008D5855" w:rsidRPr="005F0459" w:rsidRDefault="008D5855" w:rsidP="008C3E63">
            <w:pPr>
              <w:rPr>
                <w:rFonts w:ascii="GHEA Grapalat" w:hAnsi="GHEA Grapalat"/>
                <w:lang w:val="hy-AM"/>
              </w:rPr>
            </w:pPr>
            <w:r w:rsidRPr="005F0459">
              <w:rPr>
                <w:rFonts w:ascii="GHEA Grapalat" w:hAnsi="GHEA Grapalat"/>
                <w:lang w:val="hy-AM"/>
              </w:rPr>
              <w:t>2.7.</w:t>
            </w:r>
          </w:p>
        </w:tc>
        <w:tc>
          <w:tcPr>
            <w:tcW w:w="9279" w:type="dxa"/>
            <w:gridSpan w:val="3"/>
            <w:vAlign w:val="center"/>
          </w:tcPr>
          <w:p w14:paraId="38B529E1" w14:textId="77777777" w:rsidR="008D5855" w:rsidRPr="005F0459" w:rsidRDefault="008D5855" w:rsidP="008C3E63">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8D5855" w:rsidRPr="00562E98" w14:paraId="4F9DAACB" w14:textId="77777777" w:rsidTr="008C3E63">
        <w:trPr>
          <w:trHeight w:val="845"/>
        </w:trPr>
        <w:tc>
          <w:tcPr>
            <w:tcW w:w="704" w:type="dxa"/>
            <w:vAlign w:val="center"/>
          </w:tcPr>
          <w:p w14:paraId="3D728757" w14:textId="77777777" w:rsidR="008D5855" w:rsidRPr="005F0459" w:rsidRDefault="008D5855" w:rsidP="008C3E63">
            <w:pPr>
              <w:rPr>
                <w:rFonts w:ascii="GHEA Grapalat" w:hAnsi="GHEA Grapalat"/>
                <w:lang w:val="hy-AM"/>
              </w:rPr>
            </w:pPr>
            <w:r w:rsidRPr="005F0459">
              <w:rPr>
                <w:rFonts w:ascii="GHEA Grapalat" w:hAnsi="GHEA Grapalat"/>
                <w:lang w:val="hy-AM"/>
              </w:rPr>
              <w:t>2.8.</w:t>
            </w:r>
          </w:p>
        </w:tc>
        <w:tc>
          <w:tcPr>
            <w:tcW w:w="9279" w:type="dxa"/>
            <w:gridSpan w:val="3"/>
            <w:vAlign w:val="center"/>
          </w:tcPr>
          <w:p w14:paraId="6DBEE680"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8D5855" w:rsidRPr="00562E98" w14:paraId="03CBAACF" w14:textId="77777777" w:rsidTr="008C3E63">
        <w:trPr>
          <w:trHeight w:val="1126"/>
        </w:trPr>
        <w:tc>
          <w:tcPr>
            <w:tcW w:w="704" w:type="dxa"/>
            <w:vAlign w:val="center"/>
          </w:tcPr>
          <w:p w14:paraId="6EAE15F8" w14:textId="77777777" w:rsidR="008D5855" w:rsidRPr="005F0459" w:rsidRDefault="008D5855" w:rsidP="008C3E63">
            <w:pPr>
              <w:rPr>
                <w:rFonts w:ascii="GHEA Grapalat" w:hAnsi="GHEA Grapalat"/>
                <w:lang w:val="hy-AM"/>
              </w:rPr>
            </w:pPr>
            <w:r w:rsidRPr="005F0459">
              <w:rPr>
                <w:rFonts w:ascii="GHEA Grapalat" w:hAnsi="GHEA Grapalat"/>
                <w:lang w:val="hy-AM"/>
              </w:rPr>
              <w:t>2.9.</w:t>
            </w:r>
          </w:p>
        </w:tc>
        <w:tc>
          <w:tcPr>
            <w:tcW w:w="9279" w:type="dxa"/>
            <w:gridSpan w:val="3"/>
            <w:vAlign w:val="center"/>
          </w:tcPr>
          <w:p w14:paraId="278DBE56" w14:textId="77777777" w:rsidR="008D5855" w:rsidRPr="005F0459" w:rsidRDefault="008D5855" w:rsidP="008C3E63">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D83173">
              <w:rPr>
                <w:rFonts w:ascii="GHEA Grapalat" w:hAnsi="GHEA Grapalat"/>
                <w:lang w:val="hy-AM"/>
              </w:rPr>
              <w:t>ան</w:t>
            </w:r>
            <w:r w:rsidRPr="005F0459">
              <w:rPr>
                <w:rFonts w:ascii="GHEA Grapalat" w:hAnsi="GHEA Grapalat"/>
                <w:lang w:val="hy-AM"/>
              </w:rPr>
              <w:t xml:space="preserve"> վերաբերյալ:</w:t>
            </w:r>
          </w:p>
        </w:tc>
      </w:tr>
      <w:tr w:rsidR="008D5855" w:rsidRPr="00562E98" w14:paraId="3349F151" w14:textId="77777777" w:rsidTr="008C3E63">
        <w:trPr>
          <w:trHeight w:val="1114"/>
        </w:trPr>
        <w:tc>
          <w:tcPr>
            <w:tcW w:w="704" w:type="dxa"/>
            <w:vAlign w:val="center"/>
          </w:tcPr>
          <w:p w14:paraId="37647834" w14:textId="77777777" w:rsidR="008D5855" w:rsidRPr="005F0459" w:rsidRDefault="008D5855" w:rsidP="008C3E63">
            <w:pPr>
              <w:rPr>
                <w:rFonts w:ascii="GHEA Grapalat" w:hAnsi="GHEA Grapalat"/>
                <w:lang w:val="hy-AM"/>
              </w:rPr>
            </w:pPr>
            <w:r w:rsidRPr="005F0459">
              <w:rPr>
                <w:rFonts w:ascii="GHEA Grapalat" w:hAnsi="GHEA Grapalat"/>
                <w:lang w:val="hy-AM"/>
              </w:rPr>
              <w:t>2.10</w:t>
            </w:r>
          </w:p>
        </w:tc>
        <w:tc>
          <w:tcPr>
            <w:tcW w:w="9279" w:type="dxa"/>
            <w:gridSpan w:val="3"/>
            <w:vAlign w:val="center"/>
          </w:tcPr>
          <w:p w14:paraId="246434CA" w14:textId="77777777" w:rsidR="008D5855" w:rsidRPr="005F0459" w:rsidRDefault="008D5855" w:rsidP="008C3E63">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8D5855" w:rsidRPr="00562E98" w14:paraId="68DFF340" w14:textId="77777777" w:rsidTr="008C3E63">
        <w:trPr>
          <w:trHeight w:val="847"/>
        </w:trPr>
        <w:tc>
          <w:tcPr>
            <w:tcW w:w="704" w:type="dxa"/>
            <w:vAlign w:val="center"/>
          </w:tcPr>
          <w:p w14:paraId="36BB724A" w14:textId="77777777" w:rsidR="008D5855" w:rsidRPr="005F0459" w:rsidRDefault="008D5855" w:rsidP="008C3E63">
            <w:pPr>
              <w:rPr>
                <w:rFonts w:ascii="GHEA Grapalat" w:hAnsi="GHEA Grapalat"/>
                <w:lang w:val="hy-AM"/>
              </w:rPr>
            </w:pPr>
            <w:r>
              <w:rPr>
                <w:rFonts w:ascii="GHEA Grapalat" w:hAnsi="GHEA Grapalat"/>
                <w:lang w:val="hy-AM"/>
              </w:rPr>
              <w:t>2.11</w:t>
            </w:r>
          </w:p>
        </w:tc>
        <w:tc>
          <w:tcPr>
            <w:tcW w:w="9279" w:type="dxa"/>
            <w:gridSpan w:val="3"/>
            <w:vAlign w:val="center"/>
          </w:tcPr>
          <w:p w14:paraId="501C4DC2" w14:textId="77777777" w:rsidR="008D5855" w:rsidRPr="005F0459" w:rsidRDefault="008D5855" w:rsidP="008C3E63">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8D5855" w:rsidRPr="00734D76" w14:paraId="00E943FA" w14:textId="77777777" w:rsidTr="008C3E63">
        <w:trPr>
          <w:trHeight w:val="1777"/>
        </w:trPr>
        <w:tc>
          <w:tcPr>
            <w:tcW w:w="704" w:type="dxa"/>
            <w:vAlign w:val="center"/>
          </w:tcPr>
          <w:p w14:paraId="7283CE0A" w14:textId="77777777" w:rsidR="008D5855" w:rsidRPr="00866492" w:rsidRDefault="008D5855" w:rsidP="008C3E63">
            <w:pPr>
              <w:rPr>
                <w:rFonts w:ascii="GHEA Grapalat" w:hAnsi="GHEA Grapalat"/>
              </w:rPr>
            </w:pPr>
            <w:r>
              <w:rPr>
                <w:rFonts w:ascii="GHEA Grapalat" w:hAnsi="GHEA Grapalat"/>
              </w:rPr>
              <w:lastRenderedPageBreak/>
              <w:t>2.12</w:t>
            </w:r>
          </w:p>
        </w:tc>
        <w:tc>
          <w:tcPr>
            <w:tcW w:w="9279" w:type="dxa"/>
            <w:gridSpan w:val="3"/>
            <w:vAlign w:val="center"/>
          </w:tcPr>
          <w:p w14:paraId="45845623" w14:textId="77777777" w:rsidR="008D5855" w:rsidRPr="00C10F2E" w:rsidRDefault="008D5855" w:rsidP="008C3E63">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w:t>
            </w:r>
            <w:r>
              <w:rPr>
                <w:rFonts w:ascii="GHEA Grapalat" w:hAnsi="GHEA Grapalat"/>
              </w:rPr>
              <w:t>ո</w:t>
            </w:r>
            <w:r w:rsidRPr="00C10F2E">
              <w:rPr>
                <w:rFonts w:ascii="GHEA Grapalat" w:hAnsi="GHEA Grapalat"/>
                <w:lang w:val="hy-AM"/>
              </w:rPr>
              <w:t>ղմից Վաճառողին տրվում է բանավոր կամ գրավոր ձևով, հայտը Վաճառողի պայմանագրում նշված էլեկտրոնային  փոստի հասցեին ուղարկելու եղանակով:</w:t>
            </w:r>
          </w:p>
        </w:tc>
      </w:tr>
      <w:tr w:rsidR="008D5855" w:rsidRPr="00734D76" w14:paraId="73773596" w14:textId="77777777" w:rsidTr="008C3E63">
        <w:trPr>
          <w:trHeight w:val="1122"/>
        </w:trPr>
        <w:tc>
          <w:tcPr>
            <w:tcW w:w="704" w:type="dxa"/>
            <w:vAlign w:val="center"/>
          </w:tcPr>
          <w:p w14:paraId="0FE17755" w14:textId="77777777" w:rsidR="008D5855" w:rsidRPr="00866492" w:rsidRDefault="008D5855" w:rsidP="008C3E63">
            <w:pPr>
              <w:rPr>
                <w:rFonts w:ascii="GHEA Grapalat" w:hAnsi="GHEA Grapalat"/>
              </w:rPr>
            </w:pPr>
            <w:r>
              <w:rPr>
                <w:rFonts w:ascii="GHEA Grapalat" w:hAnsi="GHEA Grapalat"/>
              </w:rPr>
              <w:t>2.13</w:t>
            </w:r>
          </w:p>
        </w:tc>
        <w:tc>
          <w:tcPr>
            <w:tcW w:w="9279" w:type="dxa"/>
            <w:gridSpan w:val="3"/>
            <w:vAlign w:val="center"/>
          </w:tcPr>
          <w:p w14:paraId="57ABC37B" w14:textId="77777777" w:rsidR="008D5855" w:rsidRPr="00C10F2E" w:rsidRDefault="008D5855" w:rsidP="008C3E63">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3F4FB33A" w14:textId="77777777" w:rsidR="008D5855" w:rsidRDefault="008D5855" w:rsidP="008D5855">
      <w:pPr>
        <w:rPr>
          <w:rFonts w:ascii="GHEA Grapalat" w:hAnsi="GHEA Grapalat"/>
          <w:sz w:val="22"/>
          <w:lang w:val="hy-AM"/>
        </w:rPr>
      </w:pPr>
    </w:p>
    <w:p w14:paraId="6F9B9C19" w14:textId="77777777" w:rsidR="008D5855" w:rsidRDefault="008D5855" w:rsidP="008D5855">
      <w:pPr>
        <w:rPr>
          <w:rFonts w:ascii="GHEA Grapalat" w:hAnsi="GHEA Grapalat"/>
          <w:sz w:val="22"/>
          <w:lang w:val="hy-AM"/>
        </w:rPr>
      </w:pPr>
    </w:p>
    <w:p w14:paraId="3FC057BA" w14:textId="77777777" w:rsidR="008D5855" w:rsidRPr="00EF3ABA" w:rsidRDefault="008D5855" w:rsidP="008D5855">
      <w:pPr>
        <w:pStyle w:val="ListParagraph"/>
        <w:numPr>
          <w:ilvl w:val="0"/>
          <w:numId w:val="36"/>
        </w:numPr>
        <w:spacing w:after="160" w:line="259" w:lineRule="auto"/>
        <w:contextualSpacing/>
        <w:rPr>
          <w:rFonts w:ascii="GHEA Grapalat" w:hAnsi="GHEA Grapalat"/>
          <w:b/>
          <w:bCs/>
          <w:sz w:val="28"/>
          <w:szCs w:val="28"/>
          <w:lang w:val="hy-AM"/>
        </w:rPr>
      </w:pPr>
      <w:r w:rsidRPr="00EF3ABA">
        <w:rPr>
          <w:rFonts w:ascii="GHEA Grapalat" w:eastAsia="GHEA Grapalat" w:hAnsi="GHEA Grapalat" w:cs="GHEA Grapalat"/>
          <w:b/>
          <w:sz w:val="28"/>
          <w:szCs w:val="28"/>
          <w:lang w:val="hy-AM"/>
        </w:rPr>
        <w:t>2-րդ Չափաբաժին,  Լուսատու ԼԵԴ  (ոչ պակաս 25400 լյումեն)</w:t>
      </w:r>
    </w:p>
    <w:p w14:paraId="50F26318" w14:textId="77777777" w:rsidR="008D5855" w:rsidRPr="00EF3ABA" w:rsidRDefault="008D5855" w:rsidP="008D5855">
      <w:pPr>
        <w:ind w:left="284"/>
        <w:jc w:val="center"/>
        <w:rPr>
          <w:rFonts w:ascii="GHEA Grapalat" w:hAnsi="GHEA Grapalat"/>
          <w:sz w:val="22"/>
          <w:lang w:val="hy-AM"/>
        </w:rPr>
      </w:pPr>
      <w:r w:rsidRPr="00EF3ABA">
        <w:rPr>
          <w:rFonts w:ascii="GHEA Grapalat" w:hAnsi="GHEA Grapalat"/>
          <w:b/>
          <w:bCs/>
          <w:sz w:val="28"/>
          <w:szCs w:val="28"/>
        </w:rPr>
        <w:t xml:space="preserve">ԼԵԴ </w:t>
      </w:r>
      <w:r w:rsidRPr="00EF3ABA">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8D5855" w:rsidRPr="00562E98" w14:paraId="62E93B9D" w14:textId="77777777" w:rsidTr="008C3E63">
        <w:trPr>
          <w:trHeight w:val="912"/>
        </w:trPr>
        <w:tc>
          <w:tcPr>
            <w:tcW w:w="704" w:type="dxa"/>
            <w:vAlign w:val="center"/>
          </w:tcPr>
          <w:p w14:paraId="7DD07877" w14:textId="77777777" w:rsidR="008D5855" w:rsidRPr="005F0459" w:rsidRDefault="008D5855" w:rsidP="008C3E63">
            <w:pPr>
              <w:jc w:val="center"/>
              <w:rPr>
                <w:rFonts w:ascii="GHEA Grapalat" w:hAnsi="GHEA Grapalat"/>
                <w:lang w:val="hy-AM"/>
              </w:rPr>
            </w:pPr>
          </w:p>
        </w:tc>
        <w:tc>
          <w:tcPr>
            <w:tcW w:w="3090" w:type="dxa"/>
            <w:vAlign w:val="center"/>
          </w:tcPr>
          <w:p w14:paraId="41AA6AE3" w14:textId="77777777" w:rsidR="008D5855" w:rsidRPr="005F0459" w:rsidRDefault="008D5855" w:rsidP="008C3E63">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41D35178" w14:textId="77777777" w:rsidR="008D5855" w:rsidRPr="005F0459" w:rsidRDefault="008D5855" w:rsidP="008C3E63">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8D5855" w:rsidRPr="005F0459" w14:paraId="4CB1A5BD" w14:textId="77777777" w:rsidTr="008C3E63">
        <w:trPr>
          <w:trHeight w:val="2759"/>
        </w:trPr>
        <w:tc>
          <w:tcPr>
            <w:tcW w:w="704" w:type="dxa"/>
            <w:vAlign w:val="center"/>
          </w:tcPr>
          <w:p w14:paraId="28A0D9C4" w14:textId="77777777" w:rsidR="008D5855" w:rsidRPr="005F0459" w:rsidRDefault="008D5855" w:rsidP="008C3E63">
            <w:pPr>
              <w:jc w:val="center"/>
              <w:rPr>
                <w:rFonts w:ascii="GHEA Grapalat" w:hAnsi="GHEA Grapalat"/>
                <w:lang w:val="hy-AM"/>
              </w:rPr>
            </w:pPr>
          </w:p>
        </w:tc>
        <w:tc>
          <w:tcPr>
            <w:tcW w:w="3090" w:type="dxa"/>
            <w:vAlign w:val="center"/>
          </w:tcPr>
          <w:p w14:paraId="3DCF04FA" w14:textId="77777777" w:rsidR="008D5855" w:rsidRPr="00AF6475" w:rsidRDefault="008D5855" w:rsidP="008C3E63">
            <w:pPr>
              <w:jc w:val="center"/>
              <w:rPr>
                <w:rFonts w:ascii="GHEA Grapalat" w:hAnsi="GHEA Grapalat"/>
                <w:b/>
                <w:lang w:val="ru-RU"/>
              </w:rPr>
            </w:pPr>
            <w:r>
              <w:rPr>
                <w:rFonts w:ascii="GHEA Grapalat" w:eastAsia="GHEA Grapalat" w:hAnsi="GHEA Grapalat" w:cs="GHEA Grapalat"/>
                <w:b/>
                <w:sz w:val="28"/>
                <w:szCs w:val="28"/>
                <w:lang w:val="hy-AM"/>
              </w:rPr>
              <w:t>254</w:t>
            </w:r>
            <w:r w:rsidRPr="00DB53A6">
              <w:rPr>
                <w:rFonts w:ascii="GHEA Grapalat" w:eastAsia="GHEA Grapalat" w:hAnsi="GHEA Grapalat" w:cs="GHEA Grapalat"/>
                <w:b/>
                <w:sz w:val="28"/>
                <w:szCs w:val="28"/>
                <w:lang w:val="hy-AM"/>
              </w:rPr>
              <w:t>00</w:t>
            </w:r>
          </w:p>
        </w:tc>
        <w:tc>
          <w:tcPr>
            <w:tcW w:w="6189" w:type="dxa"/>
            <w:gridSpan w:val="2"/>
            <w:vAlign w:val="center"/>
          </w:tcPr>
          <w:p w14:paraId="49FEBD51" w14:textId="77777777" w:rsidR="008D5855" w:rsidRPr="00901049" w:rsidRDefault="008D5855" w:rsidP="008C3E63">
            <w:pPr>
              <w:spacing w:before="100" w:beforeAutospacing="1" w:after="100" w:afterAutospacing="1"/>
              <w:ind w:left="1593"/>
            </w:pPr>
            <w:r w:rsidRPr="00901049">
              <w:rPr>
                <w:noProof/>
              </w:rPr>
              <w:drawing>
                <wp:inline distT="0" distB="0" distL="0" distR="0" wp14:anchorId="442D69D3" wp14:editId="1D4194CD">
                  <wp:extent cx="1773730" cy="1484630"/>
                  <wp:effectExtent l="0" t="0" r="0" b="0"/>
                  <wp:docPr id="3" name="Picture 3" descr="C:\Users\user\Desktop\GNUMNER\ԳՆԱՅԻՆ ՀԱՐՑՈՒՄ\ԼԵԴԵՐ\IMG-20250312-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GNUMNER\ԳՆԱՅԻՆ ՀԱՐՑՈՒՄ\ԼԵԴԵՐ\IMG-20250312-WA000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7703" cy="1521436"/>
                          </a:xfrm>
                          <a:prstGeom prst="rect">
                            <a:avLst/>
                          </a:prstGeom>
                          <a:noFill/>
                          <a:ln>
                            <a:noFill/>
                          </a:ln>
                        </pic:spPr>
                      </pic:pic>
                    </a:graphicData>
                  </a:graphic>
                </wp:inline>
              </w:drawing>
            </w:r>
          </w:p>
        </w:tc>
      </w:tr>
      <w:tr w:rsidR="008D5855" w:rsidRPr="00562E98" w14:paraId="535C84A1" w14:textId="77777777" w:rsidTr="008C3E63">
        <w:trPr>
          <w:trHeight w:val="1268"/>
        </w:trPr>
        <w:tc>
          <w:tcPr>
            <w:tcW w:w="704" w:type="dxa"/>
            <w:vAlign w:val="center"/>
          </w:tcPr>
          <w:p w14:paraId="56303147" w14:textId="77777777" w:rsidR="008D5855" w:rsidRPr="005F0459" w:rsidRDefault="008D5855" w:rsidP="008C3E63">
            <w:pPr>
              <w:jc w:val="center"/>
              <w:rPr>
                <w:rFonts w:ascii="GHEA Grapalat" w:hAnsi="GHEA Grapalat"/>
                <w:lang w:val="hy-AM"/>
              </w:rPr>
            </w:pPr>
          </w:p>
        </w:tc>
        <w:tc>
          <w:tcPr>
            <w:tcW w:w="3090" w:type="dxa"/>
            <w:vAlign w:val="center"/>
          </w:tcPr>
          <w:p w14:paraId="11DF6708" w14:textId="77777777" w:rsidR="008D5855" w:rsidRPr="00BA455B" w:rsidRDefault="008D5855" w:rsidP="008C3E63">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42806982" w14:textId="77777777" w:rsidR="008D5855" w:rsidRPr="00D83173" w:rsidRDefault="008D5855" w:rsidP="008C3E63">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8D5855" w:rsidRPr="005F0459" w14:paraId="6F641285" w14:textId="77777777" w:rsidTr="008C3E63">
        <w:trPr>
          <w:trHeight w:val="423"/>
        </w:trPr>
        <w:tc>
          <w:tcPr>
            <w:tcW w:w="704" w:type="dxa"/>
            <w:vAlign w:val="center"/>
          </w:tcPr>
          <w:p w14:paraId="1F58FD9D" w14:textId="77777777" w:rsidR="008D5855" w:rsidRPr="005F0459" w:rsidRDefault="008D5855" w:rsidP="008C3E63">
            <w:pPr>
              <w:rPr>
                <w:rFonts w:ascii="GHEA Grapalat" w:hAnsi="GHEA Grapalat"/>
                <w:lang w:val="hy-AM"/>
              </w:rPr>
            </w:pPr>
            <w:r w:rsidRPr="005F0459">
              <w:rPr>
                <w:rFonts w:ascii="GHEA Grapalat" w:hAnsi="GHEA Grapalat"/>
                <w:lang w:val="hy-AM"/>
              </w:rPr>
              <w:t>1.</w:t>
            </w:r>
          </w:p>
        </w:tc>
        <w:tc>
          <w:tcPr>
            <w:tcW w:w="9279" w:type="dxa"/>
            <w:gridSpan w:val="3"/>
          </w:tcPr>
          <w:p w14:paraId="340643CE" w14:textId="77777777" w:rsidR="008D5855" w:rsidRPr="005F0459" w:rsidRDefault="008D5855" w:rsidP="008C3E63">
            <w:pPr>
              <w:rPr>
                <w:rFonts w:ascii="GHEA Grapalat" w:hAnsi="GHEA Grapalat"/>
                <w:lang w:val="hy-AM"/>
              </w:rPr>
            </w:pPr>
            <w:r w:rsidRPr="005F0459">
              <w:rPr>
                <w:rFonts w:ascii="GHEA Grapalat" w:hAnsi="GHEA Grapalat"/>
                <w:lang w:val="hy-AM"/>
              </w:rPr>
              <w:t>Տեխնիկական պահանջներ</w:t>
            </w:r>
          </w:p>
        </w:tc>
      </w:tr>
      <w:tr w:rsidR="008D5855" w:rsidRPr="005F0459" w14:paraId="53568DD4" w14:textId="77777777" w:rsidTr="008C3E63">
        <w:trPr>
          <w:trHeight w:val="367"/>
        </w:trPr>
        <w:tc>
          <w:tcPr>
            <w:tcW w:w="704" w:type="dxa"/>
            <w:vAlign w:val="center"/>
          </w:tcPr>
          <w:p w14:paraId="6D276C9A" w14:textId="77777777" w:rsidR="008D5855" w:rsidRPr="005F0459" w:rsidRDefault="008D5855" w:rsidP="008C3E63">
            <w:pPr>
              <w:rPr>
                <w:rFonts w:ascii="GHEA Grapalat" w:hAnsi="GHEA Grapalat"/>
                <w:lang w:val="hy-AM"/>
              </w:rPr>
            </w:pPr>
            <w:r w:rsidRPr="005F0459">
              <w:rPr>
                <w:rFonts w:ascii="GHEA Grapalat" w:hAnsi="GHEA Grapalat"/>
                <w:lang w:val="hy-AM"/>
              </w:rPr>
              <w:t>1.1.</w:t>
            </w:r>
          </w:p>
        </w:tc>
        <w:tc>
          <w:tcPr>
            <w:tcW w:w="3119" w:type="dxa"/>
            <w:gridSpan w:val="2"/>
            <w:vAlign w:val="center"/>
          </w:tcPr>
          <w:p w14:paraId="1C7E4C8E"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344B99C3"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8D5855" w:rsidRPr="005F0459" w14:paraId="3587F773" w14:textId="77777777" w:rsidTr="008C3E63">
        <w:trPr>
          <w:trHeight w:val="414"/>
        </w:trPr>
        <w:tc>
          <w:tcPr>
            <w:tcW w:w="704" w:type="dxa"/>
            <w:vAlign w:val="center"/>
          </w:tcPr>
          <w:p w14:paraId="3A8BDC80" w14:textId="77777777" w:rsidR="008D5855" w:rsidRPr="005F0459" w:rsidRDefault="008D5855" w:rsidP="008C3E63">
            <w:pPr>
              <w:rPr>
                <w:rFonts w:ascii="GHEA Grapalat" w:hAnsi="GHEA Grapalat"/>
                <w:lang w:val="hy-AM"/>
              </w:rPr>
            </w:pPr>
            <w:r w:rsidRPr="005F0459">
              <w:rPr>
                <w:rFonts w:ascii="GHEA Grapalat" w:hAnsi="GHEA Grapalat"/>
                <w:lang w:val="hy-AM"/>
              </w:rPr>
              <w:t>1.2.</w:t>
            </w:r>
          </w:p>
        </w:tc>
        <w:tc>
          <w:tcPr>
            <w:tcW w:w="3119" w:type="dxa"/>
            <w:gridSpan w:val="2"/>
            <w:vAlign w:val="center"/>
          </w:tcPr>
          <w:p w14:paraId="2296F637" w14:textId="77777777" w:rsidR="008D5855" w:rsidRPr="005F0459" w:rsidRDefault="008D5855" w:rsidP="008C3E63">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14705C0C"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8D5855" w:rsidRPr="005F0459" w14:paraId="7D51589A" w14:textId="77777777" w:rsidTr="008C3E63">
        <w:trPr>
          <w:trHeight w:val="1042"/>
        </w:trPr>
        <w:tc>
          <w:tcPr>
            <w:tcW w:w="704" w:type="dxa"/>
            <w:vAlign w:val="center"/>
          </w:tcPr>
          <w:p w14:paraId="3C2CCE5E" w14:textId="77777777" w:rsidR="008D5855" w:rsidRPr="005F0459" w:rsidRDefault="008D5855" w:rsidP="008C3E63">
            <w:pPr>
              <w:rPr>
                <w:rFonts w:ascii="GHEA Grapalat" w:hAnsi="GHEA Grapalat"/>
                <w:lang w:val="hy-AM"/>
              </w:rPr>
            </w:pPr>
            <w:r w:rsidRPr="005F0459">
              <w:rPr>
                <w:rFonts w:ascii="GHEA Grapalat" w:hAnsi="GHEA Grapalat"/>
                <w:lang w:val="hy-AM"/>
              </w:rPr>
              <w:t>1.3.</w:t>
            </w:r>
          </w:p>
        </w:tc>
        <w:tc>
          <w:tcPr>
            <w:tcW w:w="3119" w:type="dxa"/>
            <w:gridSpan w:val="2"/>
            <w:vAlign w:val="center"/>
          </w:tcPr>
          <w:p w14:paraId="1DF5D2F4" w14:textId="77777777" w:rsidR="008D5855" w:rsidRPr="005F0459" w:rsidRDefault="008D5855" w:rsidP="008C3E63">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AAA963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8D5855" w:rsidRPr="00562E98" w14:paraId="59077E36" w14:textId="77777777" w:rsidTr="008C3E63">
        <w:trPr>
          <w:trHeight w:val="4247"/>
        </w:trPr>
        <w:tc>
          <w:tcPr>
            <w:tcW w:w="704" w:type="dxa"/>
            <w:vAlign w:val="center"/>
          </w:tcPr>
          <w:p w14:paraId="34C0F4C5" w14:textId="77777777" w:rsidR="008D5855" w:rsidRPr="005F0459" w:rsidRDefault="008D5855" w:rsidP="008C3E63">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697B07E6"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2FEAF6B2"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6406D2F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4D858C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2AD368BF"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0B662AC0"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6982C68A"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8D5855" w:rsidRPr="00562E98" w14:paraId="0A21E6DA" w14:textId="77777777" w:rsidTr="008C3E63">
        <w:trPr>
          <w:trHeight w:val="2104"/>
        </w:trPr>
        <w:tc>
          <w:tcPr>
            <w:tcW w:w="704" w:type="dxa"/>
            <w:vAlign w:val="center"/>
          </w:tcPr>
          <w:p w14:paraId="0F81D4E8" w14:textId="77777777" w:rsidR="008D5855" w:rsidRPr="005F0459" w:rsidRDefault="008D5855" w:rsidP="008C3E63">
            <w:pPr>
              <w:rPr>
                <w:rFonts w:ascii="GHEA Grapalat" w:hAnsi="GHEA Grapalat"/>
                <w:lang w:val="hy-AM"/>
              </w:rPr>
            </w:pPr>
            <w:r w:rsidRPr="005F0459">
              <w:rPr>
                <w:rFonts w:ascii="GHEA Grapalat" w:hAnsi="GHEA Grapalat"/>
                <w:lang w:val="hy-AM"/>
              </w:rPr>
              <w:t>1.5.</w:t>
            </w:r>
          </w:p>
        </w:tc>
        <w:tc>
          <w:tcPr>
            <w:tcW w:w="3119" w:type="dxa"/>
            <w:gridSpan w:val="2"/>
            <w:vAlign w:val="center"/>
          </w:tcPr>
          <w:p w14:paraId="02D1825B"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3A8287C5" w14:textId="77777777" w:rsidR="008D5855" w:rsidRPr="00C87D8A" w:rsidRDefault="008D5855" w:rsidP="008D5855">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Բռնակի </w:t>
            </w:r>
            <w:r w:rsidRPr="00D2663D">
              <w:rPr>
                <w:rFonts w:ascii="GHEA Grapalat" w:hAnsi="GHEA Grapalat"/>
                <w:lang w:val="hy-AM"/>
              </w:rPr>
              <w:t>տրամագիծը՝ 55-65</w:t>
            </w:r>
            <w:r w:rsidRPr="00C87D8A">
              <w:rPr>
                <w:rFonts w:ascii="GHEA Grapalat" w:hAnsi="GHEA Grapalat"/>
                <w:lang w:val="hy-AM"/>
              </w:rPr>
              <w:t xml:space="preserve"> մմ;</w:t>
            </w:r>
          </w:p>
          <w:p w14:paraId="3C9F5893" w14:textId="77777777" w:rsidR="008D5855" w:rsidRPr="00C87D8A" w:rsidRDefault="008D5855" w:rsidP="008D5855">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4815DF3C"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8D5855" w:rsidRPr="005F0459" w14:paraId="2B3883EC" w14:textId="77777777" w:rsidTr="008C3E63">
        <w:trPr>
          <w:trHeight w:val="1127"/>
        </w:trPr>
        <w:tc>
          <w:tcPr>
            <w:tcW w:w="704" w:type="dxa"/>
            <w:vAlign w:val="center"/>
          </w:tcPr>
          <w:p w14:paraId="51A1FBCE" w14:textId="77777777" w:rsidR="008D5855" w:rsidRPr="005F0459" w:rsidRDefault="008D5855" w:rsidP="008C3E63">
            <w:pPr>
              <w:rPr>
                <w:rFonts w:ascii="GHEA Grapalat" w:hAnsi="GHEA Grapalat"/>
                <w:lang w:val="hy-AM"/>
              </w:rPr>
            </w:pPr>
            <w:r w:rsidRPr="005F0459">
              <w:rPr>
                <w:rFonts w:ascii="GHEA Grapalat" w:hAnsi="GHEA Grapalat"/>
              </w:rPr>
              <w:t>1.6.</w:t>
            </w:r>
          </w:p>
        </w:tc>
        <w:tc>
          <w:tcPr>
            <w:tcW w:w="3119" w:type="dxa"/>
            <w:gridSpan w:val="2"/>
            <w:vAlign w:val="center"/>
          </w:tcPr>
          <w:p w14:paraId="4E45FA08" w14:textId="77777777" w:rsidR="008D5855" w:rsidRPr="005F0459" w:rsidRDefault="008D5855" w:rsidP="008C3E63">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6D95E9D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8D5855" w:rsidRPr="005F0459" w14:paraId="2738BE64" w14:textId="77777777" w:rsidTr="008C3E63">
        <w:trPr>
          <w:trHeight w:val="1415"/>
        </w:trPr>
        <w:tc>
          <w:tcPr>
            <w:tcW w:w="704" w:type="dxa"/>
            <w:vAlign w:val="center"/>
          </w:tcPr>
          <w:p w14:paraId="3229ABCF" w14:textId="77777777" w:rsidR="008D5855" w:rsidRPr="005F0459" w:rsidRDefault="008D5855" w:rsidP="008C3E63">
            <w:pPr>
              <w:rPr>
                <w:rFonts w:ascii="GHEA Grapalat" w:hAnsi="GHEA Grapalat"/>
                <w:lang w:val="hy-AM"/>
              </w:rPr>
            </w:pPr>
            <w:r w:rsidRPr="005F0459">
              <w:rPr>
                <w:rFonts w:ascii="GHEA Grapalat" w:hAnsi="GHEA Grapalat"/>
              </w:rPr>
              <w:t>1.7.</w:t>
            </w:r>
          </w:p>
        </w:tc>
        <w:tc>
          <w:tcPr>
            <w:tcW w:w="3119" w:type="dxa"/>
            <w:gridSpan w:val="2"/>
            <w:vAlign w:val="center"/>
          </w:tcPr>
          <w:p w14:paraId="03B0EB16" w14:textId="77777777" w:rsidR="008D5855" w:rsidRPr="005F0459" w:rsidRDefault="008D5855" w:rsidP="008C3E63">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35375806"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8D5855" w:rsidRPr="005F0459" w14:paraId="26341026" w14:textId="77777777" w:rsidTr="008C3E63">
        <w:trPr>
          <w:trHeight w:val="1084"/>
        </w:trPr>
        <w:tc>
          <w:tcPr>
            <w:tcW w:w="704" w:type="dxa"/>
            <w:vAlign w:val="center"/>
          </w:tcPr>
          <w:p w14:paraId="46ECBE7F" w14:textId="77777777" w:rsidR="008D5855" w:rsidRPr="005F0459" w:rsidRDefault="008D5855" w:rsidP="008C3E63">
            <w:pPr>
              <w:rPr>
                <w:rFonts w:ascii="GHEA Grapalat" w:hAnsi="GHEA Grapalat"/>
                <w:lang w:val="hy-AM"/>
              </w:rPr>
            </w:pPr>
            <w:r w:rsidRPr="005F0459">
              <w:rPr>
                <w:rFonts w:ascii="GHEA Grapalat" w:hAnsi="GHEA Grapalat"/>
                <w:lang w:val="hy-AM"/>
              </w:rPr>
              <w:t>1.8.</w:t>
            </w:r>
          </w:p>
        </w:tc>
        <w:tc>
          <w:tcPr>
            <w:tcW w:w="3119" w:type="dxa"/>
            <w:gridSpan w:val="2"/>
            <w:vAlign w:val="center"/>
          </w:tcPr>
          <w:p w14:paraId="0354E283"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6A825CEE"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Pr="005F0459">
              <w:rPr>
                <w:rFonts w:ascii="GHEA Grapalat" w:hAnsi="GHEA Grapalat"/>
                <w:lang w:val="hy-AM"/>
              </w:rPr>
              <w:t xml:space="preserve">000 </w:t>
            </w:r>
            <w:r w:rsidRPr="0007105A">
              <w:rPr>
                <w:rFonts w:ascii="GHEA Grapalat" w:hAnsi="GHEA Grapalat"/>
                <w:lang w:val="hy-AM"/>
              </w:rPr>
              <w:t>±</w:t>
            </w:r>
            <w:r w:rsidRPr="005F0459">
              <w:rPr>
                <w:rFonts w:ascii="GHEA Grapalat" w:hAnsi="GHEA Grapalat"/>
                <w:lang w:val="hy-AM"/>
              </w:rPr>
              <w:t xml:space="preserve"> 100 Կելվին</w:t>
            </w:r>
          </w:p>
        </w:tc>
      </w:tr>
      <w:tr w:rsidR="008D5855" w:rsidRPr="005F0459" w14:paraId="141432A3" w14:textId="77777777" w:rsidTr="008C3E63">
        <w:trPr>
          <w:trHeight w:val="1084"/>
        </w:trPr>
        <w:tc>
          <w:tcPr>
            <w:tcW w:w="704" w:type="dxa"/>
            <w:vAlign w:val="center"/>
          </w:tcPr>
          <w:p w14:paraId="365C4BAF" w14:textId="77777777" w:rsidR="008D5855" w:rsidRPr="005F0459" w:rsidRDefault="008D5855" w:rsidP="008C3E63">
            <w:pPr>
              <w:rPr>
                <w:rFonts w:ascii="GHEA Grapalat" w:hAnsi="GHEA Grapalat"/>
              </w:rPr>
            </w:pPr>
            <w:r w:rsidRPr="005F0459">
              <w:rPr>
                <w:rFonts w:ascii="GHEA Grapalat" w:hAnsi="GHEA Grapalat"/>
                <w:lang w:val="hy-AM"/>
              </w:rPr>
              <w:t>1.9.</w:t>
            </w:r>
          </w:p>
        </w:tc>
        <w:tc>
          <w:tcPr>
            <w:tcW w:w="3119" w:type="dxa"/>
            <w:gridSpan w:val="2"/>
            <w:vAlign w:val="center"/>
          </w:tcPr>
          <w:p w14:paraId="0DD0562A" w14:textId="77777777" w:rsidR="008D5855" w:rsidRPr="005F0459" w:rsidRDefault="008D5855" w:rsidP="008C3E63">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0C8637B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8D5855" w:rsidRPr="005F0459" w14:paraId="1B40BC53" w14:textId="77777777" w:rsidTr="008C3E63">
        <w:trPr>
          <w:trHeight w:val="1230"/>
        </w:trPr>
        <w:tc>
          <w:tcPr>
            <w:tcW w:w="704" w:type="dxa"/>
            <w:vAlign w:val="center"/>
          </w:tcPr>
          <w:p w14:paraId="65E751CF" w14:textId="77777777" w:rsidR="008D5855" w:rsidRPr="005F0459" w:rsidRDefault="008D5855" w:rsidP="008C3E63">
            <w:pPr>
              <w:rPr>
                <w:rFonts w:ascii="GHEA Grapalat" w:hAnsi="GHEA Grapalat"/>
              </w:rPr>
            </w:pPr>
            <w:r w:rsidRPr="005F0459">
              <w:rPr>
                <w:rFonts w:ascii="GHEA Grapalat" w:hAnsi="GHEA Grapalat"/>
              </w:rPr>
              <w:t>1.10.</w:t>
            </w:r>
          </w:p>
        </w:tc>
        <w:tc>
          <w:tcPr>
            <w:tcW w:w="3119" w:type="dxa"/>
            <w:gridSpan w:val="2"/>
            <w:vAlign w:val="center"/>
          </w:tcPr>
          <w:p w14:paraId="763A4DAF"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35C32A76" w14:textId="77777777" w:rsidR="008D5855" w:rsidRPr="005F0459" w:rsidRDefault="008D5855" w:rsidP="008C3E63">
            <w:pPr>
              <w:rPr>
                <w:rFonts w:ascii="GHEA Grapalat" w:hAnsi="GHEA Grapalat"/>
                <w:lang w:val="hy-AM"/>
              </w:rPr>
            </w:pPr>
            <w:r w:rsidRPr="005F0459">
              <w:rPr>
                <w:rFonts w:ascii="GHEA Grapalat" w:hAnsi="GHEA Grapalat"/>
                <w:lang w:val="hy-AM"/>
              </w:rPr>
              <w:t>70</w:t>
            </w:r>
          </w:p>
        </w:tc>
      </w:tr>
      <w:tr w:rsidR="008D5855" w:rsidRPr="005F0459" w14:paraId="2247189F" w14:textId="77777777" w:rsidTr="008C3E63">
        <w:trPr>
          <w:trHeight w:val="2830"/>
        </w:trPr>
        <w:tc>
          <w:tcPr>
            <w:tcW w:w="704" w:type="dxa"/>
            <w:vAlign w:val="center"/>
          </w:tcPr>
          <w:p w14:paraId="1D856C42" w14:textId="77777777" w:rsidR="008D5855" w:rsidRPr="005F0459" w:rsidRDefault="008D5855" w:rsidP="008C3E63">
            <w:pPr>
              <w:rPr>
                <w:rFonts w:ascii="GHEA Grapalat" w:hAnsi="GHEA Grapalat"/>
              </w:rPr>
            </w:pPr>
            <w:r w:rsidRPr="005F0459">
              <w:rPr>
                <w:rFonts w:ascii="GHEA Grapalat" w:hAnsi="GHEA Grapalat"/>
              </w:rPr>
              <w:lastRenderedPageBreak/>
              <w:t>1.11.</w:t>
            </w:r>
          </w:p>
        </w:tc>
        <w:tc>
          <w:tcPr>
            <w:tcW w:w="3119" w:type="dxa"/>
            <w:gridSpan w:val="2"/>
            <w:vAlign w:val="center"/>
          </w:tcPr>
          <w:p w14:paraId="2296EAFB"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12C1723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8D5855" w:rsidRPr="005F0459" w14:paraId="5B139F12" w14:textId="77777777" w:rsidTr="008C3E63">
        <w:trPr>
          <w:trHeight w:val="1253"/>
        </w:trPr>
        <w:tc>
          <w:tcPr>
            <w:tcW w:w="704" w:type="dxa"/>
            <w:vAlign w:val="center"/>
          </w:tcPr>
          <w:p w14:paraId="1C885C89" w14:textId="77777777" w:rsidR="008D5855" w:rsidRPr="005F0459" w:rsidRDefault="008D5855" w:rsidP="008C3E63">
            <w:pPr>
              <w:rPr>
                <w:rFonts w:ascii="GHEA Grapalat" w:hAnsi="GHEA Grapalat"/>
              </w:rPr>
            </w:pPr>
            <w:r w:rsidRPr="005F0459">
              <w:rPr>
                <w:rFonts w:ascii="GHEA Grapalat" w:hAnsi="GHEA Grapalat"/>
              </w:rPr>
              <w:t>1.12.</w:t>
            </w:r>
          </w:p>
        </w:tc>
        <w:tc>
          <w:tcPr>
            <w:tcW w:w="3119" w:type="dxa"/>
            <w:gridSpan w:val="2"/>
            <w:vAlign w:val="center"/>
          </w:tcPr>
          <w:p w14:paraId="3652C64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208CF805"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8D5855" w:rsidRPr="005F0459" w14:paraId="45124D58" w14:textId="77777777" w:rsidTr="008C3E63">
        <w:trPr>
          <w:trHeight w:val="846"/>
        </w:trPr>
        <w:tc>
          <w:tcPr>
            <w:tcW w:w="704" w:type="dxa"/>
            <w:vAlign w:val="center"/>
          </w:tcPr>
          <w:p w14:paraId="1ACA6BC7" w14:textId="77777777" w:rsidR="008D5855" w:rsidRPr="005F0459" w:rsidRDefault="008D5855" w:rsidP="008C3E63">
            <w:pPr>
              <w:rPr>
                <w:rFonts w:ascii="GHEA Grapalat" w:hAnsi="GHEA Grapalat"/>
              </w:rPr>
            </w:pPr>
            <w:r w:rsidRPr="005F0459">
              <w:rPr>
                <w:rFonts w:ascii="GHEA Grapalat" w:hAnsi="GHEA Grapalat"/>
              </w:rPr>
              <w:t>1.13.</w:t>
            </w:r>
          </w:p>
        </w:tc>
        <w:tc>
          <w:tcPr>
            <w:tcW w:w="3119" w:type="dxa"/>
            <w:gridSpan w:val="2"/>
            <w:vAlign w:val="center"/>
          </w:tcPr>
          <w:p w14:paraId="62957CE5"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1BE54199"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8D5855" w:rsidRPr="005F0459" w14:paraId="54BCA138" w14:textId="77777777" w:rsidTr="008C3E63">
        <w:trPr>
          <w:trHeight w:val="1128"/>
        </w:trPr>
        <w:tc>
          <w:tcPr>
            <w:tcW w:w="704" w:type="dxa"/>
            <w:vAlign w:val="center"/>
          </w:tcPr>
          <w:p w14:paraId="6A2DFCBD" w14:textId="77777777" w:rsidR="008D5855" w:rsidRPr="005F0459" w:rsidRDefault="008D5855" w:rsidP="008C3E63">
            <w:pPr>
              <w:rPr>
                <w:rFonts w:ascii="GHEA Grapalat" w:hAnsi="GHEA Grapalat"/>
              </w:rPr>
            </w:pPr>
            <w:r w:rsidRPr="005F0459">
              <w:rPr>
                <w:rFonts w:ascii="GHEA Grapalat" w:hAnsi="GHEA Grapalat"/>
              </w:rPr>
              <w:t>1.14.</w:t>
            </w:r>
          </w:p>
        </w:tc>
        <w:tc>
          <w:tcPr>
            <w:tcW w:w="3119" w:type="dxa"/>
            <w:gridSpan w:val="2"/>
            <w:vAlign w:val="center"/>
          </w:tcPr>
          <w:p w14:paraId="0145BB5A"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6B311341" w14:textId="77777777" w:rsidR="008D5855" w:rsidRPr="00173964"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8D5855" w:rsidRPr="005F0459" w14:paraId="1053220C" w14:textId="77777777" w:rsidTr="008C3E63">
        <w:trPr>
          <w:trHeight w:val="832"/>
        </w:trPr>
        <w:tc>
          <w:tcPr>
            <w:tcW w:w="704" w:type="dxa"/>
            <w:vAlign w:val="center"/>
          </w:tcPr>
          <w:p w14:paraId="6381C96B" w14:textId="77777777" w:rsidR="008D5855" w:rsidRPr="005F0459" w:rsidRDefault="008D5855" w:rsidP="008C3E63">
            <w:pPr>
              <w:rPr>
                <w:rFonts w:ascii="GHEA Grapalat" w:hAnsi="GHEA Grapalat"/>
              </w:rPr>
            </w:pPr>
            <w:r w:rsidRPr="005F0459">
              <w:rPr>
                <w:rFonts w:ascii="GHEA Grapalat" w:hAnsi="GHEA Grapalat"/>
                <w:lang w:val="hy-AM"/>
              </w:rPr>
              <w:t>1.15.</w:t>
            </w:r>
          </w:p>
        </w:tc>
        <w:tc>
          <w:tcPr>
            <w:tcW w:w="3119" w:type="dxa"/>
            <w:gridSpan w:val="2"/>
            <w:vAlign w:val="center"/>
          </w:tcPr>
          <w:p w14:paraId="0518F32E"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2935CF01"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8D5855" w:rsidRPr="005F0459" w14:paraId="607A60A6" w14:textId="77777777" w:rsidTr="008C3E63">
        <w:trPr>
          <w:trHeight w:val="1411"/>
        </w:trPr>
        <w:tc>
          <w:tcPr>
            <w:tcW w:w="704" w:type="dxa"/>
            <w:vAlign w:val="center"/>
          </w:tcPr>
          <w:p w14:paraId="604DE12D" w14:textId="77777777" w:rsidR="008D5855" w:rsidRPr="005F0459" w:rsidRDefault="008D5855" w:rsidP="008C3E63">
            <w:pPr>
              <w:rPr>
                <w:rFonts w:ascii="GHEA Grapalat" w:hAnsi="GHEA Grapalat"/>
              </w:rPr>
            </w:pPr>
            <w:r w:rsidRPr="005F0459">
              <w:rPr>
                <w:rFonts w:ascii="GHEA Grapalat" w:hAnsi="GHEA Grapalat"/>
                <w:lang w:val="hy-AM"/>
              </w:rPr>
              <w:t>1.16.</w:t>
            </w:r>
          </w:p>
        </w:tc>
        <w:tc>
          <w:tcPr>
            <w:tcW w:w="3119" w:type="dxa"/>
            <w:gridSpan w:val="2"/>
            <w:vAlign w:val="center"/>
          </w:tcPr>
          <w:p w14:paraId="26C46BBE"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58661D2E" w14:textId="77777777" w:rsidR="008D5855" w:rsidRPr="0007105A" w:rsidRDefault="008D5855" w:rsidP="008D5855">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8D5855" w:rsidRPr="00734D76" w14:paraId="27C34C33" w14:textId="77777777" w:rsidTr="008C3E63">
        <w:tc>
          <w:tcPr>
            <w:tcW w:w="704" w:type="dxa"/>
            <w:vAlign w:val="center"/>
          </w:tcPr>
          <w:p w14:paraId="51DAB292" w14:textId="77777777" w:rsidR="008D5855" w:rsidRPr="005F0459" w:rsidRDefault="008D5855" w:rsidP="008C3E63">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E0164F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268ABD4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338C486D"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Pr>
                <w:rFonts w:ascii="GHEA Grapalat" w:hAnsi="GHEA Grapalat"/>
                <w:lang w:val="hy-AM"/>
              </w:rPr>
              <w:t>I max ≥ 10 կԱ</w:t>
            </w:r>
          </w:p>
        </w:tc>
      </w:tr>
      <w:tr w:rsidR="008D5855" w:rsidRPr="00562E98" w14:paraId="74305760" w14:textId="77777777" w:rsidTr="008C3E63">
        <w:tc>
          <w:tcPr>
            <w:tcW w:w="704" w:type="dxa"/>
            <w:vAlign w:val="center"/>
          </w:tcPr>
          <w:p w14:paraId="0A4F08C3" w14:textId="77777777" w:rsidR="008D5855" w:rsidRPr="005F0459" w:rsidRDefault="008D5855" w:rsidP="008C3E63">
            <w:pPr>
              <w:rPr>
                <w:rFonts w:ascii="GHEA Grapalat" w:hAnsi="GHEA Grapalat"/>
                <w:lang w:val="hy-AM"/>
              </w:rPr>
            </w:pPr>
            <w:r w:rsidRPr="005F0459">
              <w:rPr>
                <w:rFonts w:ascii="GHEA Grapalat" w:hAnsi="GHEA Grapalat"/>
                <w:lang w:val="hy-AM"/>
              </w:rPr>
              <w:t>1.18.</w:t>
            </w:r>
          </w:p>
        </w:tc>
        <w:tc>
          <w:tcPr>
            <w:tcW w:w="3119" w:type="dxa"/>
            <w:gridSpan w:val="2"/>
            <w:vAlign w:val="center"/>
          </w:tcPr>
          <w:p w14:paraId="150FD837"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1BE67260"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72BE8FC8"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139EF3B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53F8FB03"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11C29722"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712C9C2F"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5770B70D"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1A2B50DB"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lastRenderedPageBreak/>
              <w:t>Հանգույցը պետք է ապահովի ապակենտրոնացված աստղմթագնում առնվազն 5 տարբեր լուսավորության մակարդակով:</w:t>
            </w:r>
          </w:p>
          <w:p w14:paraId="0AC9A0F4" w14:textId="77777777" w:rsidR="008D5855" w:rsidRPr="005F0459" w:rsidRDefault="008D5855" w:rsidP="008D5855">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8D5855" w:rsidRPr="005F0459" w14:paraId="7011F854" w14:textId="77777777" w:rsidTr="008C3E63">
        <w:trPr>
          <w:trHeight w:val="800"/>
        </w:trPr>
        <w:tc>
          <w:tcPr>
            <w:tcW w:w="704" w:type="dxa"/>
            <w:vAlign w:val="center"/>
          </w:tcPr>
          <w:p w14:paraId="7D94FA8D" w14:textId="77777777" w:rsidR="008D5855" w:rsidRPr="005F0459" w:rsidRDefault="008D5855" w:rsidP="008C3E63">
            <w:pPr>
              <w:rPr>
                <w:rFonts w:ascii="GHEA Grapalat" w:hAnsi="GHEA Grapalat"/>
                <w:lang w:val="hy-AM"/>
              </w:rPr>
            </w:pPr>
            <w:r w:rsidRPr="005F0459">
              <w:rPr>
                <w:rFonts w:ascii="GHEA Grapalat" w:hAnsi="GHEA Grapalat"/>
                <w:lang w:val="hy-AM"/>
              </w:rPr>
              <w:lastRenderedPageBreak/>
              <w:t>1.19.</w:t>
            </w:r>
          </w:p>
        </w:tc>
        <w:tc>
          <w:tcPr>
            <w:tcW w:w="3119" w:type="dxa"/>
            <w:gridSpan w:val="2"/>
            <w:vAlign w:val="center"/>
          </w:tcPr>
          <w:p w14:paraId="575CFD04"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25635DCB" w14:textId="77777777" w:rsidR="008D5855" w:rsidRPr="005F0459" w:rsidRDefault="008D5855" w:rsidP="008C3E63">
            <w:pPr>
              <w:rPr>
                <w:rFonts w:ascii="GHEA Grapalat" w:hAnsi="GHEA Grapalat"/>
                <w:lang w:val="hy-AM"/>
              </w:rPr>
            </w:pPr>
            <w:r w:rsidRPr="005F0459">
              <w:rPr>
                <w:rFonts w:ascii="GHEA Grapalat" w:hAnsi="GHEA Grapalat"/>
                <w:lang w:val="hy-AM"/>
              </w:rPr>
              <w:t>5 տարի</w:t>
            </w:r>
          </w:p>
        </w:tc>
      </w:tr>
      <w:tr w:rsidR="008D5855" w:rsidRPr="00562E98" w14:paraId="5C088841" w14:textId="77777777" w:rsidTr="008C3E63">
        <w:trPr>
          <w:trHeight w:val="698"/>
        </w:trPr>
        <w:tc>
          <w:tcPr>
            <w:tcW w:w="704" w:type="dxa"/>
            <w:vAlign w:val="center"/>
          </w:tcPr>
          <w:p w14:paraId="7C70A892" w14:textId="77777777" w:rsidR="008D5855" w:rsidRPr="005F0459" w:rsidRDefault="008D5855" w:rsidP="008C3E63">
            <w:pPr>
              <w:rPr>
                <w:rFonts w:ascii="GHEA Grapalat" w:hAnsi="GHEA Grapalat"/>
                <w:lang w:val="hy-AM"/>
              </w:rPr>
            </w:pPr>
            <w:r w:rsidRPr="005F0459">
              <w:rPr>
                <w:rFonts w:ascii="GHEA Grapalat" w:hAnsi="GHEA Grapalat"/>
                <w:lang w:val="hy-AM"/>
              </w:rPr>
              <w:t>2.</w:t>
            </w:r>
          </w:p>
        </w:tc>
        <w:tc>
          <w:tcPr>
            <w:tcW w:w="9279" w:type="dxa"/>
            <w:gridSpan w:val="3"/>
            <w:vAlign w:val="center"/>
          </w:tcPr>
          <w:p w14:paraId="08FFE533" w14:textId="77777777" w:rsidR="008D5855" w:rsidRPr="005F0459" w:rsidRDefault="008D5855" w:rsidP="008C3E63">
            <w:pPr>
              <w:rPr>
                <w:rFonts w:ascii="GHEA Grapalat" w:hAnsi="GHEA Grapalat"/>
                <w:lang w:val="hy-AM"/>
              </w:rPr>
            </w:pPr>
            <w:r w:rsidRPr="005F0459">
              <w:rPr>
                <w:rFonts w:ascii="GHEA Grapalat" w:hAnsi="GHEA Grapalat"/>
                <w:lang w:val="hy-AM"/>
              </w:rPr>
              <w:t>Այլ պահանջներ և պահանջվող փաստաթղթեր</w:t>
            </w:r>
          </w:p>
        </w:tc>
      </w:tr>
      <w:tr w:rsidR="008D5855" w:rsidRPr="005F0459" w14:paraId="43CDF842" w14:textId="77777777" w:rsidTr="008C3E63">
        <w:trPr>
          <w:trHeight w:val="2254"/>
        </w:trPr>
        <w:tc>
          <w:tcPr>
            <w:tcW w:w="704" w:type="dxa"/>
            <w:vAlign w:val="center"/>
          </w:tcPr>
          <w:p w14:paraId="4E5FFE54" w14:textId="77777777" w:rsidR="008D5855" w:rsidRPr="005F0459" w:rsidRDefault="008D5855" w:rsidP="008C3E63">
            <w:pPr>
              <w:rPr>
                <w:rFonts w:ascii="GHEA Grapalat" w:hAnsi="GHEA Grapalat"/>
                <w:lang w:val="hy-AM"/>
              </w:rPr>
            </w:pPr>
            <w:r w:rsidRPr="005F0459">
              <w:rPr>
                <w:rFonts w:ascii="GHEA Grapalat" w:hAnsi="GHEA Grapalat"/>
                <w:lang w:val="hy-AM"/>
              </w:rPr>
              <w:t>2.1.</w:t>
            </w:r>
          </w:p>
        </w:tc>
        <w:tc>
          <w:tcPr>
            <w:tcW w:w="9279" w:type="dxa"/>
            <w:gridSpan w:val="3"/>
            <w:vAlign w:val="center"/>
          </w:tcPr>
          <w:p w14:paraId="53ACB8C0" w14:textId="77777777" w:rsidR="008D5855" w:rsidRPr="005F0459" w:rsidRDefault="008D5855" w:rsidP="008C3E63">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24388E98" w14:textId="77777777" w:rsidR="008D5855" w:rsidRPr="005F0459" w:rsidRDefault="008D5855" w:rsidP="008C3E63">
            <w:pPr>
              <w:rPr>
                <w:rFonts w:ascii="GHEA Grapalat" w:hAnsi="GHEA Grapalat"/>
                <w:lang w:val="hy-AM"/>
              </w:rPr>
            </w:pPr>
            <w:r w:rsidRPr="005F0459">
              <w:rPr>
                <w:rFonts w:ascii="GHEA Grapalat" w:hAnsi="GHEA Grapalat"/>
                <w:lang w:val="hy-AM"/>
              </w:rPr>
              <w:t>- EN 62031</w:t>
            </w:r>
          </w:p>
          <w:p w14:paraId="28C325D3" w14:textId="77777777" w:rsidR="008D5855" w:rsidRPr="005F0459" w:rsidRDefault="008D5855" w:rsidP="008C3E63">
            <w:pPr>
              <w:rPr>
                <w:rFonts w:ascii="GHEA Grapalat" w:hAnsi="GHEA Grapalat"/>
                <w:lang w:val="hy-AM"/>
              </w:rPr>
            </w:pPr>
            <w:r w:rsidRPr="005F0459">
              <w:rPr>
                <w:rFonts w:ascii="GHEA Grapalat" w:hAnsi="GHEA Grapalat"/>
                <w:lang w:val="hy-AM"/>
              </w:rPr>
              <w:t>- EN 62471</w:t>
            </w:r>
          </w:p>
          <w:p w14:paraId="618EE9DD" w14:textId="77777777" w:rsidR="008D5855" w:rsidRPr="005F0459" w:rsidRDefault="008D5855" w:rsidP="008C3E63">
            <w:pPr>
              <w:rPr>
                <w:rFonts w:ascii="GHEA Grapalat" w:hAnsi="GHEA Grapalat"/>
                <w:lang w:val="hy-AM"/>
              </w:rPr>
            </w:pPr>
            <w:r w:rsidRPr="005F0459">
              <w:rPr>
                <w:rFonts w:ascii="GHEA Grapalat" w:hAnsi="GHEA Grapalat"/>
                <w:lang w:val="hy-AM"/>
              </w:rPr>
              <w:t>- EN 60598-1 + A11</w:t>
            </w:r>
          </w:p>
          <w:p w14:paraId="42AEB7CC" w14:textId="77777777" w:rsidR="008D5855" w:rsidRPr="005F0459" w:rsidRDefault="008D5855" w:rsidP="008C3E63">
            <w:pPr>
              <w:rPr>
                <w:rFonts w:ascii="GHEA Grapalat" w:hAnsi="GHEA Grapalat"/>
                <w:lang w:val="hy-AM"/>
              </w:rPr>
            </w:pPr>
            <w:r w:rsidRPr="005F0459">
              <w:rPr>
                <w:rFonts w:ascii="GHEA Grapalat" w:hAnsi="GHEA Grapalat"/>
                <w:lang w:val="hy-AM"/>
              </w:rPr>
              <w:t>- EN 60598-2-3 + A1</w:t>
            </w:r>
          </w:p>
        </w:tc>
      </w:tr>
      <w:tr w:rsidR="008D5855" w:rsidRPr="005F0459" w14:paraId="468C69BB" w14:textId="77777777" w:rsidTr="008C3E63">
        <w:trPr>
          <w:trHeight w:val="1974"/>
        </w:trPr>
        <w:tc>
          <w:tcPr>
            <w:tcW w:w="704" w:type="dxa"/>
            <w:vAlign w:val="center"/>
          </w:tcPr>
          <w:p w14:paraId="4FB9CC13" w14:textId="77777777" w:rsidR="008D5855" w:rsidRPr="005F0459" w:rsidRDefault="008D5855" w:rsidP="008C3E63">
            <w:pPr>
              <w:rPr>
                <w:rFonts w:ascii="GHEA Grapalat" w:hAnsi="GHEA Grapalat"/>
                <w:lang w:val="hy-AM"/>
              </w:rPr>
            </w:pPr>
            <w:r w:rsidRPr="005F0459">
              <w:rPr>
                <w:rFonts w:ascii="GHEA Grapalat" w:hAnsi="GHEA Grapalat"/>
                <w:lang w:val="hy-AM"/>
              </w:rPr>
              <w:t>2.2.</w:t>
            </w:r>
          </w:p>
        </w:tc>
        <w:tc>
          <w:tcPr>
            <w:tcW w:w="9279" w:type="dxa"/>
            <w:gridSpan w:val="3"/>
            <w:vAlign w:val="center"/>
          </w:tcPr>
          <w:p w14:paraId="25D6D569" w14:textId="77777777" w:rsidR="008D5855" w:rsidRPr="005F0459" w:rsidRDefault="008D5855" w:rsidP="008C3E63">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3DC5F530" w14:textId="77777777" w:rsidR="008D5855" w:rsidRPr="005F0459" w:rsidRDefault="008D5855" w:rsidP="008C3E63">
            <w:pPr>
              <w:rPr>
                <w:rFonts w:ascii="GHEA Grapalat" w:hAnsi="GHEA Grapalat"/>
                <w:lang w:val="hy-AM"/>
              </w:rPr>
            </w:pPr>
            <w:r w:rsidRPr="005F0459">
              <w:rPr>
                <w:rFonts w:ascii="GHEA Grapalat" w:hAnsi="GHEA Grapalat"/>
                <w:lang w:val="hy-AM"/>
              </w:rPr>
              <w:t>- IEC 62717</w:t>
            </w:r>
          </w:p>
          <w:p w14:paraId="6E5BF652" w14:textId="77777777" w:rsidR="008D5855" w:rsidRPr="005F0459" w:rsidRDefault="008D5855" w:rsidP="008C3E63">
            <w:pPr>
              <w:rPr>
                <w:rFonts w:ascii="GHEA Grapalat" w:hAnsi="GHEA Grapalat"/>
                <w:lang w:val="hy-AM"/>
              </w:rPr>
            </w:pPr>
            <w:r w:rsidRPr="005F0459">
              <w:rPr>
                <w:rFonts w:ascii="GHEA Grapalat" w:hAnsi="GHEA Grapalat"/>
                <w:lang w:val="hy-AM"/>
              </w:rPr>
              <w:t>- IEC 62722-1</w:t>
            </w:r>
          </w:p>
          <w:p w14:paraId="5905975B" w14:textId="77777777" w:rsidR="008D5855" w:rsidRPr="005F0459" w:rsidRDefault="008D5855" w:rsidP="008C3E63">
            <w:pPr>
              <w:rPr>
                <w:rFonts w:ascii="GHEA Grapalat" w:hAnsi="GHEA Grapalat"/>
                <w:lang w:val="hy-AM"/>
              </w:rPr>
            </w:pPr>
            <w:r w:rsidRPr="005F0459">
              <w:rPr>
                <w:rFonts w:ascii="GHEA Grapalat" w:hAnsi="GHEA Grapalat"/>
                <w:lang w:val="hy-AM"/>
              </w:rPr>
              <w:t>- IEC 62722-2-1</w:t>
            </w:r>
          </w:p>
        </w:tc>
      </w:tr>
      <w:tr w:rsidR="008D5855" w:rsidRPr="00562E98" w14:paraId="271B335A" w14:textId="77777777" w:rsidTr="008C3E63">
        <w:trPr>
          <w:trHeight w:val="1407"/>
        </w:trPr>
        <w:tc>
          <w:tcPr>
            <w:tcW w:w="704" w:type="dxa"/>
            <w:vAlign w:val="center"/>
          </w:tcPr>
          <w:p w14:paraId="13C10573" w14:textId="77777777" w:rsidR="008D5855" w:rsidRPr="005F0459" w:rsidRDefault="008D5855" w:rsidP="008C3E63">
            <w:pPr>
              <w:rPr>
                <w:rFonts w:ascii="GHEA Grapalat" w:hAnsi="GHEA Grapalat"/>
                <w:lang w:val="hy-AM"/>
              </w:rPr>
            </w:pPr>
            <w:r w:rsidRPr="005F0459">
              <w:rPr>
                <w:rFonts w:ascii="GHEA Grapalat" w:hAnsi="GHEA Grapalat"/>
                <w:lang w:val="hy-AM"/>
              </w:rPr>
              <w:t>2.3.</w:t>
            </w:r>
          </w:p>
        </w:tc>
        <w:tc>
          <w:tcPr>
            <w:tcW w:w="9279" w:type="dxa"/>
            <w:gridSpan w:val="3"/>
            <w:vAlign w:val="center"/>
          </w:tcPr>
          <w:p w14:paraId="6EFAD06F" w14:textId="77777777" w:rsidR="008D5855" w:rsidRPr="005F0459" w:rsidRDefault="008D5855" w:rsidP="008C3E63">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8D5855" w:rsidRPr="00562E98" w14:paraId="5347F63F" w14:textId="77777777" w:rsidTr="008C3E63">
        <w:trPr>
          <w:trHeight w:val="1400"/>
        </w:trPr>
        <w:tc>
          <w:tcPr>
            <w:tcW w:w="704" w:type="dxa"/>
            <w:vAlign w:val="center"/>
          </w:tcPr>
          <w:p w14:paraId="598DD571" w14:textId="77777777" w:rsidR="008D5855" w:rsidRPr="005F0459" w:rsidRDefault="008D5855" w:rsidP="008C3E63">
            <w:pPr>
              <w:rPr>
                <w:rFonts w:ascii="GHEA Grapalat" w:hAnsi="GHEA Grapalat"/>
                <w:lang w:val="hy-AM"/>
              </w:rPr>
            </w:pPr>
            <w:r w:rsidRPr="005F0459">
              <w:rPr>
                <w:rFonts w:ascii="GHEA Grapalat" w:hAnsi="GHEA Grapalat"/>
                <w:lang w:val="hy-AM"/>
              </w:rPr>
              <w:t>2.4.</w:t>
            </w:r>
          </w:p>
        </w:tc>
        <w:tc>
          <w:tcPr>
            <w:tcW w:w="9279" w:type="dxa"/>
            <w:gridSpan w:val="3"/>
            <w:vAlign w:val="center"/>
          </w:tcPr>
          <w:p w14:paraId="31423069" w14:textId="77777777" w:rsidR="008D5855" w:rsidRPr="005F0459" w:rsidRDefault="008D5855" w:rsidP="008C3E63">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8D5855" w:rsidRPr="00562E98" w14:paraId="455C6EF1" w14:textId="77777777" w:rsidTr="008C3E63">
        <w:trPr>
          <w:trHeight w:val="1986"/>
        </w:trPr>
        <w:tc>
          <w:tcPr>
            <w:tcW w:w="704" w:type="dxa"/>
            <w:vAlign w:val="center"/>
          </w:tcPr>
          <w:p w14:paraId="0ABEC161" w14:textId="77777777" w:rsidR="008D5855" w:rsidRPr="005F0459" w:rsidRDefault="008D5855" w:rsidP="008C3E63">
            <w:pPr>
              <w:rPr>
                <w:rFonts w:ascii="GHEA Grapalat" w:hAnsi="GHEA Grapalat"/>
                <w:lang w:val="hy-AM"/>
              </w:rPr>
            </w:pPr>
            <w:r w:rsidRPr="005F0459">
              <w:rPr>
                <w:rFonts w:ascii="GHEA Grapalat" w:hAnsi="GHEA Grapalat"/>
                <w:lang w:val="hy-AM"/>
              </w:rPr>
              <w:t>2.5.</w:t>
            </w:r>
          </w:p>
        </w:tc>
        <w:tc>
          <w:tcPr>
            <w:tcW w:w="9279" w:type="dxa"/>
            <w:gridSpan w:val="3"/>
            <w:vAlign w:val="center"/>
          </w:tcPr>
          <w:p w14:paraId="530D6EB1" w14:textId="77777777" w:rsidR="008D5855" w:rsidRPr="008B64E3" w:rsidRDefault="008D5855" w:rsidP="008C3E63">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8D5855" w:rsidRPr="00562E98" w14:paraId="479EBD6B" w14:textId="77777777" w:rsidTr="008C3E63">
        <w:trPr>
          <w:trHeight w:val="1689"/>
        </w:trPr>
        <w:tc>
          <w:tcPr>
            <w:tcW w:w="704" w:type="dxa"/>
            <w:vAlign w:val="center"/>
          </w:tcPr>
          <w:p w14:paraId="0618E9F2" w14:textId="77777777" w:rsidR="008D5855" w:rsidRPr="005F0459" w:rsidRDefault="008D5855" w:rsidP="008C3E63">
            <w:pPr>
              <w:rPr>
                <w:rFonts w:ascii="GHEA Grapalat" w:hAnsi="GHEA Grapalat"/>
                <w:lang w:val="hy-AM"/>
              </w:rPr>
            </w:pPr>
            <w:r w:rsidRPr="005F0459">
              <w:rPr>
                <w:rFonts w:ascii="GHEA Grapalat" w:hAnsi="GHEA Grapalat"/>
                <w:lang w:val="hy-AM"/>
              </w:rPr>
              <w:t>2.6.</w:t>
            </w:r>
          </w:p>
        </w:tc>
        <w:tc>
          <w:tcPr>
            <w:tcW w:w="9279" w:type="dxa"/>
            <w:gridSpan w:val="3"/>
            <w:vAlign w:val="center"/>
          </w:tcPr>
          <w:p w14:paraId="04D3ACF4" w14:textId="77777777" w:rsidR="008D5855" w:rsidRPr="00BF5B4A" w:rsidRDefault="008D5855" w:rsidP="008C3E63">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8D5855" w:rsidRPr="00562E98" w14:paraId="0C5D24E4" w14:textId="77777777" w:rsidTr="008C3E63">
        <w:trPr>
          <w:trHeight w:val="990"/>
        </w:trPr>
        <w:tc>
          <w:tcPr>
            <w:tcW w:w="704" w:type="dxa"/>
            <w:vAlign w:val="center"/>
          </w:tcPr>
          <w:p w14:paraId="2FD5953A" w14:textId="77777777" w:rsidR="008D5855" w:rsidRPr="005F0459" w:rsidRDefault="008D5855" w:rsidP="008C3E63">
            <w:pPr>
              <w:rPr>
                <w:rFonts w:ascii="GHEA Grapalat" w:hAnsi="GHEA Grapalat"/>
                <w:lang w:val="hy-AM"/>
              </w:rPr>
            </w:pPr>
            <w:r w:rsidRPr="005F0459">
              <w:rPr>
                <w:rFonts w:ascii="GHEA Grapalat" w:hAnsi="GHEA Grapalat"/>
                <w:lang w:val="hy-AM"/>
              </w:rPr>
              <w:lastRenderedPageBreak/>
              <w:t>2.7.</w:t>
            </w:r>
          </w:p>
        </w:tc>
        <w:tc>
          <w:tcPr>
            <w:tcW w:w="9279" w:type="dxa"/>
            <w:gridSpan w:val="3"/>
            <w:vAlign w:val="center"/>
          </w:tcPr>
          <w:p w14:paraId="2FCAA65E" w14:textId="77777777" w:rsidR="008D5855" w:rsidRPr="005F0459" w:rsidRDefault="008D5855" w:rsidP="008C3E63">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8D5855" w:rsidRPr="00562E98" w14:paraId="0F1725C5" w14:textId="77777777" w:rsidTr="008C3E63">
        <w:trPr>
          <w:trHeight w:val="845"/>
        </w:trPr>
        <w:tc>
          <w:tcPr>
            <w:tcW w:w="704" w:type="dxa"/>
            <w:vAlign w:val="center"/>
          </w:tcPr>
          <w:p w14:paraId="6C5CEFE7" w14:textId="77777777" w:rsidR="008D5855" w:rsidRPr="005F0459" w:rsidRDefault="008D5855" w:rsidP="008C3E63">
            <w:pPr>
              <w:rPr>
                <w:rFonts w:ascii="GHEA Grapalat" w:hAnsi="GHEA Grapalat"/>
                <w:lang w:val="hy-AM"/>
              </w:rPr>
            </w:pPr>
            <w:r w:rsidRPr="005F0459">
              <w:rPr>
                <w:rFonts w:ascii="GHEA Grapalat" w:hAnsi="GHEA Grapalat"/>
                <w:lang w:val="hy-AM"/>
              </w:rPr>
              <w:t>2.8.</w:t>
            </w:r>
          </w:p>
        </w:tc>
        <w:tc>
          <w:tcPr>
            <w:tcW w:w="9279" w:type="dxa"/>
            <w:gridSpan w:val="3"/>
            <w:vAlign w:val="center"/>
          </w:tcPr>
          <w:p w14:paraId="446C7025" w14:textId="77777777" w:rsidR="008D5855" w:rsidRPr="005F0459" w:rsidRDefault="008D5855" w:rsidP="008C3E63">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8D5855" w:rsidRPr="00562E98" w14:paraId="6A2DD29D" w14:textId="77777777" w:rsidTr="008C3E63">
        <w:trPr>
          <w:trHeight w:val="1126"/>
        </w:trPr>
        <w:tc>
          <w:tcPr>
            <w:tcW w:w="704" w:type="dxa"/>
            <w:vAlign w:val="center"/>
          </w:tcPr>
          <w:p w14:paraId="0610A061" w14:textId="77777777" w:rsidR="008D5855" w:rsidRPr="005F0459" w:rsidRDefault="008D5855" w:rsidP="008C3E63">
            <w:pPr>
              <w:rPr>
                <w:rFonts w:ascii="GHEA Grapalat" w:hAnsi="GHEA Grapalat"/>
                <w:lang w:val="hy-AM"/>
              </w:rPr>
            </w:pPr>
            <w:r w:rsidRPr="005F0459">
              <w:rPr>
                <w:rFonts w:ascii="GHEA Grapalat" w:hAnsi="GHEA Grapalat"/>
                <w:lang w:val="hy-AM"/>
              </w:rPr>
              <w:t>2.9.</w:t>
            </w:r>
          </w:p>
        </w:tc>
        <w:tc>
          <w:tcPr>
            <w:tcW w:w="9279" w:type="dxa"/>
            <w:gridSpan w:val="3"/>
            <w:vAlign w:val="center"/>
          </w:tcPr>
          <w:p w14:paraId="46E56A5A" w14:textId="77777777" w:rsidR="008D5855" w:rsidRPr="005F0459" w:rsidRDefault="008D5855" w:rsidP="008C3E63">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D83173">
              <w:rPr>
                <w:rFonts w:ascii="GHEA Grapalat" w:hAnsi="GHEA Grapalat"/>
                <w:lang w:val="hy-AM"/>
              </w:rPr>
              <w:t>ան</w:t>
            </w:r>
            <w:r w:rsidRPr="005F0459">
              <w:rPr>
                <w:rFonts w:ascii="GHEA Grapalat" w:hAnsi="GHEA Grapalat"/>
                <w:lang w:val="hy-AM"/>
              </w:rPr>
              <w:t xml:space="preserve"> վերաբերյալ:</w:t>
            </w:r>
          </w:p>
        </w:tc>
      </w:tr>
      <w:tr w:rsidR="008D5855" w:rsidRPr="00562E98" w14:paraId="1A9BBE69" w14:textId="77777777" w:rsidTr="008C3E63">
        <w:trPr>
          <w:trHeight w:val="1114"/>
        </w:trPr>
        <w:tc>
          <w:tcPr>
            <w:tcW w:w="704" w:type="dxa"/>
            <w:vAlign w:val="center"/>
          </w:tcPr>
          <w:p w14:paraId="7AF5BBA8" w14:textId="77777777" w:rsidR="008D5855" w:rsidRPr="005F0459" w:rsidRDefault="008D5855" w:rsidP="008C3E63">
            <w:pPr>
              <w:rPr>
                <w:rFonts w:ascii="GHEA Grapalat" w:hAnsi="GHEA Grapalat"/>
                <w:lang w:val="hy-AM"/>
              </w:rPr>
            </w:pPr>
            <w:r w:rsidRPr="005F0459">
              <w:rPr>
                <w:rFonts w:ascii="GHEA Grapalat" w:hAnsi="GHEA Grapalat"/>
                <w:lang w:val="hy-AM"/>
              </w:rPr>
              <w:t>2.10</w:t>
            </w:r>
          </w:p>
        </w:tc>
        <w:tc>
          <w:tcPr>
            <w:tcW w:w="9279" w:type="dxa"/>
            <w:gridSpan w:val="3"/>
            <w:vAlign w:val="center"/>
          </w:tcPr>
          <w:p w14:paraId="402D0814" w14:textId="77777777" w:rsidR="008D5855" w:rsidRPr="005F0459" w:rsidRDefault="008D5855" w:rsidP="008C3E63">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8D5855" w:rsidRPr="00562E98" w14:paraId="009AD1D5" w14:textId="77777777" w:rsidTr="008C3E63">
        <w:trPr>
          <w:trHeight w:val="847"/>
        </w:trPr>
        <w:tc>
          <w:tcPr>
            <w:tcW w:w="704" w:type="dxa"/>
            <w:vAlign w:val="center"/>
          </w:tcPr>
          <w:p w14:paraId="63E47F22" w14:textId="77777777" w:rsidR="008D5855" w:rsidRPr="005F0459" w:rsidRDefault="008D5855" w:rsidP="008C3E63">
            <w:pPr>
              <w:rPr>
                <w:rFonts w:ascii="GHEA Grapalat" w:hAnsi="GHEA Grapalat"/>
                <w:lang w:val="hy-AM"/>
              </w:rPr>
            </w:pPr>
            <w:r>
              <w:rPr>
                <w:rFonts w:ascii="GHEA Grapalat" w:hAnsi="GHEA Grapalat"/>
                <w:lang w:val="hy-AM"/>
              </w:rPr>
              <w:t>2.11</w:t>
            </w:r>
          </w:p>
        </w:tc>
        <w:tc>
          <w:tcPr>
            <w:tcW w:w="9279" w:type="dxa"/>
            <w:gridSpan w:val="3"/>
            <w:vAlign w:val="center"/>
          </w:tcPr>
          <w:p w14:paraId="4FEE3602" w14:textId="77777777" w:rsidR="008D5855" w:rsidRPr="005F0459" w:rsidRDefault="008D5855" w:rsidP="008C3E63">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8D5855" w:rsidRPr="00734D76" w14:paraId="5A0AD9C9" w14:textId="77777777" w:rsidTr="008C3E63">
        <w:trPr>
          <w:trHeight w:val="1777"/>
        </w:trPr>
        <w:tc>
          <w:tcPr>
            <w:tcW w:w="704" w:type="dxa"/>
            <w:vAlign w:val="center"/>
          </w:tcPr>
          <w:p w14:paraId="4E708975" w14:textId="77777777" w:rsidR="008D5855" w:rsidRPr="00866492" w:rsidRDefault="008D5855" w:rsidP="008C3E63">
            <w:pPr>
              <w:rPr>
                <w:rFonts w:ascii="GHEA Grapalat" w:hAnsi="GHEA Grapalat"/>
              </w:rPr>
            </w:pPr>
            <w:r>
              <w:rPr>
                <w:rFonts w:ascii="GHEA Grapalat" w:hAnsi="GHEA Grapalat"/>
              </w:rPr>
              <w:t>2.12</w:t>
            </w:r>
          </w:p>
        </w:tc>
        <w:tc>
          <w:tcPr>
            <w:tcW w:w="9279" w:type="dxa"/>
            <w:gridSpan w:val="3"/>
            <w:vAlign w:val="center"/>
          </w:tcPr>
          <w:p w14:paraId="4E56265F" w14:textId="77777777" w:rsidR="008D5855" w:rsidRPr="00C10F2E" w:rsidRDefault="008D5855" w:rsidP="008C3E63">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w:t>
            </w:r>
            <w:r>
              <w:rPr>
                <w:rFonts w:ascii="GHEA Grapalat" w:hAnsi="GHEA Grapalat"/>
              </w:rPr>
              <w:t>ո</w:t>
            </w:r>
            <w:r w:rsidRPr="00C10F2E">
              <w:rPr>
                <w:rFonts w:ascii="GHEA Grapalat" w:hAnsi="GHEA Grapalat"/>
                <w:lang w:val="hy-AM"/>
              </w:rPr>
              <w:t>ղմից Վաճառողին տրվում է բանավոր կամ գրավոր ձևով, հայտը Վաճառողի պայմանագրում նշված էլեկտրոնային  փոստի հասցեին ուղարկելու եղանակով:</w:t>
            </w:r>
          </w:p>
        </w:tc>
      </w:tr>
      <w:tr w:rsidR="008D5855" w:rsidRPr="00734D76" w14:paraId="37EFD4C5" w14:textId="77777777" w:rsidTr="008C3E63">
        <w:trPr>
          <w:trHeight w:val="1122"/>
        </w:trPr>
        <w:tc>
          <w:tcPr>
            <w:tcW w:w="704" w:type="dxa"/>
            <w:vAlign w:val="center"/>
          </w:tcPr>
          <w:p w14:paraId="6D51D49A" w14:textId="77777777" w:rsidR="008D5855" w:rsidRPr="00866492" w:rsidRDefault="008D5855" w:rsidP="008C3E63">
            <w:pPr>
              <w:rPr>
                <w:rFonts w:ascii="GHEA Grapalat" w:hAnsi="GHEA Grapalat"/>
              </w:rPr>
            </w:pPr>
            <w:r>
              <w:rPr>
                <w:rFonts w:ascii="GHEA Grapalat" w:hAnsi="GHEA Grapalat"/>
              </w:rPr>
              <w:t>2.13</w:t>
            </w:r>
          </w:p>
        </w:tc>
        <w:tc>
          <w:tcPr>
            <w:tcW w:w="9279" w:type="dxa"/>
            <w:gridSpan w:val="3"/>
            <w:vAlign w:val="center"/>
          </w:tcPr>
          <w:p w14:paraId="7755F6F4" w14:textId="77777777" w:rsidR="008D5855" w:rsidRPr="00C10F2E" w:rsidRDefault="008D5855" w:rsidP="008C3E63">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06C2533A" w14:textId="77777777" w:rsidR="008D5855" w:rsidRDefault="008D5855" w:rsidP="008D5855">
      <w:pPr>
        <w:rPr>
          <w:rFonts w:ascii="GHEA Grapalat" w:hAnsi="GHEA Grapalat"/>
          <w:sz w:val="22"/>
          <w:lang w:val="hy-AM"/>
        </w:rPr>
      </w:pPr>
    </w:p>
    <w:p w14:paraId="67FF7A63" w14:textId="77777777" w:rsidR="008D5855" w:rsidRDefault="008D5855" w:rsidP="008D5855">
      <w:pPr>
        <w:rPr>
          <w:rFonts w:ascii="GHEA Grapalat" w:hAnsi="GHEA Grapalat"/>
          <w:sz w:val="22"/>
          <w:lang w:val="hy-AM"/>
        </w:rPr>
      </w:pPr>
    </w:p>
    <w:p w14:paraId="5BF6C0D5" w14:textId="48693E37" w:rsidR="008D5855" w:rsidRPr="00A74BDF" w:rsidRDefault="008D5855" w:rsidP="00A74BDF">
      <w:pPr>
        <w:pStyle w:val="ListParagraph"/>
        <w:numPr>
          <w:ilvl w:val="0"/>
          <w:numId w:val="36"/>
        </w:numPr>
        <w:spacing w:after="160" w:line="259" w:lineRule="auto"/>
        <w:contextualSpacing/>
        <w:jc w:val="center"/>
        <w:rPr>
          <w:rFonts w:ascii="GHEA Grapalat" w:hAnsi="GHEA Grapalat"/>
          <w:b/>
          <w:sz w:val="28"/>
          <w:szCs w:val="28"/>
        </w:rPr>
      </w:pPr>
      <w:r w:rsidRPr="00A74BDF">
        <w:rPr>
          <w:rFonts w:ascii="GHEA Grapalat" w:eastAsia="GHEA Grapalat" w:hAnsi="GHEA Grapalat" w:cs="GHEA Grapalat"/>
          <w:b/>
          <w:sz w:val="28"/>
          <w:szCs w:val="28"/>
          <w:lang w:val="hy-AM"/>
        </w:rPr>
        <w:t xml:space="preserve">3-րդ Չափաբաժին,  </w:t>
      </w:r>
      <w:r w:rsidRPr="00A74BDF">
        <w:rPr>
          <w:rFonts w:ascii="GHEA Grapalat" w:hAnsi="GHEA Grapalat"/>
          <w:b/>
          <w:sz w:val="28"/>
          <w:szCs w:val="28"/>
          <w:lang w:val="hy-AM"/>
        </w:rPr>
        <w:t xml:space="preserve">Փողոցային լուսավորության </w:t>
      </w:r>
      <w:r w:rsidR="00A74BDF">
        <w:rPr>
          <w:rFonts w:ascii="GHEA Grapalat" w:hAnsi="GHEA Grapalat"/>
          <w:b/>
          <w:sz w:val="28"/>
          <w:szCs w:val="28"/>
          <w:lang w:val="hy-AM"/>
        </w:rPr>
        <w:t>կարգավորիչ  ZHAGA</w:t>
      </w:r>
      <w:r w:rsidRPr="00A74BDF">
        <w:rPr>
          <w:rFonts w:ascii="GHEA Grapalat" w:hAnsi="GHEA Grapalat"/>
          <w:b/>
          <w:sz w:val="28"/>
          <w:szCs w:val="28"/>
          <w:lang w:val="hy-AM"/>
        </w:rPr>
        <w:t xml:space="preserve"> տվիչ</w:t>
      </w:r>
    </w:p>
    <w:tbl>
      <w:tblPr>
        <w:tblW w:w="10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4950"/>
        <w:gridCol w:w="3893"/>
      </w:tblGrid>
      <w:tr w:rsidR="008D5855" w:rsidRPr="00B039DA" w14:paraId="6B55858B" w14:textId="77777777" w:rsidTr="008C3E63">
        <w:trPr>
          <w:trHeight w:val="393"/>
        </w:trPr>
        <w:tc>
          <w:tcPr>
            <w:tcW w:w="1373" w:type="dxa"/>
          </w:tcPr>
          <w:p w14:paraId="245096E7" w14:textId="77777777" w:rsidR="008D5855" w:rsidRPr="0013318C" w:rsidRDefault="008D5855" w:rsidP="008C3E63">
            <w:pPr>
              <w:rPr>
                <w:b/>
                <w:color w:val="000000"/>
                <w:lang w:val="hy-AM"/>
              </w:rPr>
            </w:pPr>
          </w:p>
        </w:tc>
        <w:tc>
          <w:tcPr>
            <w:tcW w:w="4950" w:type="dxa"/>
          </w:tcPr>
          <w:p w14:paraId="42B9E87F" w14:textId="77777777" w:rsidR="008D5855" w:rsidRPr="00612F0F" w:rsidRDefault="008D5855" w:rsidP="008C3E63">
            <w:pPr>
              <w:jc w:val="center"/>
              <w:rPr>
                <w:b/>
                <w:color w:val="000000"/>
              </w:rPr>
            </w:pPr>
            <w:r>
              <w:rPr>
                <w:b/>
                <w:color w:val="000000"/>
              </w:rPr>
              <w:t>Բնութագրեր</w:t>
            </w:r>
          </w:p>
        </w:tc>
        <w:tc>
          <w:tcPr>
            <w:tcW w:w="3893" w:type="dxa"/>
          </w:tcPr>
          <w:p w14:paraId="71191C09" w14:textId="77777777" w:rsidR="008D5855" w:rsidRPr="00612F0F" w:rsidRDefault="008D5855" w:rsidP="008C3E63">
            <w:pPr>
              <w:jc w:val="center"/>
              <w:rPr>
                <w:b/>
                <w:color w:val="000000"/>
              </w:rPr>
            </w:pPr>
            <w:r w:rsidRPr="006C081C">
              <w:rPr>
                <w:b/>
                <w:color w:val="000000"/>
              </w:rPr>
              <w:t>Պահանջվող կառուցվածքը</w:t>
            </w:r>
          </w:p>
        </w:tc>
      </w:tr>
      <w:tr w:rsidR="008D5855" w:rsidRPr="00B039DA" w14:paraId="71298F09" w14:textId="77777777" w:rsidTr="00962502">
        <w:trPr>
          <w:trHeight w:val="677"/>
        </w:trPr>
        <w:tc>
          <w:tcPr>
            <w:tcW w:w="1373" w:type="dxa"/>
          </w:tcPr>
          <w:p w14:paraId="4AF12480" w14:textId="77777777" w:rsidR="008D5855" w:rsidRPr="00612F0F" w:rsidRDefault="008D5855" w:rsidP="008C3E63">
            <w:pPr>
              <w:rPr>
                <w:b/>
                <w:color w:val="000000"/>
              </w:rPr>
            </w:pPr>
          </w:p>
        </w:tc>
        <w:tc>
          <w:tcPr>
            <w:tcW w:w="8843" w:type="dxa"/>
            <w:gridSpan w:val="2"/>
          </w:tcPr>
          <w:p w14:paraId="201217D8" w14:textId="77777777" w:rsidR="008D5855" w:rsidRPr="00932A14" w:rsidRDefault="008D5855" w:rsidP="008C3E63">
            <w:pPr>
              <w:ind w:firstLine="142"/>
              <w:jc w:val="both"/>
              <w:rPr>
                <w:color w:val="000000"/>
                <w:sz w:val="28"/>
              </w:rPr>
            </w:pPr>
            <w:r w:rsidRPr="00932A14">
              <w:t xml:space="preserve">Փողոցային լուսավորության կարգավորիչ  </w:t>
            </w:r>
            <w:r w:rsidRPr="00096D07">
              <w:t>ZHAGA</w:t>
            </w:r>
            <w:r w:rsidRPr="00932A14">
              <w:t xml:space="preserve">  տվիչը նախատեսված է ԼԵԴ լուսատուների </w:t>
            </w:r>
            <w:r>
              <w:t>անհատական կառավարման</w:t>
            </w:r>
            <w:r w:rsidRPr="00932A14">
              <w:t xml:space="preserve"> համար</w:t>
            </w:r>
          </w:p>
        </w:tc>
      </w:tr>
      <w:tr w:rsidR="008D5855" w:rsidRPr="00B039DA" w14:paraId="2B60D10E" w14:textId="77777777" w:rsidTr="008C3E63">
        <w:trPr>
          <w:trHeight w:val="393"/>
        </w:trPr>
        <w:tc>
          <w:tcPr>
            <w:tcW w:w="1373" w:type="dxa"/>
            <w:vAlign w:val="center"/>
          </w:tcPr>
          <w:p w14:paraId="626136BE" w14:textId="77777777" w:rsidR="008D5855" w:rsidRPr="00612F0F" w:rsidRDefault="008D5855" w:rsidP="008C3E63">
            <w:pPr>
              <w:jc w:val="center"/>
              <w:rPr>
                <w:color w:val="000000"/>
              </w:rPr>
            </w:pPr>
          </w:p>
        </w:tc>
        <w:tc>
          <w:tcPr>
            <w:tcW w:w="4950" w:type="dxa"/>
            <w:vAlign w:val="center"/>
          </w:tcPr>
          <w:p w14:paraId="467DF535" w14:textId="77777777" w:rsidR="008D5855" w:rsidRPr="00612F0F" w:rsidRDefault="008D5855" w:rsidP="008C3E63">
            <w:pPr>
              <w:rPr>
                <w:b/>
                <w:color w:val="000000"/>
              </w:rPr>
            </w:pPr>
            <w:r>
              <w:t>Արտադրության տարեթիվը</w:t>
            </w:r>
          </w:p>
        </w:tc>
        <w:tc>
          <w:tcPr>
            <w:tcW w:w="3893" w:type="dxa"/>
            <w:vAlign w:val="center"/>
          </w:tcPr>
          <w:p w14:paraId="6934D874" w14:textId="77777777" w:rsidR="008D5855" w:rsidRPr="00612F0F" w:rsidRDefault="008D5855" w:rsidP="008C3E63">
            <w:pPr>
              <w:rPr>
                <w:color w:val="000000"/>
              </w:rPr>
            </w:pPr>
            <w:r>
              <w:t>Առնվազն 2024թ</w:t>
            </w:r>
          </w:p>
        </w:tc>
      </w:tr>
      <w:tr w:rsidR="008D5855" w:rsidRPr="00B039DA" w14:paraId="0357A6CA" w14:textId="77777777" w:rsidTr="008C3E63">
        <w:trPr>
          <w:trHeight w:val="379"/>
        </w:trPr>
        <w:tc>
          <w:tcPr>
            <w:tcW w:w="1373" w:type="dxa"/>
            <w:vAlign w:val="center"/>
          </w:tcPr>
          <w:p w14:paraId="3C40C3AD" w14:textId="77777777" w:rsidR="008D5855" w:rsidRPr="00612F0F" w:rsidRDefault="008D5855" w:rsidP="008C3E63">
            <w:pPr>
              <w:jc w:val="center"/>
              <w:rPr>
                <w:color w:val="000000"/>
              </w:rPr>
            </w:pPr>
          </w:p>
        </w:tc>
        <w:tc>
          <w:tcPr>
            <w:tcW w:w="4950" w:type="dxa"/>
            <w:vAlign w:val="center"/>
          </w:tcPr>
          <w:p w14:paraId="1B9FA987" w14:textId="77777777" w:rsidR="008D5855" w:rsidRPr="00612F0F" w:rsidRDefault="008D5855" w:rsidP="008C3E63">
            <w:pPr>
              <w:rPr>
                <w:color w:val="000000"/>
              </w:rPr>
            </w:pPr>
            <w:r>
              <w:t>Երաշխիքային ժամկետ</w:t>
            </w:r>
          </w:p>
        </w:tc>
        <w:tc>
          <w:tcPr>
            <w:tcW w:w="3893" w:type="dxa"/>
            <w:vAlign w:val="center"/>
          </w:tcPr>
          <w:p w14:paraId="5737662D" w14:textId="77777777" w:rsidR="008D5855" w:rsidRPr="00612F0F" w:rsidRDefault="008D5855" w:rsidP="008C3E63">
            <w:pPr>
              <w:rPr>
                <w:color w:val="000000"/>
              </w:rPr>
            </w:pPr>
            <w:r>
              <w:t>Առնվազն 5 տարի</w:t>
            </w:r>
          </w:p>
        </w:tc>
      </w:tr>
      <w:tr w:rsidR="008D5855" w:rsidRPr="00B039DA" w14:paraId="31C706D7" w14:textId="77777777" w:rsidTr="008C3E63">
        <w:trPr>
          <w:trHeight w:val="393"/>
        </w:trPr>
        <w:tc>
          <w:tcPr>
            <w:tcW w:w="1373" w:type="dxa"/>
            <w:vAlign w:val="center"/>
          </w:tcPr>
          <w:p w14:paraId="54A65013" w14:textId="77777777" w:rsidR="008D5855" w:rsidRPr="00612F0F" w:rsidRDefault="008D5855" w:rsidP="008C3E63">
            <w:pPr>
              <w:jc w:val="center"/>
              <w:rPr>
                <w:color w:val="000000"/>
              </w:rPr>
            </w:pPr>
          </w:p>
        </w:tc>
        <w:tc>
          <w:tcPr>
            <w:tcW w:w="4950" w:type="dxa"/>
            <w:vAlign w:val="center"/>
          </w:tcPr>
          <w:p w14:paraId="0B5AC7B1" w14:textId="77777777" w:rsidR="008D5855" w:rsidRPr="00612F0F" w:rsidRDefault="008D5855" w:rsidP="008C3E63">
            <w:pPr>
              <w:rPr>
                <w:b/>
                <w:bCs/>
                <w:color w:val="000000"/>
              </w:rPr>
            </w:pPr>
            <w:r>
              <w:rPr>
                <w:b/>
                <w:bCs/>
              </w:rPr>
              <w:t>1</w:t>
            </w:r>
            <w:r w:rsidRPr="00096D07">
              <w:rPr>
                <w:b/>
                <w:bCs/>
              </w:rPr>
              <w:t>. Տեխնիկական պահանջներ</w:t>
            </w:r>
          </w:p>
        </w:tc>
        <w:tc>
          <w:tcPr>
            <w:tcW w:w="3893" w:type="dxa"/>
            <w:vAlign w:val="center"/>
          </w:tcPr>
          <w:p w14:paraId="34AB7C29" w14:textId="77777777" w:rsidR="008D5855" w:rsidRPr="00612F0F" w:rsidRDefault="008D5855" w:rsidP="008C3E63">
            <w:pPr>
              <w:rPr>
                <w:color w:val="000000"/>
              </w:rPr>
            </w:pPr>
          </w:p>
        </w:tc>
      </w:tr>
      <w:tr w:rsidR="008D5855" w:rsidRPr="00B039DA" w14:paraId="4CE706BA" w14:textId="77777777" w:rsidTr="008C3E63">
        <w:trPr>
          <w:trHeight w:val="547"/>
        </w:trPr>
        <w:tc>
          <w:tcPr>
            <w:tcW w:w="1373" w:type="dxa"/>
            <w:vAlign w:val="center"/>
          </w:tcPr>
          <w:p w14:paraId="3B5E26B2" w14:textId="77777777" w:rsidR="008D5855" w:rsidRPr="00612F0F" w:rsidRDefault="008D5855" w:rsidP="008C3E63">
            <w:pPr>
              <w:jc w:val="center"/>
              <w:rPr>
                <w:color w:val="000000"/>
              </w:rPr>
            </w:pPr>
            <w:r>
              <w:t xml:space="preserve">1.1 </w:t>
            </w:r>
          </w:p>
        </w:tc>
        <w:tc>
          <w:tcPr>
            <w:tcW w:w="8843" w:type="dxa"/>
            <w:gridSpan w:val="2"/>
            <w:vAlign w:val="center"/>
          </w:tcPr>
          <w:p w14:paraId="25FF442C" w14:textId="77777777" w:rsidR="008D5855" w:rsidRPr="00612F0F" w:rsidRDefault="008D5855" w:rsidP="008C3E63">
            <w:pPr>
              <w:rPr>
                <w:color w:val="000000"/>
              </w:rPr>
            </w:pPr>
            <w:r w:rsidRPr="00096D07">
              <w:t>Տեղադրության ավտոմատ հայտնաբերում, ներկառուցված GPS սարք.</w:t>
            </w:r>
          </w:p>
        </w:tc>
      </w:tr>
      <w:tr w:rsidR="008D5855" w:rsidRPr="00B039DA" w14:paraId="2470CC93" w14:textId="77777777" w:rsidTr="008C3E63">
        <w:trPr>
          <w:trHeight w:val="399"/>
        </w:trPr>
        <w:tc>
          <w:tcPr>
            <w:tcW w:w="1373" w:type="dxa"/>
            <w:vAlign w:val="center"/>
          </w:tcPr>
          <w:p w14:paraId="55F9F6FE" w14:textId="77777777" w:rsidR="008D5855" w:rsidRPr="00612F0F" w:rsidRDefault="008D5855" w:rsidP="008C3E63">
            <w:pPr>
              <w:jc w:val="center"/>
              <w:rPr>
                <w:color w:val="000000"/>
              </w:rPr>
            </w:pPr>
            <w:r>
              <w:t>1.1.2</w:t>
            </w:r>
          </w:p>
        </w:tc>
        <w:tc>
          <w:tcPr>
            <w:tcW w:w="8843" w:type="dxa"/>
            <w:gridSpan w:val="2"/>
            <w:vAlign w:val="center"/>
          </w:tcPr>
          <w:p w14:paraId="71855DEA" w14:textId="77777777" w:rsidR="008D5855" w:rsidRPr="00612F0F" w:rsidRDefault="008D5855" w:rsidP="008C3E63">
            <w:pPr>
              <w:rPr>
                <w:color w:val="000000"/>
              </w:rPr>
            </w:pPr>
            <w:r w:rsidRPr="00096D07">
              <w:t>Ստանդարտ վարդակ առանց գործիքների միացման ZHAGA KNIGA 18</w:t>
            </w:r>
          </w:p>
        </w:tc>
      </w:tr>
      <w:tr w:rsidR="008D5855" w:rsidRPr="00B039DA" w14:paraId="2F6313A5" w14:textId="77777777" w:rsidTr="008C3E63">
        <w:trPr>
          <w:trHeight w:val="491"/>
        </w:trPr>
        <w:tc>
          <w:tcPr>
            <w:tcW w:w="1373" w:type="dxa"/>
            <w:vAlign w:val="center"/>
          </w:tcPr>
          <w:p w14:paraId="1664F2E7" w14:textId="77777777" w:rsidR="008D5855" w:rsidRPr="00612F0F" w:rsidRDefault="008D5855" w:rsidP="008C3E63">
            <w:pPr>
              <w:jc w:val="center"/>
              <w:rPr>
                <w:color w:val="000000"/>
              </w:rPr>
            </w:pPr>
            <w:r>
              <w:t>1.1.3</w:t>
            </w:r>
          </w:p>
        </w:tc>
        <w:tc>
          <w:tcPr>
            <w:tcW w:w="8843" w:type="dxa"/>
            <w:gridSpan w:val="2"/>
            <w:vAlign w:val="center"/>
          </w:tcPr>
          <w:p w14:paraId="39C7570B" w14:textId="77777777" w:rsidR="008D5855" w:rsidRPr="00612F0F" w:rsidRDefault="008D5855" w:rsidP="008C3E63">
            <w:pPr>
              <w:rPr>
                <w:color w:val="000000"/>
              </w:rPr>
            </w:pPr>
            <w:r w:rsidRPr="004538A1">
              <w:t>Մթնեցման տիրույթի ապահովում</w:t>
            </w:r>
            <w:r>
              <w:t xml:space="preserve"> </w:t>
            </w:r>
            <w:r w:rsidRPr="004538A1">
              <w:t>10-100%</w:t>
            </w:r>
            <w:r>
              <w:t xml:space="preserve">, </w:t>
            </w:r>
            <w:r w:rsidRPr="004538A1">
              <w:t xml:space="preserve">10% </w:t>
            </w:r>
            <w:r>
              <w:t>քայլերով</w:t>
            </w:r>
          </w:p>
        </w:tc>
      </w:tr>
      <w:tr w:rsidR="008D5855" w:rsidRPr="00B039DA" w14:paraId="19D7DE51" w14:textId="77777777" w:rsidTr="008C3E63">
        <w:trPr>
          <w:trHeight w:val="393"/>
        </w:trPr>
        <w:tc>
          <w:tcPr>
            <w:tcW w:w="1373" w:type="dxa"/>
            <w:vAlign w:val="center"/>
          </w:tcPr>
          <w:p w14:paraId="06F561D5" w14:textId="77777777" w:rsidR="008D5855" w:rsidRPr="00612F0F" w:rsidRDefault="008D5855" w:rsidP="008C3E63">
            <w:pPr>
              <w:jc w:val="center"/>
              <w:rPr>
                <w:color w:val="000000"/>
              </w:rPr>
            </w:pPr>
            <w:r>
              <w:t>1</w:t>
            </w:r>
            <w:r w:rsidRPr="00B039DA">
              <w:t>.1.4</w:t>
            </w:r>
          </w:p>
        </w:tc>
        <w:tc>
          <w:tcPr>
            <w:tcW w:w="8843" w:type="dxa"/>
            <w:gridSpan w:val="2"/>
            <w:vAlign w:val="center"/>
          </w:tcPr>
          <w:p w14:paraId="0EB6E766" w14:textId="77777777" w:rsidR="008D5855" w:rsidRPr="00612F0F" w:rsidRDefault="008D5855" w:rsidP="008C3E63">
            <w:pPr>
              <w:rPr>
                <w:color w:val="000000"/>
              </w:rPr>
            </w:pPr>
            <w:r w:rsidRPr="001C3893">
              <w:t>Կառավարման ստանդարտ</w:t>
            </w:r>
            <w:r w:rsidRPr="006B4A1B">
              <w:t xml:space="preserve"> DALI</w:t>
            </w:r>
            <w:r>
              <w:t xml:space="preserve"> </w:t>
            </w:r>
            <w:r w:rsidRPr="006B4A1B">
              <w:t>2</w:t>
            </w:r>
          </w:p>
        </w:tc>
      </w:tr>
      <w:tr w:rsidR="008D5855" w:rsidRPr="00B039DA" w14:paraId="23B47851" w14:textId="77777777" w:rsidTr="008C3E63">
        <w:trPr>
          <w:trHeight w:val="1200"/>
        </w:trPr>
        <w:tc>
          <w:tcPr>
            <w:tcW w:w="1373" w:type="dxa"/>
            <w:vAlign w:val="center"/>
          </w:tcPr>
          <w:p w14:paraId="09788DFD" w14:textId="77777777" w:rsidR="008D5855" w:rsidRPr="00612F0F" w:rsidRDefault="008D5855" w:rsidP="008C3E63">
            <w:pPr>
              <w:jc w:val="center"/>
              <w:rPr>
                <w:color w:val="000000"/>
              </w:rPr>
            </w:pPr>
            <w:r>
              <w:t>1</w:t>
            </w:r>
            <w:r w:rsidRPr="00B039DA">
              <w:t>.1.5</w:t>
            </w:r>
          </w:p>
        </w:tc>
        <w:tc>
          <w:tcPr>
            <w:tcW w:w="8843" w:type="dxa"/>
            <w:gridSpan w:val="2"/>
            <w:vAlign w:val="center"/>
          </w:tcPr>
          <w:p w14:paraId="70EBDE1A" w14:textId="77777777" w:rsidR="008D5855" w:rsidRPr="00612F0F" w:rsidRDefault="008D5855" w:rsidP="008C3E63">
            <w:pPr>
              <w:rPr>
                <w:color w:val="000000"/>
              </w:rPr>
            </w:pPr>
            <w:r w:rsidRPr="00BF2825">
              <w:t>Ներկառուցված իրական ժամանակի ժամացույց աստղագիտական ​​օրացույցով, որն ապահովում է ինքնավար աշխատանք կապի խափանումների դեպքում տարին 365 օր, օրը 24 ժամ</w:t>
            </w:r>
          </w:p>
        </w:tc>
      </w:tr>
      <w:tr w:rsidR="008D5855" w:rsidRPr="00B039DA" w14:paraId="12FD3B6C" w14:textId="77777777" w:rsidTr="008C3E63">
        <w:trPr>
          <w:trHeight w:val="379"/>
        </w:trPr>
        <w:tc>
          <w:tcPr>
            <w:tcW w:w="1373" w:type="dxa"/>
            <w:vAlign w:val="center"/>
          </w:tcPr>
          <w:p w14:paraId="5D78926B" w14:textId="77777777" w:rsidR="008D5855" w:rsidRPr="00612F0F" w:rsidRDefault="008D5855" w:rsidP="008C3E63">
            <w:pPr>
              <w:jc w:val="center"/>
              <w:rPr>
                <w:color w:val="000000"/>
              </w:rPr>
            </w:pPr>
            <w:r>
              <w:lastRenderedPageBreak/>
              <w:t>1.1.6</w:t>
            </w:r>
          </w:p>
        </w:tc>
        <w:tc>
          <w:tcPr>
            <w:tcW w:w="8843" w:type="dxa"/>
            <w:gridSpan w:val="2"/>
            <w:vAlign w:val="center"/>
          </w:tcPr>
          <w:p w14:paraId="7595E849" w14:textId="77777777" w:rsidR="008D5855" w:rsidRPr="00612F0F" w:rsidRDefault="008D5855" w:rsidP="008C3E63">
            <w:pPr>
              <w:rPr>
                <w:color w:val="000000"/>
              </w:rPr>
            </w:pPr>
            <w:r w:rsidRPr="006B4A1B">
              <w:t>Լուսատուի պարամետրերը կարդացվում են DALI</w:t>
            </w:r>
            <w:r>
              <w:t xml:space="preserve"> </w:t>
            </w:r>
            <w:r w:rsidRPr="006B4A1B">
              <w:t xml:space="preserve">2 </w:t>
            </w:r>
            <w:r>
              <w:t>դրայվերից</w:t>
            </w:r>
          </w:p>
        </w:tc>
      </w:tr>
      <w:tr w:rsidR="008D5855" w:rsidRPr="00B039DA" w14:paraId="5AEC9067" w14:textId="77777777" w:rsidTr="008C3E63">
        <w:trPr>
          <w:trHeight w:val="393"/>
        </w:trPr>
        <w:tc>
          <w:tcPr>
            <w:tcW w:w="1373" w:type="dxa"/>
            <w:vAlign w:val="center"/>
          </w:tcPr>
          <w:p w14:paraId="17DD5E4D" w14:textId="77777777" w:rsidR="008D5855" w:rsidRPr="00612F0F" w:rsidRDefault="008D5855" w:rsidP="008C3E63">
            <w:pPr>
              <w:jc w:val="center"/>
              <w:rPr>
                <w:color w:val="000000"/>
              </w:rPr>
            </w:pPr>
            <w:r>
              <w:t>1.1.6</w:t>
            </w:r>
            <w:r w:rsidRPr="00B039DA">
              <w:t>.1</w:t>
            </w:r>
          </w:p>
        </w:tc>
        <w:tc>
          <w:tcPr>
            <w:tcW w:w="8843" w:type="dxa"/>
            <w:gridSpan w:val="2"/>
            <w:vAlign w:val="center"/>
          </w:tcPr>
          <w:p w14:paraId="22776F10" w14:textId="77777777" w:rsidR="008D5855" w:rsidRDefault="008D5855" w:rsidP="008C3E63">
            <w:r w:rsidRPr="008B7E89">
              <w:t>Աշխատանքային ժամեր</w:t>
            </w:r>
          </w:p>
        </w:tc>
      </w:tr>
      <w:tr w:rsidR="008D5855" w:rsidRPr="00B039DA" w14:paraId="40122AC7" w14:textId="77777777" w:rsidTr="008C3E63">
        <w:trPr>
          <w:trHeight w:val="393"/>
        </w:trPr>
        <w:tc>
          <w:tcPr>
            <w:tcW w:w="1373" w:type="dxa"/>
            <w:vAlign w:val="center"/>
          </w:tcPr>
          <w:p w14:paraId="406CA638" w14:textId="77777777" w:rsidR="008D5855" w:rsidRPr="00612F0F" w:rsidRDefault="008D5855" w:rsidP="008C3E63">
            <w:pPr>
              <w:jc w:val="center"/>
              <w:rPr>
                <w:color w:val="000000"/>
              </w:rPr>
            </w:pPr>
            <w:r>
              <w:t>1</w:t>
            </w:r>
            <w:r w:rsidRPr="00B039DA">
              <w:t>.1.</w:t>
            </w:r>
            <w:r>
              <w:t>6</w:t>
            </w:r>
            <w:r w:rsidRPr="00B039DA">
              <w:t>.2</w:t>
            </w:r>
          </w:p>
        </w:tc>
        <w:tc>
          <w:tcPr>
            <w:tcW w:w="8843" w:type="dxa"/>
            <w:gridSpan w:val="2"/>
            <w:vAlign w:val="center"/>
          </w:tcPr>
          <w:p w14:paraId="23319447" w14:textId="77777777" w:rsidR="008D5855" w:rsidRDefault="008D5855" w:rsidP="008C3E63">
            <w:r>
              <w:t xml:space="preserve">Լուսադիոդի </w:t>
            </w:r>
            <w:r w:rsidRPr="00744F1E">
              <w:t xml:space="preserve"> հոսանք</w:t>
            </w:r>
            <w:r>
              <w:t>-</w:t>
            </w:r>
            <w:r w:rsidRPr="00744F1E">
              <w:t xml:space="preserve"> Ա</w:t>
            </w:r>
          </w:p>
        </w:tc>
      </w:tr>
      <w:tr w:rsidR="008D5855" w:rsidRPr="00B039DA" w14:paraId="1C6985EC" w14:textId="77777777" w:rsidTr="008C3E63">
        <w:trPr>
          <w:trHeight w:val="379"/>
        </w:trPr>
        <w:tc>
          <w:tcPr>
            <w:tcW w:w="1373" w:type="dxa"/>
            <w:vAlign w:val="center"/>
          </w:tcPr>
          <w:p w14:paraId="13FFFCF9" w14:textId="77777777" w:rsidR="008D5855" w:rsidRPr="00612F0F" w:rsidRDefault="008D5855" w:rsidP="008C3E63">
            <w:pPr>
              <w:jc w:val="center"/>
              <w:rPr>
                <w:color w:val="000000"/>
              </w:rPr>
            </w:pPr>
            <w:r>
              <w:t>1.1.6</w:t>
            </w:r>
            <w:r w:rsidRPr="00B039DA">
              <w:t>.3</w:t>
            </w:r>
          </w:p>
        </w:tc>
        <w:tc>
          <w:tcPr>
            <w:tcW w:w="8843" w:type="dxa"/>
            <w:gridSpan w:val="2"/>
          </w:tcPr>
          <w:p w14:paraId="5E98866A" w14:textId="77777777" w:rsidR="008D5855" w:rsidRDefault="008D5855" w:rsidP="008C3E63">
            <w:r>
              <w:t>Լուսադիոդի</w:t>
            </w:r>
            <w:r w:rsidRPr="00AA0A87">
              <w:t xml:space="preserve"> լարումը</w:t>
            </w:r>
            <w:r>
              <w:t>-</w:t>
            </w:r>
            <w:r w:rsidRPr="00AA0A87">
              <w:t xml:space="preserve"> Վ</w:t>
            </w:r>
          </w:p>
        </w:tc>
      </w:tr>
      <w:tr w:rsidR="008D5855" w:rsidRPr="00B039DA" w14:paraId="506021F5" w14:textId="77777777" w:rsidTr="008C3E63">
        <w:trPr>
          <w:trHeight w:val="393"/>
        </w:trPr>
        <w:tc>
          <w:tcPr>
            <w:tcW w:w="1373" w:type="dxa"/>
            <w:vAlign w:val="center"/>
          </w:tcPr>
          <w:p w14:paraId="17437A6A" w14:textId="77777777" w:rsidR="008D5855" w:rsidRPr="00612F0F" w:rsidRDefault="008D5855" w:rsidP="008C3E63">
            <w:pPr>
              <w:jc w:val="center"/>
              <w:rPr>
                <w:color w:val="000000"/>
              </w:rPr>
            </w:pPr>
            <w:r>
              <w:t>1.1.6</w:t>
            </w:r>
            <w:r w:rsidRPr="00B039DA">
              <w:t>.4</w:t>
            </w:r>
          </w:p>
        </w:tc>
        <w:tc>
          <w:tcPr>
            <w:tcW w:w="8843" w:type="dxa"/>
            <w:gridSpan w:val="2"/>
          </w:tcPr>
          <w:p w14:paraId="12BBF985" w14:textId="77777777" w:rsidR="008D5855" w:rsidRDefault="008D5855" w:rsidP="008C3E63">
            <w:r>
              <w:t>Լուսադիոդի</w:t>
            </w:r>
            <w:r w:rsidRPr="00AA0A87">
              <w:t xml:space="preserve"> ջերմաստիճանը</w:t>
            </w:r>
            <w:r>
              <w:t>-</w:t>
            </w:r>
            <w:r w:rsidRPr="00AA0A87">
              <w:t xml:space="preserve"> C</w:t>
            </w:r>
            <w:r w:rsidRPr="00325EB6">
              <w:rPr>
                <w:color w:val="000000"/>
              </w:rPr>
              <w:t>°</w:t>
            </w:r>
          </w:p>
        </w:tc>
      </w:tr>
      <w:tr w:rsidR="008D5855" w:rsidRPr="00B039DA" w14:paraId="3297F3C7" w14:textId="77777777" w:rsidTr="008C3E63">
        <w:trPr>
          <w:trHeight w:val="393"/>
        </w:trPr>
        <w:tc>
          <w:tcPr>
            <w:tcW w:w="1373" w:type="dxa"/>
            <w:vAlign w:val="center"/>
          </w:tcPr>
          <w:p w14:paraId="13038827" w14:textId="77777777" w:rsidR="008D5855" w:rsidRPr="00612F0F" w:rsidRDefault="008D5855" w:rsidP="008C3E63">
            <w:pPr>
              <w:jc w:val="center"/>
              <w:rPr>
                <w:color w:val="000000"/>
              </w:rPr>
            </w:pPr>
            <w:r>
              <w:t>1</w:t>
            </w:r>
            <w:r w:rsidRPr="00B039DA">
              <w:t>.1.</w:t>
            </w:r>
            <w:r>
              <w:t>6</w:t>
            </w:r>
            <w:r w:rsidRPr="00B039DA">
              <w:t>.5</w:t>
            </w:r>
          </w:p>
        </w:tc>
        <w:tc>
          <w:tcPr>
            <w:tcW w:w="8843" w:type="dxa"/>
            <w:gridSpan w:val="2"/>
          </w:tcPr>
          <w:p w14:paraId="098AF2F9" w14:textId="77777777" w:rsidR="008D5855" w:rsidRDefault="008D5855" w:rsidP="008C3E63">
            <w:r>
              <w:t>Դրայվերի</w:t>
            </w:r>
            <w:r w:rsidRPr="00AA0A87">
              <w:t xml:space="preserve"> ջերմաստիճանը</w:t>
            </w:r>
            <w:r>
              <w:t>-</w:t>
            </w:r>
            <w:r w:rsidRPr="00AA0A87">
              <w:t xml:space="preserve"> C</w:t>
            </w:r>
            <w:r w:rsidRPr="00325EB6">
              <w:rPr>
                <w:color w:val="000000"/>
              </w:rPr>
              <w:t>°</w:t>
            </w:r>
          </w:p>
        </w:tc>
      </w:tr>
      <w:tr w:rsidR="008D5855" w:rsidRPr="00B039DA" w14:paraId="56450915" w14:textId="77777777" w:rsidTr="008C3E63">
        <w:trPr>
          <w:trHeight w:val="274"/>
        </w:trPr>
        <w:tc>
          <w:tcPr>
            <w:tcW w:w="1373" w:type="dxa"/>
            <w:vAlign w:val="center"/>
          </w:tcPr>
          <w:p w14:paraId="0A6FF16A" w14:textId="77777777" w:rsidR="008D5855" w:rsidRPr="00612F0F" w:rsidRDefault="008D5855" w:rsidP="008C3E63">
            <w:pPr>
              <w:jc w:val="center"/>
              <w:rPr>
                <w:color w:val="000000"/>
              </w:rPr>
            </w:pPr>
            <w:r>
              <w:t>1</w:t>
            </w:r>
            <w:r w:rsidRPr="00B039DA">
              <w:t>.1.</w:t>
            </w:r>
            <w:r>
              <w:t>6</w:t>
            </w:r>
            <w:r w:rsidRPr="00B039DA">
              <w:t>.6</w:t>
            </w:r>
          </w:p>
        </w:tc>
        <w:tc>
          <w:tcPr>
            <w:tcW w:w="8843" w:type="dxa"/>
            <w:gridSpan w:val="2"/>
          </w:tcPr>
          <w:p w14:paraId="038D1400" w14:textId="77777777" w:rsidR="008D5855" w:rsidRDefault="008D5855" w:rsidP="008C3E63">
            <w:r w:rsidRPr="00AA0A87">
              <w:t>Ընդհանուր էներգիայի սպառումը</w:t>
            </w:r>
            <w:r>
              <w:t>-</w:t>
            </w:r>
            <w:r w:rsidRPr="00AA0A87">
              <w:t xml:space="preserve"> կՎտժ</w:t>
            </w:r>
          </w:p>
        </w:tc>
      </w:tr>
      <w:tr w:rsidR="008D5855" w:rsidRPr="00B039DA" w14:paraId="1F7900A3" w14:textId="77777777" w:rsidTr="008C3E63">
        <w:trPr>
          <w:trHeight w:val="641"/>
        </w:trPr>
        <w:tc>
          <w:tcPr>
            <w:tcW w:w="1373" w:type="dxa"/>
            <w:vAlign w:val="center"/>
          </w:tcPr>
          <w:p w14:paraId="317A569A" w14:textId="77777777" w:rsidR="008D5855" w:rsidRPr="00B039DA" w:rsidRDefault="008D5855" w:rsidP="008C3E63">
            <w:pPr>
              <w:jc w:val="center"/>
            </w:pPr>
            <w:r>
              <w:t>1.1.7</w:t>
            </w:r>
          </w:p>
        </w:tc>
        <w:tc>
          <w:tcPr>
            <w:tcW w:w="8843" w:type="dxa"/>
            <w:gridSpan w:val="2"/>
            <w:vAlign w:val="center"/>
          </w:tcPr>
          <w:p w14:paraId="3D5921F8" w14:textId="77777777" w:rsidR="008D5855" w:rsidRDefault="008D5855" w:rsidP="008C3E63">
            <w:r>
              <w:t xml:space="preserve">Լուսատուի պարամետրերի ընթերցման հաճախականությունը առնվազն ժամում մեկ անգամ </w:t>
            </w:r>
          </w:p>
        </w:tc>
      </w:tr>
      <w:tr w:rsidR="008D5855" w:rsidRPr="00B039DA" w14:paraId="6810B775" w14:textId="77777777" w:rsidTr="008C3E63">
        <w:trPr>
          <w:trHeight w:val="656"/>
        </w:trPr>
        <w:tc>
          <w:tcPr>
            <w:tcW w:w="1373" w:type="dxa"/>
            <w:vAlign w:val="center"/>
          </w:tcPr>
          <w:p w14:paraId="001A2305" w14:textId="77777777" w:rsidR="008D5855" w:rsidRPr="00612F0F" w:rsidRDefault="008D5855" w:rsidP="008C3E63">
            <w:pPr>
              <w:jc w:val="center"/>
              <w:rPr>
                <w:color w:val="000000"/>
              </w:rPr>
            </w:pPr>
            <w:r>
              <w:t>1.1.8</w:t>
            </w:r>
          </w:p>
        </w:tc>
        <w:tc>
          <w:tcPr>
            <w:tcW w:w="8843" w:type="dxa"/>
            <w:gridSpan w:val="2"/>
            <w:vAlign w:val="center"/>
          </w:tcPr>
          <w:p w14:paraId="05BE13F8" w14:textId="77777777" w:rsidR="008D5855" w:rsidRDefault="008D5855" w:rsidP="008C3E63">
            <w:r>
              <w:t xml:space="preserve">Սենսորների </w:t>
            </w:r>
            <w:r w:rsidRPr="003924EC">
              <w:t>տվյալների փոխանցում</w:t>
            </w:r>
            <w:r>
              <w:t>ը լ</w:t>
            </w:r>
            <w:r w:rsidRPr="003924EC">
              <w:t xml:space="preserve">ուսավորության այլ կարգավորիչներին՝ առանց սեգմենտի կարգավորիչ օգտագործելու </w:t>
            </w:r>
          </w:p>
        </w:tc>
      </w:tr>
      <w:tr w:rsidR="008D5855" w:rsidRPr="00B039DA" w14:paraId="3361C811" w14:textId="77777777" w:rsidTr="008C3E63">
        <w:trPr>
          <w:trHeight w:val="981"/>
        </w:trPr>
        <w:tc>
          <w:tcPr>
            <w:tcW w:w="1373" w:type="dxa"/>
            <w:vAlign w:val="center"/>
          </w:tcPr>
          <w:p w14:paraId="645AEBB7" w14:textId="77777777" w:rsidR="008D5855" w:rsidRPr="00B039DA" w:rsidRDefault="008D5855" w:rsidP="008C3E63">
            <w:pPr>
              <w:jc w:val="center"/>
            </w:pPr>
            <w:r>
              <w:rPr>
                <w:color w:val="000000"/>
              </w:rPr>
              <w:t>1.1.9</w:t>
            </w:r>
          </w:p>
        </w:tc>
        <w:tc>
          <w:tcPr>
            <w:tcW w:w="8843" w:type="dxa"/>
            <w:gridSpan w:val="2"/>
            <w:vAlign w:val="center"/>
          </w:tcPr>
          <w:p w14:paraId="0F11A7DF" w14:textId="77777777" w:rsidR="008D5855" w:rsidRDefault="008D5855" w:rsidP="008C3E63">
            <w:r w:rsidRPr="00D60D40">
              <w:t xml:space="preserve">Պետք է </w:t>
            </w:r>
            <w:r>
              <w:t xml:space="preserve">ապահովի կապը </w:t>
            </w:r>
            <w:r w:rsidRPr="00D60D40">
              <w:t xml:space="preserve">կենտրոնական կառավարման համակարգի հետ սեգմենտի </w:t>
            </w:r>
            <w:r>
              <w:t xml:space="preserve">կարգավորիչների </w:t>
            </w:r>
            <w:r w:rsidRPr="00D60D40">
              <w:t xml:space="preserve">միջոցով կամ ընդգրկի IoT ցանցերը </w:t>
            </w:r>
            <w:r w:rsidRPr="00B039DA">
              <w:t>(LoRaWAN, NB IoT, Sigifox).</w:t>
            </w:r>
          </w:p>
        </w:tc>
      </w:tr>
      <w:tr w:rsidR="008D5855" w:rsidRPr="00B039DA" w14:paraId="6BDCDF30" w14:textId="77777777" w:rsidTr="008C3E63">
        <w:trPr>
          <w:trHeight w:val="712"/>
        </w:trPr>
        <w:tc>
          <w:tcPr>
            <w:tcW w:w="1373" w:type="dxa"/>
            <w:vAlign w:val="center"/>
          </w:tcPr>
          <w:p w14:paraId="4944F48A" w14:textId="77777777" w:rsidR="008D5855" w:rsidRPr="00B039DA" w:rsidRDefault="008D5855" w:rsidP="008C3E63">
            <w:pPr>
              <w:jc w:val="center"/>
            </w:pPr>
            <w:r>
              <w:rPr>
                <w:color w:val="000000"/>
              </w:rPr>
              <w:t>1.1.10</w:t>
            </w:r>
          </w:p>
        </w:tc>
        <w:tc>
          <w:tcPr>
            <w:tcW w:w="8843" w:type="dxa"/>
            <w:gridSpan w:val="2"/>
            <w:vAlign w:val="center"/>
          </w:tcPr>
          <w:p w14:paraId="75662D18" w14:textId="77777777" w:rsidR="008D5855" w:rsidRPr="00B039DA" w:rsidRDefault="008D5855" w:rsidP="008C3E63">
            <w:r>
              <w:t>Օգտագործվող բ</w:t>
            </w:r>
            <w:r w:rsidRPr="003620F5">
              <w:t xml:space="preserve">աց ռադիոհաճախականություն, օրինակ՝ 868 ՄՀց, 433 ՄՀց, 2,4 ԳՀց և այլն՝ </w:t>
            </w:r>
            <w:r>
              <w:t xml:space="preserve">սեգմանտի կարգավորչի հետ կապի համար </w:t>
            </w:r>
          </w:p>
        </w:tc>
      </w:tr>
      <w:tr w:rsidR="008D5855" w:rsidRPr="00B039DA" w14:paraId="39C54C48" w14:textId="77777777" w:rsidTr="008C3E63">
        <w:trPr>
          <w:trHeight w:val="611"/>
        </w:trPr>
        <w:tc>
          <w:tcPr>
            <w:tcW w:w="1373" w:type="dxa"/>
            <w:vAlign w:val="center"/>
          </w:tcPr>
          <w:p w14:paraId="136B1CD1" w14:textId="77777777" w:rsidR="008D5855" w:rsidRPr="00B039DA" w:rsidRDefault="008D5855" w:rsidP="008C3E63">
            <w:pPr>
              <w:jc w:val="center"/>
            </w:pPr>
            <w:r>
              <w:rPr>
                <w:color w:val="000000"/>
              </w:rPr>
              <w:t>1.1.11</w:t>
            </w:r>
          </w:p>
        </w:tc>
        <w:tc>
          <w:tcPr>
            <w:tcW w:w="8843" w:type="dxa"/>
            <w:gridSpan w:val="2"/>
            <w:vAlign w:val="center"/>
          </w:tcPr>
          <w:p w14:paraId="0F3D3274" w14:textId="77777777" w:rsidR="008D5855" w:rsidRPr="00B039DA" w:rsidRDefault="008D5855" w:rsidP="008C3E63">
            <w:r w:rsidRPr="003620F5">
              <w:t>Մարտկոցի տեսակ</w:t>
            </w:r>
            <w:r>
              <w:t xml:space="preserve">ը ՝ </w:t>
            </w:r>
            <w:r w:rsidRPr="003620F5">
              <w:t>լիթիումի պոլիմեր կամ բարձր հզորության կոնդենսատոր</w:t>
            </w:r>
          </w:p>
        </w:tc>
      </w:tr>
      <w:tr w:rsidR="008D5855" w:rsidRPr="00B039DA" w14:paraId="1555DBF5" w14:textId="77777777" w:rsidTr="008C3E63">
        <w:trPr>
          <w:trHeight w:val="393"/>
        </w:trPr>
        <w:tc>
          <w:tcPr>
            <w:tcW w:w="1373" w:type="dxa"/>
            <w:vAlign w:val="center"/>
          </w:tcPr>
          <w:p w14:paraId="610C2C36" w14:textId="77777777" w:rsidR="008D5855" w:rsidRPr="00B039DA" w:rsidRDefault="008D5855" w:rsidP="008C3E63">
            <w:pPr>
              <w:jc w:val="center"/>
            </w:pPr>
            <w:r>
              <w:rPr>
                <w:color w:val="000000"/>
              </w:rPr>
              <w:t>1.1.12</w:t>
            </w:r>
          </w:p>
        </w:tc>
        <w:tc>
          <w:tcPr>
            <w:tcW w:w="8843" w:type="dxa"/>
            <w:gridSpan w:val="2"/>
            <w:vAlign w:val="center"/>
          </w:tcPr>
          <w:p w14:paraId="2B090D74" w14:textId="008E5639" w:rsidR="008D5855" w:rsidRPr="00B039DA" w:rsidRDefault="008D5855" w:rsidP="002A3D76">
            <w:r w:rsidRPr="003620F5">
              <w:t>Մարտկոցի հզորությունը</w:t>
            </w:r>
            <w:r>
              <w:t xml:space="preserve"> առնվազն </w:t>
            </w:r>
            <w:r w:rsidRPr="003620F5">
              <w:t xml:space="preserve">75 </w:t>
            </w:r>
            <w:r w:rsidR="002A3D76">
              <w:rPr>
                <w:lang w:val="hy-AM"/>
              </w:rPr>
              <w:t>մԱհ</w:t>
            </w:r>
            <w:r w:rsidRPr="003620F5">
              <w:t xml:space="preserve"> կամ 0,5 </w:t>
            </w:r>
            <w:r>
              <w:t>Փ</w:t>
            </w:r>
          </w:p>
        </w:tc>
      </w:tr>
      <w:tr w:rsidR="008D5855" w:rsidRPr="00B039DA" w14:paraId="498F78C7" w14:textId="77777777" w:rsidTr="008C3E63">
        <w:trPr>
          <w:trHeight w:val="379"/>
        </w:trPr>
        <w:tc>
          <w:tcPr>
            <w:tcW w:w="1373" w:type="dxa"/>
            <w:vAlign w:val="center"/>
          </w:tcPr>
          <w:p w14:paraId="19E3FE0E" w14:textId="77777777" w:rsidR="008D5855" w:rsidRPr="00612F0F" w:rsidRDefault="008D5855" w:rsidP="008C3E63">
            <w:pPr>
              <w:jc w:val="center"/>
              <w:rPr>
                <w:color w:val="000000"/>
              </w:rPr>
            </w:pPr>
            <w:r>
              <w:rPr>
                <w:color w:val="000000"/>
              </w:rPr>
              <w:t>1.1.13</w:t>
            </w:r>
          </w:p>
        </w:tc>
        <w:tc>
          <w:tcPr>
            <w:tcW w:w="8843" w:type="dxa"/>
            <w:gridSpan w:val="2"/>
            <w:vAlign w:val="center"/>
          </w:tcPr>
          <w:p w14:paraId="5A960D77" w14:textId="77777777" w:rsidR="008D5855" w:rsidRPr="00B039DA" w:rsidRDefault="008D5855" w:rsidP="008C3E63">
            <w:r>
              <w:rPr>
                <w:color w:val="000000"/>
              </w:rPr>
              <w:t xml:space="preserve">Աշխատանքային ջերմաստիճանը՝  առնվազն </w:t>
            </w:r>
            <w:r w:rsidRPr="00325EB6">
              <w:rPr>
                <w:color w:val="000000"/>
              </w:rPr>
              <w:t>-40°С-ից մինչև +70°С</w:t>
            </w:r>
          </w:p>
        </w:tc>
      </w:tr>
      <w:tr w:rsidR="008D5855" w:rsidRPr="00B039DA" w14:paraId="62A31EAD" w14:textId="77777777" w:rsidTr="008C3E63">
        <w:trPr>
          <w:trHeight w:val="334"/>
        </w:trPr>
        <w:tc>
          <w:tcPr>
            <w:tcW w:w="1373" w:type="dxa"/>
            <w:vAlign w:val="center"/>
          </w:tcPr>
          <w:p w14:paraId="20194F60" w14:textId="77777777" w:rsidR="008D5855" w:rsidRPr="00612F0F" w:rsidRDefault="008D5855" w:rsidP="008C3E63">
            <w:pPr>
              <w:jc w:val="center"/>
              <w:rPr>
                <w:color w:val="000000"/>
              </w:rPr>
            </w:pPr>
            <w:r>
              <w:rPr>
                <w:color w:val="000000"/>
              </w:rPr>
              <w:t>1.1.14</w:t>
            </w:r>
          </w:p>
        </w:tc>
        <w:tc>
          <w:tcPr>
            <w:tcW w:w="8843" w:type="dxa"/>
            <w:gridSpan w:val="2"/>
            <w:vAlign w:val="center"/>
          </w:tcPr>
          <w:p w14:paraId="0606CAA1" w14:textId="77777777" w:rsidR="008D5855" w:rsidRDefault="008D5855" w:rsidP="008C3E63">
            <w:pPr>
              <w:rPr>
                <w:color w:val="000000"/>
              </w:rPr>
            </w:pPr>
            <w:r>
              <w:rPr>
                <w:color w:val="000000"/>
              </w:rPr>
              <w:t>Լարումը՝  230Վ փոփոխական հոսանք</w:t>
            </w:r>
            <w:r w:rsidRPr="00612F0F">
              <w:rPr>
                <w:color w:val="000000"/>
              </w:rPr>
              <w:t>(+ - 10%)</w:t>
            </w:r>
            <w:r>
              <w:rPr>
                <w:color w:val="000000"/>
              </w:rPr>
              <w:t xml:space="preserve">  </w:t>
            </w:r>
          </w:p>
          <w:p w14:paraId="4D98312B" w14:textId="77777777" w:rsidR="008D5855" w:rsidRPr="00B039DA" w:rsidRDefault="008D5855" w:rsidP="008C3E63">
            <w:r>
              <w:rPr>
                <w:color w:val="000000"/>
              </w:rPr>
              <w:t>12-24Վ հաստատուն հոսանք</w:t>
            </w:r>
          </w:p>
        </w:tc>
      </w:tr>
      <w:tr w:rsidR="008D5855" w:rsidRPr="00B039DA" w14:paraId="7178E6BB" w14:textId="77777777" w:rsidTr="008C3E63">
        <w:trPr>
          <w:trHeight w:val="393"/>
        </w:trPr>
        <w:tc>
          <w:tcPr>
            <w:tcW w:w="1373" w:type="dxa"/>
            <w:vAlign w:val="center"/>
          </w:tcPr>
          <w:p w14:paraId="26DCCDCF" w14:textId="77777777" w:rsidR="008D5855" w:rsidRPr="00612F0F" w:rsidRDefault="008D5855" w:rsidP="008C3E63">
            <w:pPr>
              <w:jc w:val="center"/>
              <w:rPr>
                <w:color w:val="000000"/>
              </w:rPr>
            </w:pPr>
            <w:r>
              <w:rPr>
                <w:color w:val="000000"/>
              </w:rPr>
              <w:t>1.1.15</w:t>
            </w:r>
          </w:p>
        </w:tc>
        <w:tc>
          <w:tcPr>
            <w:tcW w:w="8843" w:type="dxa"/>
            <w:gridSpan w:val="2"/>
            <w:vAlign w:val="center"/>
          </w:tcPr>
          <w:p w14:paraId="7FD03472" w14:textId="77777777" w:rsidR="008D5855" w:rsidRPr="00B039DA" w:rsidRDefault="008D5855" w:rsidP="008C3E63">
            <w:r w:rsidRPr="003F0444">
              <w:rPr>
                <w:color w:val="000000"/>
              </w:rPr>
              <w:t>Սարքավորմ</w:t>
            </w:r>
            <w:r>
              <w:rPr>
                <w:color w:val="000000"/>
              </w:rPr>
              <w:t>ան էներգասպառումը</w:t>
            </w:r>
          </w:p>
        </w:tc>
      </w:tr>
      <w:tr w:rsidR="008D5855" w:rsidRPr="00B039DA" w14:paraId="64F1E259" w14:textId="77777777" w:rsidTr="008C3E63">
        <w:trPr>
          <w:trHeight w:val="393"/>
        </w:trPr>
        <w:tc>
          <w:tcPr>
            <w:tcW w:w="1373" w:type="dxa"/>
            <w:vAlign w:val="center"/>
          </w:tcPr>
          <w:p w14:paraId="463894BC" w14:textId="77777777" w:rsidR="008D5855" w:rsidRPr="00612F0F" w:rsidRDefault="008D5855" w:rsidP="008C3E63">
            <w:pPr>
              <w:jc w:val="center"/>
              <w:rPr>
                <w:color w:val="000000"/>
              </w:rPr>
            </w:pPr>
            <w:r>
              <w:rPr>
                <w:color w:val="000000"/>
              </w:rPr>
              <w:t>1</w:t>
            </w:r>
            <w:r w:rsidRPr="00612F0F">
              <w:rPr>
                <w:color w:val="000000"/>
              </w:rPr>
              <w:t>.1.1</w:t>
            </w:r>
            <w:r>
              <w:rPr>
                <w:color w:val="000000"/>
              </w:rPr>
              <w:t>5</w:t>
            </w:r>
            <w:r w:rsidRPr="00612F0F">
              <w:rPr>
                <w:color w:val="000000"/>
              </w:rPr>
              <w:t>.1</w:t>
            </w:r>
          </w:p>
        </w:tc>
        <w:tc>
          <w:tcPr>
            <w:tcW w:w="8843" w:type="dxa"/>
            <w:gridSpan w:val="2"/>
            <w:vAlign w:val="center"/>
          </w:tcPr>
          <w:p w14:paraId="03AED36E" w14:textId="77777777" w:rsidR="008D5855" w:rsidRPr="00B039DA" w:rsidRDefault="008D5855" w:rsidP="008C3E63">
            <w:r w:rsidRPr="003F0444">
              <w:rPr>
                <w:color w:val="000000"/>
              </w:rPr>
              <w:t>Սպասման ռեժիմում ոչ ավելի, քան.</w:t>
            </w:r>
            <w:r>
              <w:rPr>
                <w:color w:val="000000"/>
              </w:rPr>
              <w:t xml:space="preserve"> 1 Վտ</w:t>
            </w:r>
          </w:p>
        </w:tc>
      </w:tr>
      <w:tr w:rsidR="008D5855" w:rsidRPr="00B039DA" w14:paraId="4923BC07" w14:textId="77777777" w:rsidTr="008C3E63">
        <w:trPr>
          <w:trHeight w:val="379"/>
        </w:trPr>
        <w:tc>
          <w:tcPr>
            <w:tcW w:w="1373" w:type="dxa"/>
            <w:vAlign w:val="center"/>
          </w:tcPr>
          <w:p w14:paraId="2E8563CC" w14:textId="77777777" w:rsidR="008D5855" w:rsidRPr="00612F0F" w:rsidRDefault="008D5855" w:rsidP="008C3E63">
            <w:pPr>
              <w:jc w:val="center"/>
              <w:rPr>
                <w:color w:val="000000"/>
              </w:rPr>
            </w:pPr>
            <w:r>
              <w:rPr>
                <w:color w:val="000000"/>
              </w:rPr>
              <w:t>1.1.15</w:t>
            </w:r>
            <w:r w:rsidRPr="00612F0F">
              <w:rPr>
                <w:color w:val="000000"/>
              </w:rPr>
              <w:t>.2</w:t>
            </w:r>
          </w:p>
        </w:tc>
        <w:tc>
          <w:tcPr>
            <w:tcW w:w="8843" w:type="dxa"/>
            <w:gridSpan w:val="2"/>
            <w:vAlign w:val="center"/>
          </w:tcPr>
          <w:p w14:paraId="4E525F6D" w14:textId="77777777" w:rsidR="008D5855" w:rsidRPr="00B039DA" w:rsidRDefault="008D5855" w:rsidP="008C3E63">
            <w:r>
              <w:rPr>
                <w:color w:val="000000"/>
              </w:rPr>
              <w:t xml:space="preserve">Աշխատանքային </w:t>
            </w:r>
            <w:r w:rsidRPr="003F0444">
              <w:rPr>
                <w:color w:val="000000"/>
              </w:rPr>
              <w:t>ռեժիմում ոչ ավելի, քան</w:t>
            </w:r>
            <w:r>
              <w:rPr>
                <w:color w:val="000000"/>
              </w:rPr>
              <w:t xml:space="preserve"> 2 Վտ</w:t>
            </w:r>
          </w:p>
        </w:tc>
      </w:tr>
      <w:tr w:rsidR="008D5855" w:rsidRPr="00B039DA" w14:paraId="1FBF51D2" w14:textId="77777777" w:rsidTr="008C3E63">
        <w:trPr>
          <w:trHeight w:val="430"/>
        </w:trPr>
        <w:tc>
          <w:tcPr>
            <w:tcW w:w="1373" w:type="dxa"/>
            <w:vAlign w:val="center"/>
          </w:tcPr>
          <w:p w14:paraId="7AF133CD" w14:textId="77777777" w:rsidR="008D5855" w:rsidRPr="00612F0F" w:rsidRDefault="008D5855" w:rsidP="008C3E63">
            <w:pPr>
              <w:jc w:val="center"/>
              <w:rPr>
                <w:color w:val="000000"/>
              </w:rPr>
            </w:pPr>
            <w:r>
              <w:rPr>
                <w:color w:val="000000"/>
              </w:rPr>
              <w:t>1.1.16</w:t>
            </w:r>
          </w:p>
        </w:tc>
        <w:tc>
          <w:tcPr>
            <w:tcW w:w="8843" w:type="dxa"/>
            <w:gridSpan w:val="2"/>
            <w:vAlign w:val="center"/>
          </w:tcPr>
          <w:p w14:paraId="125D48D2" w14:textId="77777777" w:rsidR="008D5855" w:rsidRPr="00B039DA" w:rsidRDefault="008D5855" w:rsidP="008C3E63">
            <w:r>
              <w:rPr>
                <w:color w:val="000000"/>
              </w:rPr>
              <w:t xml:space="preserve">Արտաքին ազդեցությունից պաշտպանվածության գործակիցը </w:t>
            </w:r>
            <w:r w:rsidRPr="00612F0F">
              <w:rPr>
                <w:color w:val="000000"/>
              </w:rPr>
              <w:t>(IP),</w:t>
            </w:r>
            <w:r>
              <w:rPr>
                <w:color w:val="000000"/>
              </w:rPr>
              <w:t xml:space="preserve"> առնվազն </w:t>
            </w:r>
            <w:r w:rsidRPr="00B039DA">
              <w:t>IP 66</w:t>
            </w:r>
          </w:p>
        </w:tc>
      </w:tr>
      <w:tr w:rsidR="008D5855" w:rsidRPr="00B039DA" w14:paraId="5326D928" w14:textId="77777777" w:rsidTr="008C3E63">
        <w:trPr>
          <w:trHeight w:val="536"/>
        </w:trPr>
        <w:tc>
          <w:tcPr>
            <w:tcW w:w="1373" w:type="dxa"/>
            <w:vAlign w:val="center"/>
          </w:tcPr>
          <w:p w14:paraId="09B29B3E" w14:textId="77777777" w:rsidR="008D5855" w:rsidRPr="00612F0F" w:rsidRDefault="008D5855" w:rsidP="008C3E63">
            <w:pPr>
              <w:jc w:val="center"/>
              <w:rPr>
                <w:color w:val="000000"/>
              </w:rPr>
            </w:pPr>
            <w:r>
              <w:rPr>
                <w:color w:val="000000"/>
              </w:rPr>
              <w:t>1</w:t>
            </w:r>
            <w:r w:rsidRPr="00612F0F">
              <w:rPr>
                <w:color w:val="000000"/>
              </w:rPr>
              <w:t>.1.1</w:t>
            </w:r>
            <w:r>
              <w:rPr>
                <w:color w:val="000000"/>
              </w:rPr>
              <w:t>7</w:t>
            </w:r>
          </w:p>
        </w:tc>
        <w:tc>
          <w:tcPr>
            <w:tcW w:w="8843" w:type="dxa"/>
            <w:gridSpan w:val="2"/>
            <w:vAlign w:val="center"/>
          </w:tcPr>
          <w:p w14:paraId="23FA449C" w14:textId="77777777" w:rsidR="008D5855" w:rsidRPr="00B039DA" w:rsidRDefault="008D5855" w:rsidP="008C3E63">
            <w:r>
              <w:rPr>
                <w:color w:val="000000"/>
              </w:rPr>
              <w:t>Հարվածակայունության</w:t>
            </w:r>
            <w:r w:rsidRPr="009D3D43">
              <w:rPr>
                <w:color w:val="000000"/>
              </w:rPr>
              <w:t xml:space="preserve"> </w:t>
            </w:r>
            <w:r>
              <w:rPr>
                <w:color w:val="000000"/>
              </w:rPr>
              <w:t xml:space="preserve">գործակից </w:t>
            </w:r>
            <w:r w:rsidRPr="009D3D43">
              <w:rPr>
                <w:color w:val="000000"/>
              </w:rPr>
              <w:t>(IR), ոչ ցածր՝</w:t>
            </w:r>
            <w:r>
              <w:rPr>
                <w:color w:val="000000"/>
              </w:rPr>
              <w:t xml:space="preserve"> </w:t>
            </w:r>
            <w:r w:rsidRPr="00B039DA">
              <w:t>ИК09</w:t>
            </w:r>
          </w:p>
        </w:tc>
      </w:tr>
      <w:tr w:rsidR="008D5855" w:rsidRPr="00B039DA" w14:paraId="6E49F25E" w14:textId="77777777" w:rsidTr="008C3E63">
        <w:trPr>
          <w:trHeight w:val="407"/>
        </w:trPr>
        <w:tc>
          <w:tcPr>
            <w:tcW w:w="1373" w:type="dxa"/>
            <w:vAlign w:val="center"/>
          </w:tcPr>
          <w:p w14:paraId="1465AE1F" w14:textId="77777777" w:rsidR="008D5855" w:rsidRPr="00612F0F" w:rsidRDefault="008D5855" w:rsidP="008C3E63">
            <w:pPr>
              <w:jc w:val="center"/>
              <w:rPr>
                <w:color w:val="000000"/>
              </w:rPr>
            </w:pPr>
            <w:r>
              <w:rPr>
                <w:color w:val="000000"/>
              </w:rPr>
              <w:t>1.1.18</w:t>
            </w:r>
          </w:p>
        </w:tc>
        <w:tc>
          <w:tcPr>
            <w:tcW w:w="8843" w:type="dxa"/>
            <w:gridSpan w:val="2"/>
            <w:vAlign w:val="center"/>
          </w:tcPr>
          <w:p w14:paraId="1BD5A5E5" w14:textId="77777777" w:rsidR="008D5855" w:rsidRDefault="008D5855" w:rsidP="008C3E63">
            <w:r w:rsidRPr="00DA46FE">
              <w:rPr>
                <w:color w:val="000000"/>
              </w:rPr>
              <w:t>ԵՄ հրահանգ թիվ. 2014/35/ԵՄ</w:t>
            </w:r>
            <w:r>
              <w:rPr>
                <w:color w:val="000000"/>
              </w:rPr>
              <w:t xml:space="preserve"> </w:t>
            </w:r>
            <w:r w:rsidRPr="00DA46FE">
              <w:rPr>
                <w:color w:val="000000"/>
              </w:rPr>
              <w:t>(Ցածր լարման հրահանգ)</w:t>
            </w:r>
          </w:p>
        </w:tc>
      </w:tr>
      <w:tr w:rsidR="008D5855" w:rsidRPr="00B039DA" w14:paraId="346596C3" w14:textId="77777777" w:rsidTr="008C3E63">
        <w:trPr>
          <w:trHeight w:val="513"/>
        </w:trPr>
        <w:tc>
          <w:tcPr>
            <w:tcW w:w="1373" w:type="dxa"/>
            <w:vAlign w:val="center"/>
          </w:tcPr>
          <w:p w14:paraId="25E3F87C" w14:textId="77777777" w:rsidR="008D5855" w:rsidRPr="00612F0F" w:rsidRDefault="008D5855" w:rsidP="008C3E63">
            <w:pPr>
              <w:jc w:val="center"/>
              <w:rPr>
                <w:color w:val="000000"/>
              </w:rPr>
            </w:pPr>
            <w:r>
              <w:rPr>
                <w:color w:val="000000"/>
              </w:rPr>
              <w:t>1.1.19</w:t>
            </w:r>
          </w:p>
        </w:tc>
        <w:tc>
          <w:tcPr>
            <w:tcW w:w="8843" w:type="dxa"/>
            <w:gridSpan w:val="2"/>
            <w:vAlign w:val="center"/>
          </w:tcPr>
          <w:p w14:paraId="35C07C19" w14:textId="77777777" w:rsidR="008D5855" w:rsidRDefault="008D5855" w:rsidP="008C3E63">
            <w:r w:rsidRPr="00DA46FE">
              <w:rPr>
                <w:color w:val="000000"/>
              </w:rPr>
              <w:t>ԵՄ հրահանգ թիվ. 2014/30/ԵՄ</w:t>
            </w:r>
            <w:r>
              <w:rPr>
                <w:color w:val="000000"/>
              </w:rPr>
              <w:t xml:space="preserve"> </w:t>
            </w:r>
            <w:r w:rsidRPr="00DA46FE">
              <w:rPr>
                <w:color w:val="000000"/>
              </w:rPr>
              <w:t>(էլեկտրամագնիսական համատեղելիություն)</w:t>
            </w:r>
          </w:p>
        </w:tc>
      </w:tr>
      <w:tr w:rsidR="008D5855" w:rsidRPr="00B039DA" w14:paraId="542E9DE3" w14:textId="77777777" w:rsidTr="008C3E63">
        <w:trPr>
          <w:trHeight w:val="416"/>
        </w:trPr>
        <w:tc>
          <w:tcPr>
            <w:tcW w:w="1373" w:type="dxa"/>
            <w:vAlign w:val="center"/>
          </w:tcPr>
          <w:p w14:paraId="38557BD9" w14:textId="77777777" w:rsidR="008D5855" w:rsidRPr="00612F0F" w:rsidRDefault="008D5855" w:rsidP="008C3E63">
            <w:pPr>
              <w:jc w:val="center"/>
              <w:rPr>
                <w:color w:val="000000"/>
              </w:rPr>
            </w:pPr>
            <w:r>
              <w:rPr>
                <w:color w:val="000000"/>
              </w:rPr>
              <w:t>1.1.20</w:t>
            </w:r>
          </w:p>
        </w:tc>
        <w:tc>
          <w:tcPr>
            <w:tcW w:w="8843" w:type="dxa"/>
            <w:gridSpan w:val="2"/>
            <w:vAlign w:val="center"/>
          </w:tcPr>
          <w:p w14:paraId="427D18D6" w14:textId="77777777" w:rsidR="008D5855" w:rsidRDefault="008D5855" w:rsidP="008C3E63">
            <w:r w:rsidRPr="00DA46FE">
              <w:rPr>
                <w:color w:val="000000"/>
              </w:rPr>
              <w:t>ԵՄ հրահանգ թիվ. 2014/53/ԵՄ</w:t>
            </w:r>
            <w:r>
              <w:rPr>
                <w:color w:val="000000"/>
              </w:rPr>
              <w:t xml:space="preserve"> </w:t>
            </w:r>
            <w:r w:rsidRPr="00DA46FE">
              <w:rPr>
                <w:color w:val="000000"/>
              </w:rPr>
              <w:t>(ռադիոտեխնիկայի հրահանգ)</w:t>
            </w:r>
          </w:p>
        </w:tc>
      </w:tr>
      <w:tr w:rsidR="008D5855" w:rsidRPr="00B039DA" w14:paraId="400A061A" w14:textId="77777777" w:rsidTr="008C3E63">
        <w:trPr>
          <w:trHeight w:val="536"/>
        </w:trPr>
        <w:tc>
          <w:tcPr>
            <w:tcW w:w="1373" w:type="dxa"/>
            <w:vAlign w:val="center"/>
          </w:tcPr>
          <w:p w14:paraId="1B6BE6A2" w14:textId="77777777" w:rsidR="008D5855" w:rsidRPr="00612F0F" w:rsidRDefault="008D5855" w:rsidP="008C3E63">
            <w:pPr>
              <w:jc w:val="center"/>
              <w:rPr>
                <w:color w:val="000000"/>
              </w:rPr>
            </w:pPr>
            <w:r>
              <w:rPr>
                <w:color w:val="000000"/>
              </w:rPr>
              <w:t>1.1.21</w:t>
            </w:r>
          </w:p>
        </w:tc>
        <w:tc>
          <w:tcPr>
            <w:tcW w:w="8843" w:type="dxa"/>
            <w:gridSpan w:val="2"/>
            <w:vAlign w:val="center"/>
          </w:tcPr>
          <w:p w14:paraId="157B8E2D" w14:textId="77777777" w:rsidR="008D5855" w:rsidRDefault="008D5855" w:rsidP="008C3E63">
            <w:r w:rsidRPr="00DA46FE">
              <w:rPr>
                <w:color w:val="000000"/>
              </w:rPr>
              <w:t>ԵՄ հրահանգ թիվ. 2011/65/ԵՄ(ROHS հրահանգ)</w:t>
            </w:r>
          </w:p>
        </w:tc>
      </w:tr>
      <w:tr w:rsidR="008D5855" w:rsidRPr="00B039DA" w14:paraId="778A060E" w14:textId="77777777" w:rsidTr="008C3E63">
        <w:trPr>
          <w:trHeight w:val="545"/>
        </w:trPr>
        <w:tc>
          <w:tcPr>
            <w:tcW w:w="1373" w:type="dxa"/>
            <w:vAlign w:val="center"/>
          </w:tcPr>
          <w:p w14:paraId="5B98DE4C" w14:textId="77777777" w:rsidR="008D5855" w:rsidRPr="00612F0F" w:rsidRDefault="008D5855" w:rsidP="008C3E63">
            <w:pPr>
              <w:jc w:val="center"/>
              <w:rPr>
                <w:color w:val="000000"/>
              </w:rPr>
            </w:pPr>
            <w:r>
              <w:rPr>
                <w:color w:val="000000"/>
              </w:rPr>
              <w:t>1.1.22</w:t>
            </w:r>
          </w:p>
        </w:tc>
        <w:tc>
          <w:tcPr>
            <w:tcW w:w="8843" w:type="dxa"/>
            <w:gridSpan w:val="2"/>
            <w:vAlign w:val="center"/>
          </w:tcPr>
          <w:p w14:paraId="1294F50F" w14:textId="77777777" w:rsidR="008D5855" w:rsidRDefault="008D5855" w:rsidP="008C3E63">
            <w:r w:rsidRPr="00DA46FE">
              <w:rPr>
                <w:color w:val="000000"/>
              </w:rPr>
              <w:t>Կառավարման սարքավորումը պետք է համապատասխանի ԵԽ պահանջներին:</w:t>
            </w:r>
          </w:p>
        </w:tc>
      </w:tr>
      <w:tr w:rsidR="008D5855" w:rsidRPr="00B039DA" w14:paraId="38EAF84D" w14:textId="77777777" w:rsidTr="008C3E63">
        <w:trPr>
          <w:trHeight w:val="862"/>
        </w:trPr>
        <w:tc>
          <w:tcPr>
            <w:tcW w:w="1373" w:type="dxa"/>
            <w:vAlign w:val="center"/>
          </w:tcPr>
          <w:p w14:paraId="05173D7A" w14:textId="77777777" w:rsidR="008D5855" w:rsidRPr="00612F0F" w:rsidRDefault="008D5855" w:rsidP="008C3E63">
            <w:pPr>
              <w:jc w:val="center"/>
              <w:rPr>
                <w:color w:val="000000"/>
              </w:rPr>
            </w:pPr>
            <w:r>
              <w:rPr>
                <w:color w:val="000000"/>
              </w:rPr>
              <w:t>1.1.23</w:t>
            </w:r>
          </w:p>
        </w:tc>
        <w:tc>
          <w:tcPr>
            <w:tcW w:w="8843" w:type="dxa"/>
            <w:gridSpan w:val="2"/>
            <w:vAlign w:val="center"/>
          </w:tcPr>
          <w:p w14:paraId="679E247F" w14:textId="77777777" w:rsidR="008D5855" w:rsidRDefault="008D5855" w:rsidP="008C3E63">
            <w:r w:rsidRPr="000F05A6">
              <w:rPr>
                <w:color w:val="000000"/>
              </w:rPr>
              <w:t>Համապատասխանում է ԵՄ անվտանգության և էլեկտրամագնիսական համատեղելիության պարտադիր ստանդարտներին</w:t>
            </w:r>
          </w:p>
        </w:tc>
      </w:tr>
      <w:tr w:rsidR="008D5855" w:rsidRPr="00B039DA" w14:paraId="1AD8CA3E" w14:textId="77777777" w:rsidTr="008C3E63">
        <w:trPr>
          <w:trHeight w:val="379"/>
        </w:trPr>
        <w:tc>
          <w:tcPr>
            <w:tcW w:w="1373" w:type="dxa"/>
            <w:vAlign w:val="center"/>
          </w:tcPr>
          <w:p w14:paraId="2944657C" w14:textId="77777777" w:rsidR="008D5855" w:rsidRPr="00612F0F" w:rsidRDefault="008D5855" w:rsidP="008C3E63">
            <w:pPr>
              <w:jc w:val="center"/>
              <w:rPr>
                <w:color w:val="000000"/>
              </w:rPr>
            </w:pPr>
          </w:p>
        </w:tc>
        <w:tc>
          <w:tcPr>
            <w:tcW w:w="4950" w:type="dxa"/>
            <w:vAlign w:val="center"/>
          </w:tcPr>
          <w:p w14:paraId="3FF612C6" w14:textId="77777777" w:rsidR="008D5855" w:rsidRPr="00612F0F" w:rsidRDefault="008D5855" w:rsidP="008C3E63">
            <w:pPr>
              <w:rPr>
                <w:color w:val="000000"/>
              </w:rPr>
            </w:pPr>
            <w:r>
              <w:rPr>
                <w:b/>
                <w:color w:val="000000"/>
              </w:rPr>
              <w:t>1</w:t>
            </w:r>
            <w:r w:rsidRPr="00612F0F">
              <w:rPr>
                <w:b/>
                <w:color w:val="000000"/>
              </w:rPr>
              <w:t xml:space="preserve">.2 </w:t>
            </w:r>
            <w:r>
              <w:rPr>
                <w:b/>
                <w:color w:val="000000"/>
              </w:rPr>
              <w:t>Այլ պահանջներ</w:t>
            </w:r>
          </w:p>
        </w:tc>
        <w:tc>
          <w:tcPr>
            <w:tcW w:w="3893" w:type="dxa"/>
            <w:vAlign w:val="center"/>
          </w:tcPr>
          <w:p w14:paraId="5E3B0FC4" w14:textId="77777777" w:rsidR="008D5855" w:rsidRPr="00B039DA" w:rsidRDefault="008D5855" w:rsidP="008C3E63"/>
        </w:tc>
      </w:tr>
      <w:tr w:rsidR="008D5855" w:rsidRPr="00B039DA" w14:paraId="36843A62" w14:textId="77777777" w:rsidTr="008C3E63">
        <w:trPr>
          <w:trHeight w:val="379"/>
        </w:trPr>
        <w:tc>
          <w:tcPr>
            <w:tcW w:w="1373" w:type="dxa"/>
            <w:vAlign w:val="center"/>
          </w:tcPr>
          <w:p w14:paraId="09D35F8E" w14:textId="77777777" w:rsidR="008D5855" w:rsidRPr="00612F0F" w:rsidRDefault="008D5855" w:rsidP="008C3E63">
            <w:pPr>
              <w:jc w:val="center"/>
              <w:rPr>
                <w:color w:val="000000"/>
              </w:rPr>
            </w:pPr>
            <w:r>
              <w:rPr>
                <w:color w:val="000000"/>
              </w:rPr>
              <w:t>1.2.1</w:t>
            </w:r>
          </w:p>
        </w:tc>
        <w:tc>
          <w:tcPr>
            <w:tcW w:w="8843" w:type="dxa"/>
            <w:gridSpan w:val="2"/>
            <w:vAlign w:val="center"/>
          </w:tcPr>
          <w:p w14:paraId="0D057274" w14:textId="77777777" w:rsidR="008D5855" w:rsidRDefault="008D5855" w:rsidP="008C3E63">
            <w:pPr>
              <w:ind w:firstLine="142"/>
              <w:jc w:val="both"/>
              <w:rPr>
                <w:rFonts w:ascii="GHEA Grapalat" w:hAnsi="GHEA Grapalat"/>
                <w:b/>
                <w:sz w:val="28"/>
              </w:rPr>
            </w:pPr>
            <w:r w:rsidRPr="008674C5">
              <w:rPr>
                <w:rFonts w:ascii="GHEA Grapalat" w:hAnsi="GHEA Grapalat"/>
                <w:b/>
                <w:sz w:val="28"/>
              </w:rPr>
              <w:t>Փողոցային լուսավորության կարգավորիչ «</w:t>
            </w:r>
            <w:r w:rsidRPr="00DB2BD6">
              <w:rPr>
                <w:rFonts w:ascii="GHEA Grapalat" w:hAnsi="GHEA Grapalat"/>
                <w:b/>
                <w:sz w:val="28"/>
              </w:rPr>
              <w:t>ZHAGA</w:t>
            </w:r>
            <w:r w:rsidRPr="008674C5">
              <w:rPr>
                <w:rFonts w:ascii="GHEA Grapalat" w:hAnsi="GHEA Grapalat"/>
                <w:b/>
                <w:sz w:val="28"/>
              </w:rPr>
              <w:t>» տվիչը պետք է համատեղելի լինի</w:t>
            </w:r>
            <w:r>
              <w:rPr>
                <w:rFonts w:ascii="GHEA Grapalat" w:hAnsi="GHEA Grapalat"/>
                <w:b/>
                <w:sz w:val="28"/>
              </w:rPr>
              <w:t xml:space="preserve"> </w:t>
            </w:r>
            <w:r w:rsidRPr="00070183">
              <w:rPr>
                <w:rFonts w:ascii="GHEA Grapalat" w:hAnsi="GHEA Grapalat"/>
                <w:b/>
                <w:sz w:val="28"/>
              </w:rPr>
              <w:t xml:space="preserve">Երևանի քաղաքային լուսավորության </w:t>
            </w:r>
            <w:r>
              <w:rPr>
                <w:rFonts w:ascii="GHEA Grapalat" w:hAnsi="GHEA Grapalat"/>
                <w:b/>
                <w:sz w:val="28"/>
              </w:rPr>
              <w:t xml:space="preserve">կառավարման </w:t>
            </w:r>
            <w:r w:rsidRPr="00070183">
              <w:rPr>
                <w:rFonts w:ascii="GHEA Grapalat" w:hAnsi="GHEA Grapalat"/>
                <w:b/>
                <w:sz w:val="28"/>
              </w:rPr>
              <w:t xml:space="preserve">համակարգի </w:t>
            </w:r>
            <w:r>
              <w:rPr>
                <w:rFonts w:ascii="GHEA Grapalat" w:hAnsi="GHEA Grapalat"/>
                <w:b/>
                <w:sz w:val="28"/>
              </w:rPr>
              <w:t>Lucidus SMART street light ծրագրի հետ:</w:t>
            </w:r>
            <w:r w:rsidRPr="00070183">
              <w:rPr>
                <w:rFonts w:ascii="GHEA Grapalat" w:hAnsi="GHEA Grapalat"/>
                <w:b/>
                <w:sz w:val="28"/>
              </w:rPr>
              <w:t xml:space="preserve"> </w:t>
            </w:r>
          </w:p>
          <w:p w14:paraId="25047188" w14:textId="77777777" w:rsidR="008D5855" w:rsidRPr="008674C5" w:rsidRDefault="008D5855" w:rsidP="008C3E63">
            <w:pPr>
              <w:ind w:firstLine="142"/>
              <w:jc w:val="both"/>
              <w:rPr>
                <w:rFonts w:ascii="GHEA Grapalat" w:hAnsi="GHEA Grapalat"/>
                <w:b/>
                <w:sz w:val="28"/>
              </w:rPr>
            </w:pPr>
            <w:r w:rsidRPr="008674C5">
              <w:rPr>
                <w:rFonts w:ascii="GHEA Grapalat" w:hAnsi="GHEA Grapalat"/>
                <w:b/>
                <w:sz w:val="28"/>
              </w:rPr>
              <w:lastRenderedPageBreak/>
              <w:t>Փողոցային լուսավորության կարգավորիչ «</w:t>
            </w:r>
            <w:r w:rsidRPr="00DB2BD6">
              <w:rPr>
                <w:rFonts w:ascii="GHEA Grapalat" w:hAnsi="GHEA Grapalat"/>
                <w:b/>
                <w:sz w:val="28"/>
              </w:rPr>
              <w:t>ZHAGA</w:t>
            </w:r>
            <w:r w:rsidRPr="008674C5">
              <w:rPr>
                <w:rFonts w:ascii="GHEA Grapalat" w:hAnsi="GHEA Grapalat"/>
                <w:b/>
                <w:sz w:val="28"/>
              </w:rPr>
              <w:t>» տվիչ</w:t>
            </w:r>
            <w:r>
              <w:rPr>
                <w:rFonts w:ascii="GHEA Grapalat" w:hAnsi="GHEA Grapalat"/>
                <w:b/>
                <w:sz w:val="28"/>
              </w:rPr>
              <w:t>ի</w:t>
            </w:r>
            <w:r w:rsidRPr="00070183">
              <w:rPr>
                <w:rFonts w:ascii="GHEA Grapalat" w:hAnsi="GHEA Grapalat"/>
                <w:b/>
                <w:sz w:val="28"/>
              </w:rPr>
              <w:t xml:space="preserve"> ծրագրային ներդրումը </w:t>
            </w:r>
            <w:r>
              <w:rPr>
                <w:rFonts w:ascii="GHEA Grapalat" w:hAnsi="GHEA Grapalat"/>
                <w:b/>
                <w:sz w:val="28"/>
              </w:rPr>
              <w:t xml:space="preserve">և </w:t>
            </w:r>
            <w:r w:rsidRPr="00070183">
              <w:rPr>
                <w:rFonts w:ascii="GHEA Grapalat" w:hAnsi="GHEA Grapalat"/>
                <w:b/>
                <w:sz w:val="28"/>
              </w:rPr>
              <w:t xml:space="preserve">Երևանի քաղաքային լուսավորության </w:t>
            </w:r>
            <w:r>
              <w:rPr>
                <w:rFonts w:ascii="GHEA Grapalat" w:hAnsi="GHEA Grapalat"/>
                <w:b/>
                <w:sz w:val="28"/>
              </w:rPr>
              <w:t xml:space="preserve">կառավարման </w:t>
            </w:r>
            <w:r w:rsidRPr="00070183">
              <w:rPr>
                <w:rFonts w:ascii="GHEA Grapalat" w:hAnsi="GHEA Grapalat"/>
                <w:b/>
                <w:sz w:val="28"/>
              </w:rPr>
              <w:t xml:space="preserve">համակարգի </w:t>
            </w:r>
            <w:r>
              <w:rPr>
                <w:rFonts w:ascii="GHEA Grapalat" w:hAnsi="GHEA Grapalat"/>
                <w:b/>
                <w:sz w:val="28"/>
              </w:rPr>
              <w:t xml:space="preserve">Lucidus SMART street light ծրագրի հետ ադապտացումը </w:t>
            </w:r>
            <w:r w:rsidRPr="00070183">
              <w:rPr>
                <w:rFonts w:ascii="GHEA Grapalat" w:hAnsi="GHEA Grapalat"/>
                <w:b/>
                <w:sz w:val="28"/>
              </w:rPr>
              <w:t>պետք է իրականացնի Մատակարարը</w:t>
            </w:r>
          </w:p>
        </w:tc>
      </w:tr>
      <w:tr w:rsidR="008D5855" w:rsidRPr="00B039DA" w14:paraId="3E264391" w14:textId="77777777" w:rsidTr="008C3E63">
        <w:trPr>
          <w:trHeight w:val="379"/>
        </w:trPr>
        <w:tc>
          <w:tcPr>
            <w:tcW w:w="10216" w:type="dxa"/>
            <w:gridSpan w:val="3"/>
            <w:vAlign w:val="center"/>
          </w:tcPr>
          <w:p w14:paraId="09C0A27D" w14:textId="77777777" w:rsidR="008D5855" w:rsidRPr="008674C5" w:rsidRDefault="008D5855" w:rsidP="008C3E63">
            <w:pPr>
              <w:ind w:firstLine="142"/>
              <w:jc w:val="both"/>
              <w:rPr>
                <w:rFonts w:ascii="GHEA Grapalat" w:hAnsi="GHEA Grapalat"/>
                <w:b/>
                <w:sz w:val="28"/>
              </w:rPr>
            </w:pPr>
            <w:r w:rsidRPr="00427FC3">
              <w:rPr>
                <w:rFonts w:ascii="GHEA Grapalat" w:hAnsi="GHEA Grapalat"/>
                <w:lang w:val="hy-AM"/>
              </w:rPr>
              <w:lastRenderedPageBreak/>
              <w:t>Փողոցային լուսավորության կարգավորիչ «ZHAGA» տվիչ</w:t>
            </w:r>
            <w:r>
              <w:rPr>
                <w:rFonts w:ascii="GHEA Grapalat" w:hAnsi="GHEA Grapalat"/>
              </w:rPr>
              <w:t>ների</w:t>
            </w:r>
            <w:r w:rsidRPr="00C10F2E">
              <w:rPr>
                <w:rFonts w:ascii="GHEA Grapalat" w:hAnsi="GHEA Grapalat"/>
                <w:lang w:val="hy-AM"/>
              </w:rPr>
              <w:t xml:space="preserve">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w:t>
            </w:r>
            <w:r>
              <w:rPr>
                <w:rFonts w:ascii="GHEA Grapalat" w:hAnsi="GHEA Grapalat"/>
                <w:lang w:val="hy-AM"/>
              </w:rPr>
              <w:t>ջը Գնորդի կո</w:t>
            </w:r>
            <w:r w:rsidRPr="00C10F2E">
              <w:rPr>
                <w:rFonts w:ascii="GHEA Grapalat" w:hAnsi="GHEA Grapalat"/>
                <w:lang w:val="hy-AM"/>
              </w:rPr>
              <w:t>ղմից Վաճառողին տրվում է բանավոր կամ գրավոր ձևով, հայտը Վաճառողի պայմանագրում նշված էլեկտրոնային  փոստի հասցեին ուղարկելու եղանակով:</w:t>
            </w:r>
          </w:p>
        </w:tc>
      </w:tr>
    </w:tbl>
    <w:p w14:paraId="5CFAE751" w14:textId="77777777" w:rsidR="008D5855" w:rsidRDefault="008D5855" w:rsidP="008D5855">
      <w:pPr>
        <w:ind w:firstLine="142"/>
      </w:pPr>
    </w:p>
    <w:p w14:paraId="16DC06DE" w14:textId="77777777" w:rsidR="0066132D" w:rsidRDefault="0066132D" w:rsidP="0066132D">
      <w:pPr>
        <w:ind w:firstLine="142"/>
      </w:pPr>
    </w:p>
    <w:p w14:paraId="12002321" w14:textId="77777777" w:rsidR="0066132D" w:rsidRPr="00096D07" w:rsidRDefault="0066132D" w:rsidP="0066132D">
      <w:pPr>
        <w:ind w:firstLine="142"/>
      </w:pPr>
    </w:p>
    <w:tbl>
      <w:tblPr>
        <w:tblW w:w="10413" w:type="dxa"/>
        <w:jc w:val="center"/>
        <w:tblLayout w:type="fixed"/>
        <w:tblLook w:val="0000" w:firstRow="0" w:lastRow="0" w:firstColumn="0" w:lastColumn="0" w:noHBand="0" w:noVBand="0"/>
      </w:tblPr>
      <w:tblGrid>
        <w:gridCol w:w="4935"/>
        <w:gridCol w:w="519"/>
        <w:gridCol w:w="4959"/>
      </w:tblGrid>
      <w:tr w:rsidR="008D5855" w:rsidRPr="00752623" w14:paraId="10FA959A" w14:textId="77777777" w:rsidTr="008C3E63">
        <w:trPr>
          <w:trHeight w:val="3107"/>
          <w:jc w:val="center"/>
        </w:trPr>
        <w:tc>
          <w:tcPr>
            <w:tcW w:w="4935" w:type="dxa"/>
          </w:tcPr>
          <w:p w14:paraId="4651C575" w14:textId="77777777" w:rsidR="008D5855" w:rsidRDefault="008D5855" w:rsidP="008C3E63">
            <w:pPr>
              <w:jc w:val="center"/>
              <w:rPr>
                <w:rFonts w:ascii="Sylfaen" w:hAnsi="Sylfaen" w:cs="Sylfaen"/>
                <w:b/>
                <w:bCs/>
                <w:lang w:val="pt-BR"/>
              </w:rPr>
            </w:pPr>
          </w:p>
          <w:p w14:paraId="4A110061" w14:textId="77777777" w:rsidR="008D5855" w:rsidRPr="00D05B89" w:rsidRDefault="008D5855" w:rsidP="008C3E63">
            <w:pPr>
              <w:jc w:val="center"/>
              <w:rPr>
                <w:rFonts w:ascii="GHEA Grapalat" w:hAnsi="GHEA Grapalat"/>
                <w:sz w:val="22"/>
                <w:szCs w:val="22"/>
                <w:lang w:val="hy-AM"/>
              </w:rPr>
            </w:pPr>
            <w:r w:rsidRPr="00752623">
              <w:rPr>
                <w:rFonts w:ascii="Sylfaen" w:hAnsi="Sylfaen" w:cs="Sylfaen"/>
                <w:b/>
                <w:bCs/>
                <w:lang w:val="pt-BR"/>
              </w:rPr>
              <w:t>ՎԱՃԱՌՈՂ</w:t>
            </w:r>
          </w:p>
          <w:p w14:paraId="09487224" w14:textId="77777777" w:rsidR="008D5855" w:rsidRPr="00D05B89" w:rsidRDefault="008D5855" w:rsidP="008C3E63">
            <w:pPr>
              <w:jc w:val="center"/>
              <w:rPr>
                <w:rFonts w:ascii="GHEA Grapalat" w:hAnsi="GHEA Grapalat"/>
                <w:lang w:val="hy-AM"/>
              </w:rPr>
            </w:pPr>
          </w:p>
          <w:p w14:paraId="3B4F8DF2" w14:textId="77777777" w:rsidR="008D5855" w:rsidRPr="00D05B89" w:rsidRDefault="008D5855" w:rsidP="008C3E63">
            <w:pPr>
              <w:jc w:val="center"/>
              <w:rPr>
                <w:rFonts w:ascii="GHEA Grapalat" w:hAnsi="GHEA Grapalat"/>
                <w:lang w:val="hy-AM"/>
              </w:rPr>
            </w:pPr>
          </w:p>
          <w:p w14:paraId="76053F99" w14:textId="77777777" w:rsidR="008D5855" w:rsidRPr="00D05B89" w:rsidRDefault="008D5855" w:rsidP="008C3E63">
            <w:pPr>
              <w:jc w:val="center"/>
              <w:rPr>
                <w:rFonts w:ascii="GHEA Grapalat" w:hAnsi="GHEA Grapalat"/>
                <w:lang w:val="hy-AM"/>
              </w:rPr>
            </w:pPr>
          </w:p>
          <w:p w14:paraId="4265C3BF" w14:textId="77777777" w:rsidR="008D5855" w:rsidRPr="00E979A6" w:rsidRDefault="008D5855" w:rsidP="008C3E63">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55135745" w14:textId="77777777" w:rsidR="008D5855" w:rsidRPr="00D05B89" w:rsidRDefault="008D5855" w:rsidP="008C3E63">
            <w:pPr>
              <w:jc w:val="center"/>
              <w:rPr>
                <w:rFonts w:ascii="GHEA Grapalat" w:hAnsi="GHEA Grapalat"/>
                <w:lang w:val="hy-AM"/>
              </w:rPr>
            </w:pPr>
          </w:p>
          <w:p w14:paraId="6207C695" w14:textId="77777777" w:rsidR="008D5855" w:rsidRPr="00D05B89" w:rsidRDefault="008D5855" w:rsidP="008C3E63">
            <w:pPr>
              <w:jc w:val="center"/>
              <w:rPr>
                <w:rFonts w:ascii="GHEA Grapalat" w:hAnsi="GHEA Grapalat"/>
                <w:lang w:val="hy-AM"/>
              </w:rPr>
            </w:pPr>
          </w:p>
          <w:p w14:paraId="5F5A3E22" w14:textId="77777777" w:rsidR="008D5855" w:rsidRPr="00D05B89" w:rsidRDefault="008D5855" w:rsidP="008C3E63">
            <w:pPr>
              <w:jc w:val="center"/>
              <w:rPr>
                <w:rFonts w:ascii="GHEA Grapalat" w:hAnsi="GHEA Grapalat"/>
                <w:lang w:val="hy-AM"/>
              </w:rPr>
            </w:pPr>
          </w:p>
          <w:p w14:paraId="240E8FCC"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5DAF38BC"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262063E8" w14:textId="77777777" w:rsidR="008D5855" w:rsidRPr="00D05B89" w:rsidRDefault="008D5855" w:rsidP="008C3E63">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3A58C6E" w14:textId="77777777" w:rsidR="008D5855" w:rsidRPr="00D05B89" w:rsidRDefault="008D5855" w:rsidP="008C3E63">
            <w:pPr>
              <w:jc w:val="center"/>
              <w:rPr>
                <w:rFonts w:ascii="GHEA Grapalat" w:hAnsi="GHEA Grapalat"/>
                <w:lang w:val="hy-AM"/>
              </w:rPr>
            </w:pPr>
          </w:p>
        </w:tc>
        <w:tc>
          <w:tcPr>
            <w:tcW w:w="4959" w:type="dxa"/>
          </w:tcPr>
          <w:p w14:paraId="410926F0" w14:textId="77777777" w:rsidR="008D5855" w:rsidRDefault="008D5855" w:rsidP="008C3E63">
            <w:pPr>
              <w:jc w:val="center"/>
              <w:rPr>
                <w:rFonts w:ascii="Sylfaen" w:hAnsi="Sylfaen"/>
                <w:b/>
                <w:bCs/>
                <w:color w:val="212529"/>
                <w:sz w:val="18"/>
                <w:szCs w:val="18"/>
                <w:lang w:val="nb-NO"/>
              </w:rPr>
            </w:pPr>
          </w:p>
          <w:p w14:paraId="172789E6" w14:textId="77777777" w:rsidR="008D5855" w:rsidRPr="00E979A6" w:rsidRDefault="008D5855" w:rsidP="008C3E63">
            <w:pPr>
              <w:jc w:val="center"/>
              <w:rPr>
                <w:rFonts w:ascii="Sylfaen" w:hAnsi="Sylfaen"/>
                <w:color w:val="212529"/>
                <w:szCs w:val="18"/>
                <w:lang w:val="nb-NO"/>
              </w:rPr>
            </w:pPr>
            <w:r w:rsidRPr="004D740B">
              <w:rPr>
                <w:rFonts w:ascii="Sylfaen" w:hAnsi="Sylfaen"/>
                <w:b/>
                <w:bCs/>
                <w:color w:val="212529"/>
                <w:szCs w:val="18"/>
                <w:lang w:val="nb-NO"/>
              </w:rPr>
              <w:t>ԳՆՈՐԴ</w:t>
            </w:r>
          </w:p>
          <w:p w14:paraId="62E205AF" w14:textId="77777777" w:rsidR="008D5855" w:rsidRPr="00E979A6" w:rsidRDefault="008D5855" w:rsidP="008C3E63">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1400EF35" w14:textId="77777777" w:rsidR="008D5855" w:rsidRPr="001C26FE" w:rsidRDefault="008D5855" w:rsidP="008C3E63">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02E57590"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37DBB65B"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02EF9EE0" w14:textId="77777777" w:rsidR="008D5855" w:rsidRPr="001C26FE" w:rsidRDefault="008D5855" w:rsidP="008C3E63">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19"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3DAEAB60" w14:textId="77777777" w:rsidR="008D5855" w:rsidRPr="00D05B89" w:rsidRDefault="008D5855" w:rsidP="008C3E63">
            <w:pPr>
              <w:jc w:val="center"/>
              <w:rPr>
                <w:rFonts w:ascii="Arial LatArm" w:hAnsi="Arial LatArm" w:cs="Sylfaen"/>
                <w:bCs/>
                <w:sz w:val="20"/>
                <w:lang w:val="hy-AM"/>
              </w:rPr>
            </w:pPr>
            <w:r w:rsidRPr="00D05B89">
              <w:rPr>
                <w:rFonts w:ascii="Sylfaen" w:hAnsi="Sylfaen"/>
                <w:lang w:val="hy-AM"/>
              </w:rPr>
              <w:t xml:space="preserve">   </w:t>
            </w:r>
          </w:p>
          <w:p w14:paraId="70F15DF6" w14:textId="77777777" w:rsidR="008D5855" w:rsidRPr="00D05B89" w:rsidRDefault="008D5855" w:rsidP="008C3E63">
            <w:pPr>
              <w:jc w:val="center"/>
              <w:rPr>
                <w:rFonts w:ascii="Arial LatArm" w:hAnsi="Arial LatArm" w:cs="Sylfaen"/>
                <w:bCs/>
                <w:sz w:val="20"/>
                <w:lang w:val="hy-AM"/>
              </w:rPr>
            </w:pPr>
          </w:p>
          <w:p w14:paraId="76AEA046" w14:textId="77777777" w:rsidR="008D5855" w:rsidRDefault="008D5855" w:rsidP="008C3E63">
            <w:pPr>
              <w:jc w:val="center"/>
              <w:rPr>
                <w:rFonts w:asciiTheme="minorHAnsi" w:hAnsiTheme="minorHAnsi" w:cs="Sylfaen"/>
                <w:bCs/>
                <w:sz w:val="20"/>
                <w:lang w:val="hy-AM"/>
              </w:rPr>
            </w:pPr>
          </w:p>
          <w:p w14:paraId="24478BA7" w14:textId="77777777" w:rsidR="008D5855" w:rsidRPr="004D740B" w:rsidRDefault="008D5855" w:rsidP="008C3E63">
            <w:pPr>
              <w:jc w:val="center"/>
              <w:rPr>
                <w:rFonts w:asciiTheme="minorHAnsi" w:hAnsiTheme="minorHAnsi" w:cs="Sylfaen"/>
                <w:bCs/>
                <w:sz w:val="20"/>
                <w:lang w:val="hy-AM"/>
              </w:rPr>
            </w:pPr>
          </w:p>
          <w:p w14:paraId="67C540A2"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154D852F"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59FB18FD" w14:textId="77777777" w:rsidR="008D5855" w:rsidRPr="00752623" w:rsidRDefault="008D5855" w:rsidP="008C3E63">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1235EA98" w14:textId="77777777" w:rsidR="00D24B13" w:rsidRDefault="00D24B13" w:rsidP="00D24B13">
      <w:pPr>
        <w:jc w:val="right"/>
        <w:rPr>
          <w:rFonts w:ascii="GHEA Grapalat" w:hAnsi="GHEA Grapalat"/>
          <w:i/>
          <w:sz w:val="18"/>
          <w:lang w:val="hy-AM"/>
        </w:rPr>
      </w:pPr>
    </w:p>
    <w:p w14:paraId="7849F9CD" w14:textId="77777777" w:rsidR="008D5855" w:rsidRDefault="008D5855" w:rsidP="00D24B13">
      <w:pPr>
        <w:jc w:val="right"/>
        <w:rPr>
          <w:rFonts w:ascii="GHEA Grapalat" w:hAnsi="GHEA Grapalat"/>
          <w:i/>
          <w:sz w:val="18"/>
          <w:lang w:val="hy-AM"/>
        </w:rPr>
      </w:pPr>
    </w:p>
    <w:p w14:paraId="49012AE7" w14:textId="77777777" w:rsidR="008D5855" w:rsidRDefault="008D5855" w:rsidP="00D24B13">
      <w:pPr>
        <w:jc w:val="right"/>
        <w:rPr>
          <w:rFonts w:ascii="GHEA Grapalat" w:hAnsi="GHEA Grapalat"/>
          <w:i/>
          <w:sz w:val="18"/>
          <w:lang w:val="hy-AM"/>
        </w:rPr>
      </w:pPr>
    </w:p>
    <w:p w14:paraId="4CD7BC74" w14:textId="77777777" w:rsidR="008D5855" w:rsidRDefault="008D5855" w:rsidP="00D24B13">
      <w:pPr>
        <w:jc w:val="right"/>
        <w:rPr>
          <w:rFonts w:ascii="GHEA Grapalat" w:hAnsi="GHEA Grapalat"/>
          <w:i/>
          <w:sz w:val="18"/>
          <w:lang w:val="hy-AM"/>
        </w:rPr>
      </w:pPr>
    </w:p>
    <w:p w14:paraId="0B65947F" w14:textId="77777777" w:rsidR="008D5855" w:rsidRDefault="008D5855" w:rsidP="00D24B13">
      <w:pPr>
        <w:jc w:val="right"/>
        <w:rPr>
          <w:rFonts w:ascii="GHEA Grapalat" w:hAnsi="GHEA Grapalat"/>
          <w:i/>
          <w:sz w:val="18"/>
          <w:lang w:val="hy-AM"/>
        </w:rPr>
      </w:pPr>
    </w:p>
    <w:p w14:paraId="52FE8442" w14:textId="77777777" w:rsidR="008D5855" w:rsidRDefault="008D5855" w:rsidP="00D24B13">
      <w:pPr>
        <w:jc w:val="right"/>
        <w:rPr>
          <w:rFonts w:ascii="GHEA Grapalat" w:hAnsi="GHEA Grapalat"/>
          <w:i/>
          <w:sz w:val="18"/>
          <w:lang w:val="hy-AM"/>
        </w:rPr>
      </w:pPr>
    </w:p>
    <w:p w14:paraId="0924B3B1" w14:textId="77777777" w:rsidR="008D5855" w:rsidRDefault="008D5855" w:rsidP="00D24B13">
      <w:pPr>
        <w:jc w:val="right"/>
        <w:rPr>
          <w:rFonts w:ascii="GHEA Grapalat" w:hAnsi="GHEA Grapalat"/>
          <w:i/>
          <w:sz w:val="18"/>
          <w:lang w:val="hy-AM"/>
        </w:rPr>
      </w:pPr>
    </w:p>
    <w:p w14:paraId="600E4D5D" w14:textId="77777777" w:rsidR="008D5855" w:rsidRDefault="008D5855" w:rsidP="00D24B13">
      <w:pPr>
        <w:jc w:val="right"/>
        <w:rPr>
          <w:rFonts w:ascii="GHEA Grapalat" w:hAnsi="GHEA Grapalat"/>
          <w:i/>
          <w:sz w:val="18"/>
          <w:lang w:val="hy-AM"/>
        </w:rPr>
      </w:pPr>
    </w:p>
    <w:p w14:paraId="1FBACE3E" w14:textId="77777777" w:rsidR="008D5855" w:rsidRDefault="008D5855" w:rsidP="00D24B13">
      <w:pPr>
        <w:jc w:val="right"/>
        <w:rPr>
          <w:rFonts w:ascii="GHEA Grapalat" w:hAnsi="GHEA Grapalat"/>
          <w:i/>
          <w:sz w:val="18"/>
          <w:lang w:val="hy-AM"/>
        </w:rPr>
      </w:pPr>
    </w:p>
    <w:p w14:paraId="5C86D1C0" w14:textId="77777777" w:rsidR="008D5855" w:rsidRDefault="008D5855" w:rsidP="00D24B13">
      <w:pPr>
        <w:jc w:val="right"/>
        <w:rPr>
          <w:rFonts w:ascii="GHEA Grapalat" w:hAnsi="GHEA Grapalat"/>
          <w:i/>
          <w:sz w:val="18"/>
          <w:lang w:val="hy-AM"/>
        </w:rPr>
      </w:pPr>
    </w:p>
    <w:p w14:paraId="3B29998D" w14:textId="77777777" w:rsidR="008D5855" w:rsidRDefault="008D5855" w:rsidP="00D24B13">
      <w:pPr>
        <w:jc w:val="right"/>
        <w:rPr>
          <w:rFonts w:ascii="GHEA Grapalat" w:hAnsi="GHEA Grapalat"/>
          <w:i/>
          <w:sz w:val="18"/>
          <w:lang w:val="hy-AM"/>
        </w:rPr>
      </w:pPr>
    </w:p>
    <w:p w14:paraId="45F49827" w14:textId="77777777" w:rsidR="008D5855" w:rsidRDefault="008D5855" w:rsidP="00D24B13">
      <w:pPr>
        <w:jc w:val="right"/>
        <w:rPr>
          <w:rFonts w:ascii="GHEA Grapalat" w:hAnsi="GHEA Grapalat"/>
          <w:i/>
          <w:sz w:val="18"/>
          <w:lang w:val="hy-AM"/>
        </w:rPr>
      </w:pPr>
    </w:p>
    <w:p w14:paraId="537DF984" w14:textId="77777777" w:rsidR="008D5855" w:rsidRDefault="008D5855" w:rsidP="00D24B13">
      <w:pPr>
        <w:jc w:val="right"/>
        <w:rPr>
          <w:rFonts w:ascii="GHEA Grapalat" w:hAnsi="GHEA Grapalat"/>
          <w:i/>
          <w:sz w:val="18"/>
          <w:lang w:val="hy-AM"/>
        </w:rPr>
      </w:pPr>
    </w:p>
    <w:p w14:paraId="22DA25A1" w14:textId="77777777" w:rsidR="008D5855" w:rsidRDefault="008D5855" w:rsidP="00D24B13">
      <w:pPr>
        <w:jc w:val="right"/>
        <w:rPr>
          <w:rFonts w:ascii="GHEA Grapalat" w:hAnsi="GHEA Grapalat"/>
          <w:i/>
          <w:sz w:val="18"/>
          <w:lang w:val="hy-AM"/>
        </w:rPr>
      </w:pPr>
    </w:p>
    <w:p w14:paraId="25E261D0" w14:textId="77777777" w:rsidR="008D5855" w:rsidRDefault="008D5855" w:rsidP="00D24B13">
      <w:pPr>
        <w:jc w:val="right"/>
        <w:rPr>
          <w:rFonts w:ascii="GHEA Grapalat" w:hAnsi="GHEA Grapalat"/>
          <w:i/>
          <w:sz w:val="18"/>
          <w:lang w:val="hy-AM"/>
        </w:rPr>
      </w:pPr>
    </w:p>
    <w:p w14:paraId="78CF379C" w14:textId="77777777" w:rsidR="008D5855" w:rsidRDefault="008D5855" w:rsidP="00D24B13">
      <w:pPr>
        <w:jc w:val="right"/>
        <w:rPr>
          <w:rFonts w:ascii="GHEA Grapalat" w:hAnsi="GHEA Grapalat"/>
          <w:i/>
          <w:sz w:val="18"/>
          <w:lang w:val="hy-AM"/>
        </w:rPr>
      </w:pPr>
    </w:p>
    <w:p w14:paraId="40954DB7" w14:textId="77777777" w:rsidR="008D5855" w:rsidRDefault="008D5855" w:rsidP="00D24B13">
      <w:pPr>
        <w:jc w:val="right"/>
        <w:rPr>
          <w:rFonts w:ascii="GHEA Grapalat" w:hAnsi="GHEA Grapalat"/>
          <w:i/>
          <w:sz w:val="18"/>
          <w:lang w:val="hy-AM"/>
        </w:rPr>
      </w:pPr>
    </w:p>
    <w:p w14:paraId="3AD32AA4" w14:textId="77777777" w:rsidR="008D5855" w:rsidRDefault="008D5855" w:rsidP="00D24B13">
      <w:pPr>
        <w:jc w:val="right"/>
        <w:rPr>
          <w:rFonts w:ascii="GHEA Grapalat" w:hAnsi="GHEA Grapalat"/>
          <w:i/>
          <w:sz w:val="18"/>
          <w:lang w:val="hy-AM"/>
        </w:rPr>
      </w:pPr>
    </w:p>
    <w:p w14:paraId="5217A227" w14:textId="77777777" w:rsidR="008D5855" w:rsidRDefault="008D5855" w:rsidP="00D24B13">
      <w:pPr>
        <w:jc w:val="right"/>
        <w:rPr>
          <w:rFonts w:ascii="GHEA Grapalat" w:hAnsi="GHEA Grapalat"/>
          <w:i/>
          <w:sz w:val="18"/>
          <w:lang w:val="hy-AM"/>
        </w:rPr>
      </w:pPr>
    </w:p>
    <w:p w14:paraId="6FB4A46E" w14:textId="77777777" w:rsidR="008D5855" w:rsidRDefault="008D5855" w:rsidP="00D24B13">
      <w:pPr>
        <w:jc w:val="right"/>
        <w:rPr>
          <w:rFonts w:ascii="GHEA Grapalat" w:hAnsi="GHEA Grapalat"/>
          <w:i/>
          <w:sz w:val="18"/>
          <w:lang w:val="hy-AM"/>
        </w:rPr>
      </w:pPr>
    </w:p>
    <w:p w14:paraId="0015103E" w14:textId="77777777" w:rsidR="008D5855" w:rsidRDefault="008D5855" w:rsidP="00D24B13">
      <w:pPr>
        <w:jc w:val="right"/>
        <w:rPr>
          <w:rFonts w:ascii="GHEA Grapalat" w:hAnsi="GHEA Grapalat"/>
          <w:i/>
          <w:sz w:val="18"/>
          <w:lang w:val="hy-AM"/>
        </w:rPr>
      </w:pPr>
    </w:p>
    <w:p w14:paraId="431CCCCD" w14:textId="77777777" w:rsidR="008D5855" w:rsidRDefault="008D5855" w:rsidP="00D24B13">
      <w:pPr>
        <w:jc w:val="right"/>
        <w:rPr>
          <w:rFonts w:ascii="GHEA Grapalat" w:hAnsi="GHEA Grapalat"/>
          <w:i/>
          <w:sz w:val="18"/>
          <w:lang w:val="hy-AM"/>
        </w:rPr>
      </w:pPr>
    </w:p>
    <w:p w14:paraId="42E9A9BE" w14:textId="77777777" w:rsidR="008D5855" w:rsidRDefault="008D5855" w:rsidP="00D24B13">
      <w:pPr>
        <w:jc w:val="right"/>
        <w:rPr>
          <w:rFonts w:ascii="GHEA Grapalat" w:hAnsi="GHEA Grapalat"/>
          <w:i/>
          <w:sz w:val="18"/>
          <w:lang w:val="hy-AM"/>
        </w:rPr>
      </w:pPr>
    </w:p>
    <w:p w14:paraId="1921BA43" w14:textId="77777777" w:rsidR="008D5855" w:rsidRDefault="008D5855" w:rsidP="00D24B13">
      <w:pPr>
        <w:jc w:val="right"/>
        <w:rPr>
          <w:rFonts w:ascii="GHEA Grapalat" w:hAnsi="GHEA Grapalat"/>
          <w:i/>
          <w:sz w:val="18"/>
          <w:lang w:val="hy-AM"/>
        </w:rPr>
      </w:pPr>
    </w:p>
    <w:p w14:paraId="3DF366D2" w14:textId="77777777" w:rsidR="008D5855" w:rsidRDefault="008D5855" w:rsidP="00D24B13">
      <w:pPr>
        <w:jc w:val="right"/>
        <w:rPr>
          <w:rFonts w:ascii="GHEA Grapalat" w:hAnsi="GHEA Grapalat"/>
          <w:i/>
          <w:sz w:val="18"/>
          <w:lang w:val="hy-AM"/>
        </w:rPr>
      </w:pPr>
    </w:p>
    <w:p w14:paraId="3DBC4EE5" w14:textId="77777777" w:rsidR="008D5855" w:rsidRDefault="008D5855" w:rsidP="00D24B13">
      <w:pPr>
        <w:jc w:val="right"/>
        <w:rPr>
          <w:rFonts w:ascii="GHEA Grapalat" w:hAnsi="GHEA Grapalat"/>
          <w:i/>
          <w:sz w:val="18"/>
          <w:lang w:val="hy-AM"/>
        </w:rPr>
      </w:pPr>
    </w:p>
    <w:p w14:paraId="7C2B8167" w14:textId="77777777" w:rsidR="008D5855" w:rsidRDefault="008D5855" w:rsidP="00D24B13">
      <w:pPr>
        <w:jc w:val="right"/>
        <w:rPr>
          <w:rFonts w:ascii="GHEA Grapalat" w:hAnsi="GHEA Grapalat"/>
          <w:i/>
          <w:sz w:val="18"/>
          <w:lang w:val="hy-AM"/>
        </w:rPr>
      </w:pPr>
    </w:p>
    <w:p w14:paraId="2C1040EF" w14:textId="77777777" w:rsidR="008D5855" w:rsidRDefault="008D5855" w:rsidP="00D24B13">
      <w:pPr>
        <w:jc w:val="right"/>
        <w:rPr>
          <w:rFonts w:ascii="GHEA Grapalat" w:hAnsi="GHEA Grapalat"/>
          <w:i/>
          <w:sz w:val="18"/>
          <w:lang w:val="hy-AM"/>
        </w:rPr>
      </w:pPr>
    </w:p>
    <w:p w14:paraId="0697D5B0" w14:textId="77777777" w:rsidR="008D5855" w:rsidRDefault="008D5855" w:rsidP="00D24B13">
      <w:pPr>
        <w:jc w:val="right"/>
        <w:rPr>
          <w:rFonts w:ascii="GHEA Grapalat" w:hAnsi="GHEA Grapalat"/>
          <w:i/>
          <w:sz w:val="18"/>
          <w:lang w:val="hy-AM"/>
        </w:rPr>
      </w:pPr>
    </w:p>
    <w:p w14:paraId="09ED71A5" w14:textId="77777777" w:rsidR="008D5855" w:rsidRDefault="008D5855" w:rsidP="00D24B13">
      <w:pPr>
        <w:jc w:val="right"/>
        <w:rPr>
          <w:rFonts w:ascii="GHEA Grapalat" w:hAnsi="GHEA Grapalat"/>
          <w:i/>
          <w:sz w:val="18"/>
          <w:lang w:val="hy-AM"/>
        </w:rPr>
      </w:pPr>
    </w:p>
    <w:p w14:paraId="5AA760BF" w14:textId="77777777" w:rsidR="0066132D" w:rsidRDefault="0066132D" w:rsidP="00D24B13">
      <w:pPr>
        <w:jc w:val="right"/>
        <w:rPr>
          <w:rFonts w:ascii="GHEA Grapalat" w:hAnsi="GHEA Grapalat"/>
          <w:i/>
          <w:sz w:val="18"/>
          <w:lang w:val="hy-AM"/>
        </w:rPr>
      </w:pPr>
    </w:p>
    <w:p w14:paraId="27238C54" w14:textId="77777777" w:rsidR="00D24B13" w:rsidRPr="003E6576" w:rsidRDefault="00D24B13" w:rsidP="00D24B13">
      <w:pPr>
        <w:jc w:val="right"/>
        <w:rPr>
          <w:rFonts w:ascii="GHEA Grapalat" w:hAnsi="GHEA Grapalat"/>
          <w:i/>
          <w:lang w:val="hy-AM"/>
        </w:rPr>
      </w:pPr>
      <w:r w:rsidRPr="003E6576">
        <w:rPr>
          <w:rFonts w:ascii="GHEA Grapalat" w:hAnsi="GHEA Grapalat"/>
          <w:i/>
          <w:lang w:val="hy-AM"/>
        </w:rPr>
        <w:lastRenderedPageBreak/>
        <w:t>Հավելված N 2</w:t>
      </w:r>
    </w:p>
    <w:p w14:paraId="19CB4204" w14:textId="38A6430A" w:rsidR="00D24B13" w:rsidRPr="003E6576" w:rsidRDefault="00D24B13" w:rsidP="00D24B13">
      <w:pPr>
        <w:jc w:val="right"/>
        <w:rPr>
          <w:rFonts w:ascii="GHEA Grapalat" w:hAnsi="GHEA Grapalat"/>
          <w:i/>
          <w:lang w:val="hy-AM"/>
        </w:rPr>
      </w:pPr>
      <w:r w:rsidRPr="003E6576">
        <w:rPr>
          <w:rFonts w:ascii="GHEA Grapalat" w:hAnsi="GHEA Grapalat"/>
          <w:i/>
          <w:lang w:val="hy-AM"/>
        </w:rPr>
        <w:t>«         »              20</w:t>
      </w:r>
      <w:r w:rsidRPr="004F1C82">
        <w:rPr>
          <w:rFonts w:ascii="GHEA Grapalat" w:hAnsi="GHEA Grapalat"/>
          <w:i/>
          <w:lang w:val="hy-AM"/>
        </w:rPr>
        <w:t>2</w:t>
      </w:r>
      <w:r w:rsidR="008D5855">
        <w:rPr>
          <w:rFonts w:ascii="GHEA Grapalat" w:hAnsi="GHEA Grapalat"/>
          <w:i/>
        </w:rPr>
        <w:t>5</w:t>
      </w:r>
      <w:r w:rsidRPr="003E6576">
        <w:rPr>
          <w:rFonts w:ascii="GHEA Grapalat" w:hAnsi="GHEA Grapalat"/>
          <w:i/>
          <w:lang w:val="hy-AM"/>
        </w:rPr>
        <w:t xml:space="preserve"> թ. կնքված </w:t>
      </w:r>
    </w:p>
    <w:p w14:paraId="25B06294" w14:textId="460BB4F5" w:rsidR="00D24B13" w:rsidRPr="003E6576" w:rsidRDefault="00D24B13" w:rsidP="00D24B13">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w:t>
      </w:r>
      <w:r w:rsidR="004F1C82">
        <w:rPr>
          <w:rFonts w:ascii="GHEA Grapalat" w:hAnsi="GHEA Grapalat"/>
          <w:b/>
          <w:lang w:val="es-ES"/>
        </w:rPr>
        <w:t>5</w:t>
      </w:r>
      <w:r w:rsidRPr="003E6576">
        <w:rPr>
          <w:rFonts w:ascii="GHEA Grapalat" w:hAnsi="GHEA Grapalat"/>
          <w:b/>
          <w:lang w:val="es-ES"/>
        </w:rPr>
        <w:t>/</w:t>
      </w:r>
      <w:r w:rsidR="008D5855">
        <w:rPr>
          <w:rFonts w:ascii="GHEA Grapalat" w:hAnsi="GHEA Grapalat"/>
          <w:b/>
          <w:lang w:val="es-ES"/>
        </w:rPr>
        <w:t>2</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7AC29A69" w14:textId="77777777" w:rsidR="00D24B13" w:rsidRPr="002F58FE" w:rsidRDefault="00D24B13" w:rsidP="00D24B13">
      <w:pPr>
        <w:tabs>
          <w:tab w:val="left" w:pos="9540"/>
        </w:tabs>
        <w:rPr>
          <w:rFonts w:ascii="GHEA Grapalat" w:hAnsi="GHEA Grapalat"/>
          <w:sz w:val="20"/>
          <w:lang w:val="hy-AM"/>
        </w:rPr>
      </w:pPr>
    </w:p>
    <w:p w14:paraId="16AA9566" w14:textId="77777777" w:rsidR="00D24B13" w:rsidRPr="004F1C82" w:rsidRDefault="00D24B13" w:rsidP="00D24B13">
      <w:pPr>
        <w:jc w:val="center"/>
        <w:rPr>
          <w:rFonts w:ascii="GHEA Grapalat" w:hAnsi="GHEA Grapalat"/>
          <w:sz w:val="20"/>
          <w:lang w:val="hy-AM"/>
        </w:rPr>
      </w:pP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sz w:val="20"/>
          <w:lang w:val="hy-AM"/>
        </w:rPr>
        <w:t>ՎՃԱՐՄԱՆ ԺԱՄԱՆԱԿԱՑՈՒՅՑ</w:t>
      </w:r>
    </w:p>
    <w:p w14:paraId="29322939" w14:textId="77777777" w:rsidR="00D24B13" w:rsidRPr="00752623" w:rsidRDefault="00D24B13" w:rsidP="00D24B13">
      <w:pPr>
        <w:jc w:val="right"/>
        <w:rPr>
          <w:rFonts w:ascii="GHEA Grapalat" w:hAnsi="GHEA Grapalat"/>
          <w:sz w:val="20"/>
        </w:rPr>
      </w:pPr>
      <w:r w:rsidRPr="004F1C82">
        <w:rPr>
          <w:rFonts w:ascii="GHEA Grapalat" w:hAnsi="GHEA Grapalat"/>
          <w:sz w:val="20"/>
          <w:lang w:val="hy-AM"/>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D24B13" w:rsidRPr="00752623" w14:paraId="115BAB9A" w14:textId="77777777" w:rsidTr="006F5936">
        <w:trPr>
          <w:trHeight w:val="531"/>
          <w:jc w:val="center"/>
        </w:trPr>
        <w:tc>
          <w:tcPr>
            <w:tcW w:w="10635" w:type="dxa"/>
            <w:gridSpan w:val="5"/>
          </w:tcPr>
          <w:p w14:paraId="046427E8"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Ապրանքի</w:t>
            </w:r>
          </w:p>
        </w:tc>
      </w:tr>
      <w:tr w:rsidR="00D24B13" w:rsidRPr="00562E98" w14:paraId="7BB6F190" w14:textId="77777777" w:rsidTr="0066132D">
        <w:trPr>
          <w:trHeight w:val="2250"/>
          <w:jc w:val="center"/>
        </w:trPr>
        <w:tc>
          <w:tcPr>
            <w:tcW w:w="1868" w:type="dxa"/>
            <w:vAlign w:val="center"/>
          </w:tcPr>
          <w:p w14:paraId="04D2EEE4"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2B23604B"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0731F152"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220382A0" w14:textId="62C34CAA" w:rsidR="00D24B13" w:rsidRPr="001A4EAA" w:rsidRDefault="00D24B13" w:rsidP="006F5936">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w:t>
            </w:r>
            <w:r w:rsidR="003E6576">
              <w:rPr>
                <w:rFonts w:ascii="Sylfaen" w:hAnsi="Sylfaen"/>
                <w:sz w:val="22"/>
                <w:lang w:val="pt-BR"/>
              </w:rPr>
              <w:t xml:space="preserve">ը նախատեսվում է </w:t>
            </w:r>
            <w:r w:rsidR="0066132D">
              <w:rPr>
                <w:rFonts w:ascii="Sylfaen" w:hAnsi="Sylfaen"/>
                <w:sz w:val="22"/>
                <w:lang w:val="pt-BR"/>
              </w:rPr>
              <w:t>իրականացնել 2025</w:t>
            </w:r>
            <w:r w:rsidRPr="001A4EAA">
              <w:rPr>
                <w:rFonts w:ascii="Sylfaen" w:hAnsi="Sylfaen"/>
                <w:sz w:val="22"/>
                <w:lang w:val="pt-BR"/>
              </w:rPr>
              <w:t xml:space="preserve">թ-ին` </w:t>
            </w:r>
          </w:p>
        </w:tc>
      </w:tr>
      <w:tr w:rsidR="004D32A7" w:rsidRPr="003F005B" w14:paraId="604A5211" w14:textId="77777777" w:rsidTr="006F5936">
        <w:trPr>
          <w:cantSplit/>
          <w:trHeight w:val="1275"/>
          <w:jc w:val="center"/>
        </w:trPr>
        <w:tc>
          <w:tcPr>
            <w:tcW w:w="1868" w:type="dxa"/>
            <w:vAlign w:val="center"/>
          </w:tcPr>
          <w:p w14:paraId="345E1F6B" w14:textId="4734F30E" w:rsidR="004D32A7" w:rsidRDefault="004D32A7" w:rsidP="004D32A7">
            <w:pPr>
              <w:jc w:val="center"/>
              <w:rPr>
                <w:rFonts w:ascii="Arial Unicode" w:hAnsi="Arial Unicode" w:cs="Arial"/>
                <w:sz w:val="22"/>
                <w:szCs w:val="22"/>
              </w:rPr>
            </w:pPr>
            <w:r w:rsidRPr="00120D20">
              <w:rPr>
                <w:rFonts w:ascii="GHEA Grapalat" w:hAnsi="GHEA Grapalat"/>
              </w:rPr>
              <w:t>1</w:t>
            </w:r>
          </w:p>
        </w:tc>
        <w:tc>
          <w:tcPr>
            <w:tcW w:w="2245" w:type="dxa"/>
            <w:vAlign w:val="center"/>
          </w:tcPr>
          <w:p w14:paraId="19E81A53" w14:textId="2B9390A0" w:rsidR="004D32A7" w:rsidRDefault="004D32A7" w:rsidP="004D32A7">
            <w:pPr>
              <w:jc w:val="center"/>
              <w:rPr>
                <w:rFonts w:ascii="Arial Unicode" w:hAnsi="Arial Unicode" w:cs="Arial"/>
                <w:sz w:val="22"/>
                <w:szCs w:val="22"/>
              </w:rPr>
            </w:pPr>
            <w:r>
              <w:rPr>
                <w:rFonts w:ascii="Arial Unicode" w:hAnsi="Arial Unicode" w:cs="Arial"/>
              </w:rPr>
              <w:t>31531730</w:t>
            </w:r>
          </w:p>
        </w:tc>
        <w:tc>
          <w:tcPr>
            <w:tcW w:w="2264" w:type="dxa"/>
            <w:vAlign w:val="center"/>
          </w:tcPr>
          <w:p w14:paraId="78469C72" w14:textId="41127385" w:rsidR="004D32A7" w:rsidRDefault="004D32A7" w:rsidP="004D32A7">
            <w:pPr>
              <w:jc w:val="center"/>
              <w:rPr>
                <w:rFonts w:ascii="Arial LatArm" w:hAnsi="Arial LatArm" w:cs="Arial"/>
                <w:color w:val="000000"/>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19700 </w:t>
            </w:r>
            <w:r>
              <w:rPr>
                <w:rFonts w:ascii="Arial" w:hAnsi="Arial" w:cs="Arial"/>
              </w:rPr>
              <w:t>լյումեն</w:t>
            </w:r>
            <w:r>
              <w:rPr>
                <w:rFonts w:ascii="Arial LatArm" w:hAnsi="Arial LatArm" w:cs="Arial"/>
              </w:rPr>
              <w:t xml:space="preserve">),  </w:t>
            </w:r>
          </w:p>
        </w:tc>
        <w:tc>
          <w:tcPr>
            <w:tcW w:w="3173" w:type="dxa"/>
            <w:vAlign w:val="center"/>
          </w:tcPr>
          <w:p w14:paraId="47ECA764" w14:textId="77777777" w:rsidR="004D32A7" w:rsidRDefault="004D32A7" w:rsidP="004D32A7">
            <w:pPr>
              <w:jc w:val="cente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5CDE8968" w14:textId="77777777" w:rsidR="004D32A7" w:rsidRDefault="004D32A7" w:rsidP="004D32A7">
            <w:pPr>
              <w:jc w:val="center"/>
            </w:pPr>
            <w:r w:rsidRPr="00482F7C">
              <w:rPr>
                <w:rFonts w:ascii="GHEA Grapalat" w:hAnsi="GHEA Grapalat"/>
                <w:sz w:val="22"/>
                <w:szCs w:val="22"/>
                <w:lang w:val="pt-BR"/>
              </w:rPr>
              <w:t>0 %</w:t>
            </w:r>
          </w:p>
        </w:tc>
      </w:tr>
      <w:tr w:rsidR="004D32A7" w:rsidRPr="003F005B" w14:paraId="5B495879" w14:textId="77777777" w:rsidTr="006F5936">
        <w:trPr>
          <w:cantSplit/>
          <w:trHeight w:val="1275"/>
          <w:jc w:val="center"/>
        </w:trPr>
        <w:tc>
          <w:tcPr>
            <w:tcW w:w="1868" w:type="dxa"/>
            <w:vAlign w:val="center"/>
          </w:tcPr>
          <w:p w14:paraId="1E3B369C" w14:textId="7F32688B" w:rsidR="004D32A7" w:rsidRDefault="004D32A7" w:rsidP="004D32A7">
            <w:pPr>
              <w:jc w:val="center"/>
              <w:rPr>
                <w:rFonts w:ascii="Arial Unicode" w:hAnsi="Arial Unicode" w:cs="Arial"/>
                <w:sz w:val="22"/>
                <w:szCs w:val="22"/>
              </w:rPr>
            </w:pPr>
            <w:r>
              <w:rPr>
                <w:rFonts w:ascii="GHEA Grapalat" w:hAnsi="GHEA Grapalat"/>
              </w:rPr>
              <w:t>2</w:t>
            </w:r>
          </w:p>
        </w:tc>
        <w:tc>
          <w:tcPr>
            <w:tcW w:w="2245" w:type="dxa"/>
            <w:vAlign w:val="center"/>
          </w:tcPr>
          <w:p w14:paraId="60AACFBE" w14:textId="57202011" w:rsidR="004D32A7" w:rsidRPr="007434BD" w:rsidRDefault="004D32A7" w:rsidP="004D32A7">
            <w:pPr>
              <w:jc w:val="center"/>
              <w:rPr>
                <w:rFonts w:ascii="Arial Unicode" w:hAnsi="Arial Unicode" w:cs="Arial"/>
                <w:sz w:val="22"/>
                <w:szCs w:val="22"/>
              </w:rPr>
            </w:pPr>
            <w:r>
              <w:rPr>
                <w:rFonts w:ascii="Arial Unicode" w:hAnsi="Arial Unicode" w:cs="Arial"/>
              </w:rPr>
              <w:t>31531730</w:t>
            </w:r>
          </w:p>
        </w:tc>
        <w:tc>
          <w:tcPr>
            <w:tcW w:w="2264" w:type="dxa"/>
            <w:vAlign w:val="center"/>
          </w:tcPr>
          <w:p w14:paraId="13F09A65" w14:textId="7BE68736" w:rsidR="004D32A7" w:rsidRPr="007434BD" w:rsidRDefault="004D32A7" w:rsidP="004D32A7">
            <w:pPr>
              <w:jc w:val="center"/>
              <w:rPr>
                <w:rFonts w:ascii="Arial LatArm" w:hAnsi="Arial LatArm" w:cs="Arial"/>
                <w:color w:val="000000"/>
              </w:rPr>
            </w:pPr>
            <w:r>
              <w:rPr>
                <w:rFonts w:ascii="Arial" w:hAnsi="Arial" w:cs="Arial"/>
              </w:rPr>
              <w:t>Լուսատու</w:t>
            </w:r>
            <w:r>
              <w:rPr>
                <w:rFonts w:ascii="Arial LatArm" w:hAnsi="Arial LatArm" w:cs="Arial"/>
              </w:rPr>
              <w:t xml:space="preserve"> </w:t>
            </w:r>
            <w:r>
              <w:rPr>
                <w:rFonts w:ascii="Arial" w:hAnsi="Arial" w:cs="Arial"/>
              </w:rPr>
              <w:t>Լեդ</w:t>
            </w:r>
            <w:r>
              <w:rPr>
                <w:rFonts w:ascii="Arial LatArm" w:hAnsi="Arial LatArm" w:cs="Arial"/>
              </w:rPr>
              <w:t>,  (</w:t>
            </w:r>
            <w:r>
              <w:rPr>
                <w:rFonts w:ascii="Arial" w:hAnsi="Arial" w:cs="Arial"/>
              </w:rPr>
              <w:t>ոչ</w:t>
            </w:r>
            <w:r>
              <w:rPr>
                <w:rFonts w:ascii="Arial LatArm" w:hAnsi="Arial LatArm" w:cs="Arial"/>
              </w:rPr>
              <w:t xml:space="preserve"> </w:t>
            </w:r>
            <w:r>
              <w:rPr>
                <w:rFonts w:ascii="Arial" w:hAnsi="Arial" w:cs="Arial"/>
              </w:rPr>
              <w:t>պակաս</w:t>
            </w:r>
            <w:r>
              <w:rPr>
                <w:rFonts w:ascii="Arial LatArm" w:hAnsi="Arial LatArm" w:cs="Arial"/>
              </w:rPr>
              <w:t xml:space="preserve"> 25400 </w:t>
            </w:r>
            <w:r>
              <w:rPr>
                <w:rFonts w:ascii="Arial" w:hAnsi="Arial" w:cs="Arial"/>
              </w:rPr>
              <w:t>լյումեն</w:t>
            </w:r>
            <w:r>
              <w:rPr>
                <w:rFonts w:ascii="Arial LatArm" w:hAnsi="Arial LatArm" w:cs="Arial"/>
              </w:rPr>
              <w:t xml:space="preserve">),  </w:t>
            </w:r>
          </w:p>
        </w:tc>
        <w:tc>
          <w:tcPr>
            <w:tcW w:w="3173" w:type="dxa"/>
            <w:vAlign w:val="center"/>
          </w:tcPr>
          <w:p w14:paraId="105FDD86" w14:textId="77777777" w:rsidR="004D32A7" w:rsidRPr="00F96A45" w:rsidRDefault="004D32A7" w:rsidP="004D32A7">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48C2266F" w14:textId="77777777" w:rsidR="004D32A7" w:rsidRPr="00482F7C" w:rsidRDefault="004D32A7" w:rsidP="004D32A7">
            <w:pPr>
              <w:jc w:val="center"/>
              <w:rPr>
                <w:rFonts w:ascii="GHEA Grapalat" w:hAnsi="GHEA Grapalat"/>
                <w:sz w:val="22"/>
                <w:szCs w:val="22"/>
                <w:lang w:val="pt-BR"/>
              </w:rPr>
            </w:pPr>
            <w:r w:rsidRPr="00482F7C">
              <w:rPr>
                <w:rFonts w:ascii="GHEA Grapalat" w:hAnsi="GHEA Grapalat"/>
                <w:sz w:val="22"/>
                <w:szCs w:val="22"/>
                <w:lang w:val="pt-BR"/>
              </w:rPr>
              <w:t>0 %</w:t>
            </w:r>
          </w:p>
        </w:tc>
      </w:tr>
      <w:tr w:rsidR="004D32A7" w:rsidRPr="003F005B" w14:paraId="1A0D3A9A" w14:textId="77777777" w:rsidTr="006F5936">
        <w:trPr>
          <w:cantSplit/>
          <w:trHeight w:val="1275"/>
          <w:jc w:val="center"/>
        </w:trPr>
        <w:tc>
          <w:tcPr>
            <w:tcW w:w="1868" w:type="dxa"/>
            <w:vAlign w:val="center"/>
          </w:tcPr>
          <w:p w14:paraId="5C2DE5FA" w14:textId="7792C45F" w:rsidR="004D32A7" w:rsidRDefault="004D32A7" w:rsidP="004D32A7">
            <w:pPr>
              <w:jc w:val="center"/>
              <w:rPr>
                <w:rFonts w:ascii="Arial Unicode" w:hAnsi="Arial Unicode" w:cs="Arial"/>
                <w:sz w:val="22"/>
                <w:szCs w:val="22"/>
              </w:rPr>
            </w:pPr>
            <w:r>
              <w:rPr>
                <w:rFonts w:ascii="GHEA Grapalat" w:hAnsi="GHEA Grapalat"/>
              </w:rPr>
              <w:t>3</w:t>
            </w:r>
          </w:p>
        </w:tc>
        <w:tc>
          <w:tcPr>
            <w:tcW w:w="2245" w:type="dxa"/>
            <w:vAlign w:val="center"/>
          </w:tcPr>
          <w:p w14:paraId="67DCA1BA" w14:textId="067B1322" w:rsidR="004D32A7" w:rsidRPr="007434BD" w:rsidRDefault="004D32A7" w:rsidP="004D32A7">
            <w:pPr>
              <w:jc w:val="center"/>
              <w:rPr>
                <w:rFonts w:ascii="Arial Unicode" w:hAnsi="Arial Unicode" w:cs="Arial"/>
                <w:sz w:val="22"/>
                <w:szCs w:val="22"/>
              </w:rPr>
            </w:pPr>
            <w:r>
              <w:rPr>
                <w:rFonts w:ascii="Arial Unicode" w:hAnsi="Arial Unicode" w:cs="Arial"/>
              </w:rPr>
              <w:t>35121290</w:t>
            </w:r>
          </w:p>
        </w:tc>
        <w:tc>
          <w:tcPr>
            <w:tcW w:w="2264" w:type="dxa"/>
            <w:vAlign w:val="center"/>
          </w:tcPr>
          <w:p w14:paraId="16354AB8" w14:textId="55DE10E9" w:rsidR="004D32A7" w:rsidRDefault="004D32A7" w:rsidP="004D32A7">
            <w:pPr>
              <w:jc w:val="center"/>
              <w:rPr>
                <w:rFonts w:ascii="Sylfaen" w:hAnsi="Sylfaen" w:cs="Arial"/>
                <w:color w:val="000000"/>
                <w:sz w:val="22"/>
                <w:szCs w:val="22"/>
              </w:rPr>
            </w:pPr>
            <w:r>
              <w:rPr>
                <w:rFonts w:ascii="Arial" w:hAnsi="Arial" w:cs="Arial"/>
              </w:rPr>
              <w:t>Փողոցային</w:t>
            </w:r>
            <w:r>
              <w:rPr>
                <w:rFonts w:ascii="Arial LatArm" w:hAnsi="Arial LatArm" w:cs="Arial"/>
              </w:rPr>
              <w:t xml:space="preserve"> </w:t>
            </w:r>
            <w:r>
              <w:rPr>
                <w:rFonts w:ascii="Arial" w:hAnsi="Arial" w:cs="Arial"/>
              </w:rPr>
              <w:t>լուսավորության</w:t>
            </w:r>
            <w:r>
              <w:rPr>
                <w:rFonts w:ascii="Arial LatArm" w:hAnsi="Arial LatArm" w:cs="Arial"/>
              </w:rPr>
              <w:t xml:space="preserve"> </w:t>
            </w:r>
            <w:r>
              <w:rPr>
                <w:rFonts w:ascii="Arial" w:hAnsi="Arial" w:cs="Arial"/>
              </w:rPr>
              <w:t>կարգավորիչ</w:t>
            </w:r>
            <w:r>
              <w:rPr>
                <w:rFonts w:ascii="Arial LatArm" w:hAnsi="Arial LatArm" w:cs="Arial"/>
              </w:rPr>
              <w:t xml:space="preserve">  ZHAGA  </w:t>
            </w:r>
            <w:r>
              <w:rPr>
                <w:rFonts w:ascii="Arial" w:hAnsi="Arial" w:cs="Arial"/>
              </w:rPr>
              <w:t>տվիչ</w:t>
            </w:r>
            <w:r>
              <w:rPr>
                <w:rFonts w:ascii="Arial LatArm" w:hAnsi="Arial LatArm" w:cs="Arial"/>
              </w:rPr>
              <w:t xml:space="preserve"> </w:t>
            </w:r>
          </w:p>
        </w:tc>
        <w:tc>
          <w:tcPr>
            <w:tcW w:w="3173" w:type="dxa"/>
            <w:vAlign w:val="center"/>
          </w:tcPr>
          <w:p w14:paraId="158028C6" w14:textId="1254175B" w:rsidR="004D32A7" w:rsidRPr="00F96A45" w:rsidRDefault="004D32A7" w:rsidP="004D32A7">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0A8E2AF" w14:textId="30EA059D" w:rsidR="004D32A7" w:rsidRPr="00482F7C" w:rsidRDefault="004D32A7" w:rsidP="004D32A7">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60417077" w14:textId="77777777" w:rsidTr="006F5936">
        <w:trPr>
          <w:cantSplit/>
          <w:trHeight w:val="627"/>
          <w:jc w:val="center"/>
        </w:trPr>
        <w:tc>
          <w:tcPr>
            <w:tcW w:w="6377" w:type="dxa"/>
            <w:gridSpan w:val="3"/>
            <w:vAlign w:val="center"/>
          </w:tcPr>
          <w:p w14:paraId="27D4063B" w14:textId="77777777" w:rsidR="00D24B13" w:rsidRPr="004D31EF" w:rsidRDefault="00D24B13" w:rsidP="006F5936">
            <w:pPr>
              <w:rPr>
                <w:rFonts w:ascii="Sylfaen" w:hAnsi="Sylfaen" w:cs="Arial"/>
                <w:b/>
                <w:color w:val="000000"/>
              </w:rPr>
            </w:pPr>
            <w:r w:rsidRPr="004D31EF">
              <w:rPr>
                <w:rFonts w:ascii="Sylfaen" w:hAnsi="Sylfaen" w:cs="Arial"/>
                <w:b/>
                <w:color w:val="000000"/>
              </w:rPr>
              <w:t>Ընդամենը</w:t>
            </w:r>
          </w:p>
        </w:tc>
        <w:tc>
          <w:tcPr>
            <w:tcW w:w="3173" w:type="dxa"/>
            <w:vAlign w:val="center"/>
          </w:tcPr>
          <w:p w14:paraId="0BFFCAF8" w14:textId="77777777" w:rsidR="00D24B13" w:rsidRPr="00F96A45" w:rsidRDefault="00D24B13" w:rsidP="006F5936">
            <w:pPr>
              <w:jc w:val="center"/>
              <w:rPr>
                <w:rFonts w:ascii="Sylfaen" w:hAnsi="Sylfaen"/>
                <w:sz w:val="22"/>
                <w:szCs w:val="22"/>
                <w:lang w:val="pt-BR"/>
              </w:rPr>
            </w:pPr>
          </w:p>
        </w:tc>
        <w:tc>
          <w:tcPr>
            <w:tcW w:w="1085" w:type="dxa"/>
            <w:vAlign w:val="center"/>
          </w:tcPr>
          <w:p w14:paraId="6F1A5525" w14:textId="77777777" w:rsidR="00D24B13" w:rsidRPr="00482F7C" w:rsidRDefault="00D24B13" w:rsidP="006F5936">
            <w:pPr>
              <w:jc w:val="center"/>
              <w:rPr>
                <w:rFonts w:ascii="GHEA Grapalat" w:hAnsi="GHEA Grapalat"/>
                <w:sz w:val="22"/>
                <w:szCs w:val="22"/>
                <w:lang w:val="pt-BR"/>
              </w:rPr>
            </w:pPr>
            <w:r w:rsidRPr="00482F7C">
              <w:rPr>
                <w:rFonts w:ascii="GHEA Grapalat" w:hAnsi="GHEA Grapalat"/>
                <w:sz w:val="22"/>
                <w:szCs w:val="22"/>
                <w:lang w:val="pt-BR"/>
              </w:rPr>
              <w:t>0 %</w:t>
            </w:r>
          </w:p>
        </w:tc>
      </w:tr>
    </w:tbl>
    <w:p w14:paraId="4984612B" w14:textId="77777777" w:rsidR="00D24B13" w:rsidRPr="00752623" w:rsidRDefault="00D24B13" w:rsidP="00D24B13">
      <w:pPr>
        <w:rPr>
          <w:rFonts w:ascii="GHEA Grapalat" w:hAnsi="GHEA Grapalat"/>
          <w:i/>
          <w:sz w:val="18"/>
          <w:szCs w:val="18"/>
        </w:rPr>
      </w:pPr>
    </w:p>
    <w:p w14:paraId="76908396" w14:textId="77777777" w:rsidR="00D24B13" w:rsidRPr="00AE2768" w:rsidRDefault="00D24B13" w:rsidP="00D24B13">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037ECB4" w14:textId="77777777" w:rsidR="00D24B13" w:rsidRDefault="00D24B13" w:rsidP="00D24B1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10413" w:type="dxa"/>
        <w:jc w:val="center"/>
        <w:tblLayout w:type="fixed"/>
        <w:tblLook w:val="0000" w:firstRow="0" w:lastRow="0" w:firstColumn="0" w:lastColumn="0" w:noHBand="0" w:noVBand="0"/>
      </w:tblPr>
      <w:tblGrid>
        <w:gridCol w:w="4935"/>
        <w:gridCol w:w="519"/>
        <w:gridCol w:w="4959"/>
      </w:tblGrid>
      <w:tr w:rsidR="008D5855" w:rsidRPr="00752623" w14:paraId="11B9669B" w14:textId="77777777" w:rsidTr="008C3E63">
        <w:trPr>
          <w:trHeight w:val="3107"/>
          <w:jc w:val="center"/>
        </w:trPr>
        <w:tc>
          <w:tcPr>
            <w:tcW w:w="4935" w:type="dxa"/>
          </w:tcPr>
          <w:p w14:paraId="4A2A0387" w14:textId="77777777" w:rsidR="008D5855" w:rsidRDefault="008D5855" w:rsidP="008C3E63">
            <w:pPr>
              <w:jc w:val="center"/>
              <w:rPr>
                <w:rFonts w:ascii="Sylfaen" w:hAnsi="Sylfaen" w:cs="Sylfaen"/>
                <w:b/>
                <w:bCs/>
                <w:lang w:val="pt-BR"/>
              </w:rPr>
            </w:pPr>
          </w:p>
          <w:p w14:paraId="48D63ACB" w14:textId="77777777" w:rsidR="008D5855" w:rsidRPr="00D05B89" w:rsidRDefault="008D5855" w:rsidP="008C3E63">
            <w:pPr>
              <w:jc w:val="center"/>
              <w:rPr>
                <w:rFonts w:ascii="GHEA Grapalat" w:hAnsi="GHEA Grapalat"/>
                <w:sz w:val="22"/>
                <w:szCs w:val="22"/>
                <w:lang w:val="hy-AM"/>
              </w:rPr>
            </w:pPr>
            <w:r w:rsidRPr="00752623">
              <w:rPr>
                <w:rFonts w:ascii="Sylfaen" w:hAnsi="Sylfaen" w:cs="Sylfaen"/>
                <w:b/>
                <w:bCs/>
                <w:lang w:val="pt-BR"/>
              </w:rPr>
              <w:t>ՎԱՃԱՌՈՂ</w:t>
            </w:r>
          </w:p>
          <w:p w14:paraId="5D9A5509" w14:textId="77777777" w:rsidR="008D5855" w:rsidRPr="00D05B89" w:rsidRDefault="008D5855" w:rsidP="008C3E63">
            <w:pPr>
              <w:jc w:val="center"/>
              <w:rPr>
                <w:rFonts w:ascii="GHEA Grapalat" w:hAnsi="GHEA Grapalat"/>
                <w:lang w:val="hy-AM"/>
              </w:rPr>
            </w:pPr>
          </w:p>
          <w:p w14:paraId="04BD2B91" w14:textId="77777777" w:rsidR="008D5855" w:rsidRPr="00D05B89" w:rsidRDefault="008D5855" w:rsidP="008C3E63">
            <w:pPr>
              <w:jc w:val="center"/>
              <w:rPr>
                <w:rFonts w:ascii="GHEA Grapalat" w:hAnsi="GHEA Grapalat"/>
                <w:lang w:val="hy-AM"/>
              </w:rPr>
            </w:pPr>
          </w:p>
          <w:p w14:paraId="683CFF5D" w14:textId="77777777" w:rsidR="008D5855" w:rsidRPr="00D05B89" w:rsidRDefault="008D5855" w:rsidP="008C3E63">
            <w:pPr>
              <w:jc w:val="center"/>
              <w:rPr>
                <w:rFonts w:ascii="GHEA Grapalat" w:hAnsi="GHEA Grapalat"/>
                <w:lang w:val="hy-AM"/>
              </w:rPr>
            </w:pPr>
          </w:p>
          <w:p w14:paraId="071D7AA4" w14:textId="77777777" w:rsidR="008D5855" w:rsidRPr="00E979A6" w:rsidRDefault="008D5855" w:rsidP="008C3E63">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10F68F9E" w14:textId="77777777" w:rsidR="008D5855" w:rsidRPr="00D05B89" w:rsidRDefault="008D5855" w:rsidP="008C3E63">
            <w:pPr>
              <w:jc w:val="center"/>
              <w:rPr>
                <w:rFonts w:ascii="GHEA Grapalat" w:hAnsi="GHEA Grapalat"/>
                <w:lang w:val="hy-AM"/>
              </w:rPr>
            </w:pPr>
          </w:p>
          <w:p w14:paraId="5DF0500D" w14:textId="77777777" w:rsidR="008D5855" w:rsidRPr="00D05B89" w:rsidRDefault="008D5855" w:rsidP="008C3E63">
            <w:pPr>
              <w:jc w:val="center"/>
              <w:rPr>
                <w:rFonts w:ascii="GHEA Grapalat" w:hAnsi="GHEA Grapalat"/>
                <w:lang w:val="hy-AM"/>
              </w:rPr>
            </w:pPr>
          </w:p>
          <w:p w14:paraId="673BF0A4" w14:textId="77777777" w:rsidR="008D5855" w:rsidRPr="00D05B89" w:rsidRDefault="008D5855" w:rsidP="008C3E63">
            <w:pPr>
              <w:jc w:val="center"/>
              <w:rPr>
                <w:rFonts w:ascii="GHEA Grapalat" w:hAnsi="GHEA Grapalat"/>
                <w:lang w:val="hy-AM"/>
              </w:rPr>
            </w:pPr>
          </w:p>
          <w:p w14:paraId="018BAF54"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66D1E4A2"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1D3D00C2" w14:textId="77777777" w:rsidR="008D5855" w:rsidRPr="00D05B89" w:rsidRDefault="008D5855" w:rsidP="008C3E63">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852D29D" w14:textId="77777777" w:rsidR="008D5855" w:rsidRPr="00D05B89" w:rsidRDefault="008D5855" w:rsidP="008C3E63">
            <w:pPr>
              <w:jc w:val="center"/>
              <w:rPr>
                <w:rFonts w:ascii="GHEA Grapalat" w:hAnsi="GHEA Grapalat"/>
                <w:lang w:val="hy-AM"/>
              </w:rPr>
            </w:pPr>
          </w:p>
        </w:tc>
        <w:tc>
          <w:tcPr>
            <w:tcW w:w="4959" w:type="dxa"/>
          </w:tcPr>
          <w:p w14:paraId="2C66BD75" w14:textId="77777777" w:rsidR="008D5855" w:rsidRDefault="008D5855" w:rsidP="008C3E63">
            <w:pPr>
              <w:jc w:val="center"/>
              <w:rPr>
                <w:rFonts w:ascii="Sylfaen" w:hAnsi="Sylfaen"/>
                <w:b/>
                <w:bCs/>
                <w:color w:val="212529"/>
                <w:sz w:val="18"/>
                <w:szCs w:val="18"/>
                <w:lang w:val="nb-NO"/>
              </w:rPr>
            </w:pPr>
          </w:p>
          <w:p w14:paraId="7C7F04F8" w14:textId="77777777" w:rsidR="008D5855" w:rsidRPr="00E979A6" w:rsidRDefault="008D5855" w:rsidP="008C3E63">
            <w:pPr>
              <w:jc w:val="center"/>
              <w:rPr>
                <w:rFonts w:ascii="Sylfaen" w:hAnsi="Sylfaen"/>
                <w:color w:val="212529"/>
                <w:szCs w:val="18"/>
                <w:lang w:val="nb-NO"/>
              </w:rPr>
            </w:pPr>
            <w:r w:rsidRPr="004D740B">
              <w:rPr>
                <w:rFonts w:ascii="Sylfaen" w:hAnsi="Sylfaen"/>
                <w:b/>
                <w:bCs/>
                <w:color w:val="212529"/>
                <w:szCs w:val="18"/>
                <w:lang w:val="nb-NO"/>
              </w:rPr>
              <w:t>ԳՆՈՐԴ</w:t>
            </w:r>
          </w:p>
          <w:p w14:paraId="2FEEABA2" w14:textId="77777777" w:rsidR="008D5855" w:rsidRPr="00E979A6" w:rsidRDefault="008D5855" w:rsidP="008C3E63">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723B4455" w14:textId="77777777" w:rsidR="008D5855" w:rsidRPr="001C26FE" w:rsidRDefault="008D5855" w:rsidP="008C3E63">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66B972F4"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737BE111" w14:textId="77777777" w:rsidR="008D5855" w:rsidRPr="001C26FE" w:rsidRDefault="008D5855" w:rsidP="008C3E63">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72762EA0" w14:textId="77777777" w:rsidR="008D5855" w:rsidRPr="001C26FE" w:rsidRDefault="008D5855" w:rsidP="008C3E63">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20"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3AE7AE3B" w14:textId="77777777" w:rsidR="008D5855" w:rsidRPr="00D05B89" w:rsidRDefault="008D5855" w:rsidP="008C3E63">
            <w:pPr>
              <w:jc w:val="center"/>
              <w:rPr>
                <w:rFonts w:ascii="Arial LatArm" w:hAnsi="Arial LatArm" w:cs="Sylfaen"/>
                <w:bCs/>
                <w:sz w:val="20"/>
                <w:lang w:val="hy-AM"/>
              </w:rPr>
            </w:pPr>
            <w:r w:rsidRPr="00D05B89">
              <w:rPr>
                <w:rFonts w:ascii="Sylfaen" w:hAnsi="Sylfaen"/>
                <w:lang w:val="hy-AM"/>
              </w:rPr>
              <w:t xml:space="preserve">   </w:t>
            </w:r>
          </w:p>
          <w:p w14:paraId="6513DBE2" w14:textId="77777777" w:rsidR="008D5855" w:rsidRPr="00D05B89" w:rsidRDefault="008D5855" w:rsidP="008C3E63">
            <w:pPr>
              <w:jc w:val="center"/>
              <w:rPr>
                <w:rFonts w:ascii="Arial LatArm" w:hAnsi="Arial LatArm" w:cs="Sylfaen"/>
                <w:bCs/>
                <w:sz w:val="20"/>
                <w:lang w:val="hy-AM"/>
              </w:rPr>
            </w:pPr>
          </w:p>
          <w:p w14:paraId="45E74DC2" w14:textId="77777777" w:rsidR="008D5855" w:rsidRDefault="008D5855" w:rsidP="008C3E63">
            <w:pPr>
              <w:jc w:val="center"/>
              <w:rPr>
                <w:rFonts w:asciiTheme="minorHAnsi" w:hAnsiTheme="minorHAnsi" w:cs="Sylfaen"/>
                <w:bCs/>
                <w:sz w:val="20"/>
                <w:lang w:val="hy-AM"/>
              </w:rPr>
            </w:pPr>
          </w:p>
          <w:p w14:paraId="559EF174" w14:textId="77777777" w:rsidR="008D5855" w:rsidRPr="004D740B" w:rsidRDefault="008D5855" w:rsidP="008C3E63">
            <w:pPr>
              <w:jc w:val="center"/>
              <w:rPr>
                <w:rFonts w:asciiTheme="minorHAnsi" w:hAnsiTheme="minorHAnsi" w:cs="Sylfaen"/>
                <w:bCs/>
                <w:sz w:val="20"/>
                <w:lang w:val="hy-AM"/>
              </w:rPr>
            </w:pPr>
          </w:p>
          <w:p w14:paraId="4DA1D125" w14:textId="77777777" w:rsidR="008D5855" w:rsidRPr="00D05B89" w:rsidRDefault="008D5855" w:rsidP="008C3E63">
            <w:pPr>
              <w:jc w:val="center"/>
              <w:rPr>
                <w:rFonts w:ascii="GHEA Grapalat" w:hAnsi="GHEA Grapalat"/>
                <w:lang w:val="hy-AM"/>
              </w:rPr>
            </w:pPr>
            <w:r w:rsidRPr="00D05B89">
              <w:rPr>
                <w:rFonts w:ascii="GHEA Grapalat" w:hAnsi="GHEA Grapalat"/>
                <w:lang w:val="hy-AM"/>
              </w:rPr>
              <w:t>---------------------------------</w:t>
            </w:r>
          </w:p>
          <w:p w14:paraId="53E168C2" w14:textId="77777777" w:rsidR="008D5855" w:rsidRPr="00D05B89" w:rsidRDefault="008D5855" w:rsidP="008C3E63">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097CBF09" w14:textId="77777777" w:rsidR="008D5855" w:rsidRPr="00752623" w:rsidRDefault="008D5855" w:rsidP="008C3E63">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10A213D7" w14:textId="77777777" w:rsidR="008D5855" w:rsidRDefault="008D5855" w:rsidP="003E6576">
      <w:pPr>
        <w:jc w:val="right"/>
        <w:rPr>
          <w:rFonts w:ascii="GHEA Grapalat" w:hAnsi="GHEA Grapalat"/>
          <w:i/>
          <w:sz w:val="18"/>
          <w:lang w:val="hy-AM"/>
        </w:rPr>
      </w:pPr>
    </w:p>
    <w:p w14:paraId="34DFD62E" w14:textId="77777777" w:rsidR="008D5855" w:rsidRDefault="008D5855" w:rsidP="003E6576">
      <w:pPr>
        <w:jc w:val="right"/>
        <w:rPr>
          <w:rFonts w:ascii="GHEA Grapalat" w:hAnsi="GHEA Grapalat"/>
          <w:i/>
          <w:sz w:val="18"/>
          <w:lang w:val="hy-AM"/>
        </w:rPr>
      </w:pPr>
    </w:p>
    <w:p w14:paraId="0A286999" w14:textId="77777777" w:rsidR="008D5855" w:rsidRDefault="008D5855" w:rsidP="003E6576">
      <w:pPr>
        <w:jc w:val="right"/>
        <w:rPr>
          <w:rFonts w:ascii="GHEA Grapalat" w:hAnsi="GHEA Grapalat"/>
          <w:i/>
          <w:sz w:val="18"/>
          <w:lang w:val="hy-AM"/>
        </w:rPr>
      </w:pPr>
    </w:p>
    <w:p w14:paraId="4B67BF9D" w14:textId="77777777" w:rsidR="008D5855" w:rsidRDefault="008D5855" w:rsidP="003E6576">
      <w:pPr>
        <w:jc w:val="right"/>
        <w:rPr>
          <w:rFonts w:ascii="GHEA Grapalat" w:hAnsi="GHEA Grapalat"/>
          <w:i/>
          <w:sz w:val="18"/>
          <w:lang w:val="hy-AM"/>
        </w:rPr>
      </w:pPr>
    </w:p>
    <w:p w14:paraId="662ECA3E" w14:textId="77777777" w:rsidR="008D5855" w:rsidRDefault="008D5855" w:rsidP="003E6576">
      <w:pPr>
        <w:jc w:val="right"/>
        <w:rPr>
          <w:rFonts w:ascii="GHEA Grapalat" w:hAnsi="GHEA Grapalat"/>
          <w:i/>
          <w:sz w:val="18"/>
          <w:lang w:val="hy-AM"/>
        </w:rPr>
      </w:pPr>
    </w:p>
    <w:p w14:paraId="2D0F4658" w14:textId="77777777" w:rsidR="003E6576" w:rsidRPr="00A71D81" w:rsidRDefault="003E6576" w:rsidP="003E6576">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3E0A57D0" w14:textId="40A882F4"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sidR="0066132D">
        <w:rPr>
          <w:rFonts w:ascii="GHEA Grapalat" w:hAnsi="GHEA Grapalat"/>
          <w:i/>
          <w:sz w:val="18"/>
        </w:rPr>
        <w:t xml:space="preserve"> </w:t>
      </w:r>
      <w:r w:rsidRPr="00752623">
        <w:rPr>
          <w:rFonts w:ascii="GHEA Grapalat" w:hAnsi="GHEA Grapalat"/>
          <w:i/>
          <w:sz w:val="18"/>
          <w:lang w:val="hy-AM"/>
        </w:rPr>
        <w:t xml:space="preserve">  թ. կնքված </w:t>
      </w:r>
    </w:p>
    <w:p w14:paraId="2DD7A918" w14:textId="7052DC26"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sidR="00D6352C">
        <w:rPr>
          <w:rFonts w:ascii="GHEA Grapalat" w:hAnsi="GHEA Grapalat"/>
          <w:b/>
          <w:lang w:val="es-ES"/>
        </w:rPr>
        <w:t>25/2</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174B2BD" w14:textId="77777777" w:rsidR="00071D1C" w:rsidRPr="00881D59" w:rsidRDefault="00071D1C" w:rsidP="00EF3662">
      <w:pPr>
        <w:ind w:left="-142" w:firstLine="142"/>
        <w:jc w:val="center"/>
        <w:rPr>
          <w:rFonts w:ascii="GHEA Grapalat" w:hAnsi="GHEA Grapalat" w:cs="Sylfaen"/>
          <w:b/>
        </w:rPr>
      </w:pPr>
    </w:p>
    <w:p w14:paraId="14F9B95B" w14:textId="77777777" w:rsidR="0038400D" w:rsidRPr="00881D59"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62E98" w14:paraId="2BF17983" w14:textId="77777777" w:rsidTr="007A2020">
        <w:trPr>
          <w:tblCellSpacing w:w="7" w:type="dxa"/>
          <w:jc w:val="center"/>
        </w:trPr>
        <w:tc>
          <w:tcPr>
            <w:tcW w:w="0" w:type="auto"/>
            <w:vAlign w:val="center"/>
          </w:tcPr>
          <w:p w14:paraId="4B48907B" w14:textId="682F61D6" w:rsidR="0038400D" w:rsidRPr="005B02BB" w:rsidRDefault="00B05F1F" w:rsidP="007A2020">
            <w:pPr>
              <w:jc w:val="center"/>
              <w:rPr>
                <w:rFonts w:ascii="GHEA Grapalat" w:hAnsi="GHEA Grapalat"/>
                <w:iCs/>
                <w:color w:val="000000"/>
                <w:sz w:val="21"/>
                <w:szCs w:val="21"/>
                <w:lang w:val="pt-BR"/>
              </w:rPr>
            </w:pPr>
            <w:r w:rsidRPr="005B02B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B02BB">
              <w:rPr>
                <w:rFonts w:ascii="GHEA Grapalat" w:hAnsi="GHEA Grapalat"/>
                <w:iCs/>
                <w:color w:val="000000"/>
                <w:sz w:val="21"/>
                <w:szCs w:val="21"/>
              </w:rPr>
              <w:t>Պայմանագրի</w:t>
            </w:r>
            <w:r w:rsidR="0038400D" w:rsidRPr="005B02BB">
              <w:rPr>
                <w:rFonts w:ascii="GHEA Grapalat" w:hAnsi="GHEA Grapalat"/>
                <w:iCs/>
                <w:color w:val="000000"/>
                <w:sz w:val="21"/>
                <w:szCs w:val="21"/>
                <w:lang w:val="pt-BR"/>
              </w:rPr>
              <w:t xml:space="preserve"> </w:t>
            </w:r>
            <w:r w:rsidR="0038400D" w:rsidRPr="005B02BB">
              <w:rPr>
                <w:rFonts w:ascii="GHEA Grapalat" w:hAnsi="GHEA Grapalat"/>
                <w:iCs/>
                <w:color w:val="000000"/>
                <w:sz w:val="21"/>
                <w:szCs w:val="21"/>
              </w:rPr>
              <w:t>կողմ</w:t>
            </w:r>
            <w:r w:rsidR="0038400D" w:rsidRPr="005B02BB">
              <w:rPr>
                <w:rFonts w:ascii="GHEA Grapalat" w:hAnsi="GHEA Grapalat"/>
                <w:iCs/>
                <w:color w:val="000000"/>
                <w:sz w:val="21"/>
                <w:szCs w:val="21"/>
                <w:lang w:val="pt-BR"/>
              </w:rPr>
              <w:t xml:space="preserve"> </w:t>
            </w:r>
          </w:p>
          <w:p w14:paraId="39DB8FE8"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372C8D3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4332AAA9"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w:t>
            </w:r>
          </w:p>
          <w:p w14:paraId="09C9DEE7"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 xml:space="preserve"> _________________________ </w:t>
            </w:r>
          </w:p>
          <w:p w14:paraId="2078FEA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Պատվիրատու</w:t>
            </w:r>
          </w:p>
          <w:p w14:paraId="797D7B9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5DFA5C3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68B18605"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_________________</w:t>
            </w:r>
          </w:p>
          <w:p w14:paraId="7D6F634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____________________________</w:t>
            </w:r>
          </w:p>
          <w:p w14:paraId="354179FC"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___________________________</w:t>
            </w:r>
          </w:p>
        </w:tc>
      </w:tr>
    </w:tbl>
    <w:p w14:paraId="69CF5C92" w14:textId="77777777" w:rsidR="0038400D" w:rsidRPr="005B02BB" w:rsidRDefault="0038400D" w:rsidP="0038400D">
      <w:pPr>
        <w:ind w:firstLine="375"/>
        <w:rPr>
          <w:rFonts w:ascii="Arial" w:hAnsi="Arial" w:cs="Arial"/>
          <w:iCs/>
          <w:color w:val="000000"/>
          <w:sz w:val="21"/>
          <w:szCs w:val="21"/>
          <w:lang w:val="pt-BR"/>
        </w:rPr>
      </w:pPr>
      <w:r w:rsidRPr="005B02BB">
        <w:rPr>
          <w:rFonts w:ascii="Arial" w:hAnsi="Arial" w:cs="Arial"/>
          <w:iCs/>
          <w:color w:val="000000"/>
          <w:sz w:val="21"/>
          <w:szCs w:val="21"/>
          <w:lang w:val="pt-BR"/>
        </w:rPr>
        <w:t>  </w:t>
      </w:r>
    </w:p>
    <w:p w14:paraId="531F3FE7" w14:textId="77777777" w:rsidR="0038400D" w:rsidRPr="005B02BB" w:rsidRDefault="0038400D" w:rsidP="0038400D">
      <w:pPr>
        <w:ind w:firstLine="375"/>
        <w:rPr>
          <w:rFonts w:ascii="GHEA Grapalat" w:hAnsi="GHEA Grapalat"/>
          <w:iCs/>
          <w:color w:val="000000"/>
          <w:sz w:val="15"/>
          <w:szCs w:val="21"/>
          <w:lang w:val="pt-BR"/>
        </w:rPr>
      </w:pPr>
    </w:p>
    <w:p w14:paraId="70E36C36" w14:textId="77777777" w:rsidR="0038400D" w:rsidRPr="005B02BB" w:rsidRDefault="0038400D" w:rsidP="0038400D">
      <w:pPr>
        <w:ind w:firstLine="375"/>
        <w:jc w:val="center"/>
        <w:rPr>
          <w:rFonts w:ascii="GHEA Grapalat" w:hAnsi="GHEA Grapalat"/>
          <w:iCs/>
          <w:color w:val="000000"/>
          <w:sz w:val="22"/>
          <w:szCs w:val="22"/>
          <w:lang w:val="pt-BR"/>
        </w:rPr>
      </w:pPr>
      <w:r w:rsidRPr="005B02BB">
        <w:rPr>
          <w:rFonts w:ascii="GHEA Grapalat" w:hAnsi="GHEA Grapalat"/>
          <w:b/>
          <w:bCs/>
          <w:iCs/>
          <w:color w:val="000000"/>
          <w:sz w:val="22"/>
          <w:szCs w:val="22"/>
        </w:rPr>
        <w:t>ԱՐՁԱՆԱԳՐՈՒԹՅՈՒՆ</w:t>
      </w:r>
      <w:r w:rsidRPr="005B02BB">
        <w:rPr>
          <w:rFonts w:ascii="GHEA Grapalat" w:hAnsi="GHEA Grapalat"/>
          <w:b/>
          <w:bCs/>
          <w:iCs/>
          <w:color w:val="000000"/>
          <w:sz w:val="22"/>
          <w:szCs w:val="22"/>
          <w:lang w:val="pt-BR"/>
        </w:rPr>
        <w:t xml:space="preserve"> N</w:t>
      </w:r>
    </w:p>
    <w:p w14:paraId="5FBB5804" w14:textId="77777777" w:rsidR="0038400D" w:rsidRPr="005B02BB" w:rsidRDefault="0038400D" w:rsidP="0038400D">
      <w:pPr>
        <w:ind w:firstLine="375"/>
        <w:jc w:val="center"/>
        <w:rPr>
          <w:rFonts w:ascii="GHEA Grapalat" w:hAnsi="GHEA Grapalat"/>
          <w:b/>
          <w:bCs/>
          <w:iCs/>
          <w:color w:val="000000"/>
          <w:sz w:val="22"/>
          <w:szCs w:val="22"/>
          <w:lang w:val="pt-BR"/>
        </w:rPr>
      </w:pPr>
      <w:r w:rsidRPr="005B02BB">
        <w:rPr>
          <w:rFonts w:ascii="GHEA Grapalat" w:hAnsi="GHEA Grapalat"/>
          <w:b/>
          <w:bCs/>
          <w:iCs/>
          <w:color w:val="000000"/>
          <w:sz w:val="22"/>
          <w:szCs w:val="22"/>
        </w:rPr>
        <w:t>ՊԱՅՄԱՆԱԳՐԻ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ԿԱՄ</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ԴՐԱ</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ՄԱՍԻ</w:t>
      </w:r>
      <w:r w:rsidRPr="005B02BB">
        <w:rPr>
          <w:rFonts w:ascii="GHEA Grapalat" w:hAnsi="GHEA Grapalat"/>
          <w:b/>
          <w:bCs/>
          <w:iCs/>
          <w:color w:val="000000"/>
          <w:sz w:val="22"/>
          <w:szCs w:val="22"/>
          <w:lang w:val="pt-BR"/>
        </w:rPr>
        <w:t xml:space="preserve"> ԿԱՏԱՐՄԱՆ ԱՐԴՅՈՒՆՔՆԵՐԻ </w:t>
      </w:r>
    </w:p>
    <w:p w14:paraId="312C69CB" w14:textId="77777777" w:rsidR="0038400D" w:rsidRPr="005B02BB" w:rsidRDefault="0038400D" w:rsidP="0038400D">
      <w:pPr>
        <w:ind w:firstLine="375"/>
        <w:jc w:val="center"/>
        <w:rPr>
          <w:rFonts w:ascii="Arial Unicode" w:hAnsi="Arial Unicode"/>
          <w:iCs/>
          <w:color w:val="000000"/>
          <w:sz w:val="22"/>
          <w:szCs w:val="22"/>
          <w:lang w:val="pt-BR"/>
        </w:rPr>
      </w:pPr>
      <w:r w:rsidRPr="005B02BB">
        <w:rPr>
          <w:rFonts w:ascii="GHEA Grapalat" w:hAnsi="GHEA Grapalat"/>
          <w:b/>
          <w:bCs/>
          <w:iCs/>
          <w:color w:val="000000"/>
          <w:sz w:val="22"/>
          <w:szCs w:val="22"/>
        </w:rPr>
        <w:t>ՀԱՆՁՆՄԱՆ</w:t>
      </w:r>
      <w:r w:rsidRPr="005B02BB">
        <w:rPr>
          <w:rFonts w:ascii="GHEA Grapalat" w:hAnsi="GHEA Grapalat"/>
          <w:b/>
          <w:bCs/>
          <w:iCs/>
          <w:color w:val="000000"/>
          <w:sz w:val="22"/>
          <w:szCs w:val="22"/>
          <w:lang w:val="pt-BR"/>
        </w:rPr>
        <w:t>-</w:t>
      </w:r>
      <w:r w:rsidRPr="005B02BB">
        <w:rPr>
          <w:rFonts w:ascii="GHEA Grapalat" w:hAnsi="GHEA Grapalat"/>
          <w:b/>
          <w:bCs/>
          <w:iCs/>
          <w:color w:val="000000"/>
          <w:sz w:val="22"/>
          <w:szCs w:val="22"/>
        </w:rPr>
        <w:t>ԸՆԴՈՒՆՄԱՆ</w:t>
      </w:r>
    </w:p>
    <w:p w14:paraId="0FE37082" w14:textId="77777777" w:rsidR="0038400D" w:rsidRPr="005B02BB" w:rsidRDefault="0038400D" w:rsidP="0038400D">
      <w:pPr>
        <w:pStyle w:val="BodyTextIndent"/>
        <w:spacing w:line="240" w:lineRule="auto"/>
        <w:ind w:firstLine="0"/>
        <w:jc w:val="center"/>
        <w:rPr>
          <w:b/>
          <w:bCs/>
          <w:iCs/>
          <w:lang w:val="es-ES"/>
        </w:rPr>
      </w:pPr>
    </w:p>
    <w:p w14:paraId="235FE3F3" w14:textId="77777777" w:rsidR="0038400D" w:rsidRPr="005B02BB" w:rsidRDefault="0038400D" w:rsidP="0038400D">
      <w:pPr>
        <w:pStyle w:val="BodyTextIndent"/>
        <w:spacing w:line="240" w:lineRule="auto"/>
        <w:ind w:firstLine="540"/>
        <w:rPr>
          <w:iCs/>
          <w:lang w:val="es-ES"/>
        </w:rPr>
      </w:pPr>
      <w:r w:rsidRPr="005B02BB">
        <w:rPr>
          <w:rFonts w:ascii="GHEA Grapalat" w:hAnsi="GHEA Grapalat"/>
          <w:color w:val="000000"/>
          <w:sz w:val="21"/>
          <w:szCs w:val="21"/>
          <w:lang w:val="es-ES" w:eastAsia="ru-RU"/>
        </w:rPr>
        <w:t>«      » «              »</w:t>
      </w:r>
      <w:r w:rsidRPr="005B02BB">
        <w:rPr>
          <w:iCs/>
          <w:lang w:val="es-ES"/>
        </w:rPr>
        <w:t xml:space="preserve">  </w:t>
      </w:r>
      <w:r w:rsidRPr="005B02BB">
        <w:rPr>
          <w:rFonts w:ascii="GHEA Grapalat" w:hAnsi="GHEA Grapalat"/>
          <w:color w:val="000000"/>
          <w:sz w:val="21"/>
          <w:szCs w:val="21"/>
          <w:lang w:val="es-ES" w:eastAsia="ru-RU"/>
        </w:rPr>
        <w:t xml:space="preserve">20    </w:t>
      </w:r>
      <w:r w:rsidRPr="005B02BB">
        <w:rPr>
          <w:rFonts w:ascii="GHEA Grapalat" w:hAnsi="GHEA Grapalat"/>
          <w:color w:val="000000"/>
          <w:sz w:val="21"/>
          <w:szCs w:val="21"/>
          <w:lang w:eastAsia="ru-RU"/>
        </w:rPr>
        <w:t>թ</w:t>
      </w:r>
      <w:r w:rsidRPr="005B02BB">
        <w:rPr>
          <w:rFonts w:ascii="GHEA Grapalat" w:hAnsi="GHEA Grapalat"/>
          <w:color w:val="000000"/>
          <w:sz w:val="21"/>
          <w:szCs w:val="21"/>
          <w:lang w:val="es-ES" w:eastAsia="ru-RU"/>
        </w:rPr>
        <w:t>.</w:t>
      </w:r>
    </w:p>
    <w:p w14:paraId="30B8A803" w14:textId="77777777" w:rsidR="0038400D" w:rsidRPr="005B02BB" w:rsidRDefault="0038400D" w:rsidP="0038400D">
      <w:pPr>
        <w:pStyle w:val="BodyTextIndent"/>
        <w:spacing w:line="240" w:lineRule="auto"/>
        <w:ind w:firstLine="0"/>
        <w:rPr>
          <w:iCs/>
          <w:lang w:val="es-ES"/>
        </w:rPr>
      </w:pPr>
    </w:p>
    <w:p w14:paraId="3712408D"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այսուհետ</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Պայմանագիր</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անվանումը</w:t>
      </w:r>
      <w:r w:rsidRPr="005B02BB">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կնքման</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ամսաթիվը</w:t>
      </w:r>
      <w:r w:rsidRPr="005B02BB">
        <w:rPr>
          <w:rFonts w:ascii="GHEA Grapalat" w:hAnsi="GHEA Grapalat"/>
          <w:color w:val="000000"/>
          <w:sz w:val="21"/>
          <w:szCs w:val="21"/>
          <w:lang w:val="es-ES"/>
        </w:rPr>
        <w:t xml:space="preserve">` «____» «__________________» 20 </w:t>
      </w:r>
      <w:r w:rsidRPr="005B02BB">
        <w:rPr>
          <w:rFonts w:ascii="GHEA Grapalat" w:hAnsi="GHEA Grapalat"/>
          <w:color w:val="000000"/>
          <w:sz w:val="21"/>
          <w:szCs w:val="21"/>
        </w:rPr>
        <w:t>թ</w:t>
      </w:r>
      <w:r w:rsidRPr="005B02BB">
        <w:rPr>
          <w:rFonts w:ascii="GHEA Grapalat" w:hAnsi="GHEA Grapalat"/>
          <w:color w:val="000000"/>
          <w:sz w:val="21"/>
          <w:szCs w:val="21"/>
          <w:lang w:val="es-ES"/>
        </w:rPr>
        <w:t>.</w:t>
      </w:r>
    </w:p>
    <w:p w14:paraId="74AE6F7A"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համարը</w:t>
      </w:r>
      <w:r w:rsidRPr="005B02BB">
        <w:rPr>
          <w:rFonts w:ascii="GHEA Grapalat" w:hAnsi="GHEA Grapalat"/>
          <w:color w:val="000000"/>
          <w:sz w:val="21"/>
          <w:szCs w:val="21"/>
          <w:lang w:val="es-ES"/>
        </w:rPr>
        <w:t>`    __________</w:t>
      </w:r>
    </w:p>
    <w:p w14:paraId="62F79D18" w14:textId="77777777" w:rsidR="0038400D" w:rsidRPr="005B02BB" w:rsidRDefault="0038400D" w:rsidP="006C1D25">
      <w:pPr>
        <w:jc w:val="both"/>
        <w:rPr>
          <w:rFonts w:ascii="GHEA Grapalat" w:hAnsi="GHEA Grapalat" w:cs="Sylfaen"/>
          <w:iCs/>
          <w:lang w:val="es-ES"/>
        </w:rPr>
      </w:pPr>
      <w:r w:rsidRPr="005B02BB">
        <w:rPr>
          <w:rFonts w:ascii="GHEA Grapalat" w:hAnsi="GHEA Grapalat"/>
          <w:iCs/>
          <w:color w:val="000000"/>
          <w:sz w:val="21"/>
          <w:szCs w:val="21"/>
        </w:rPr>
        <w:t>Պատվիրատուն</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և</w:t>
      </w:r>
      <w:r w:rsidRPr="005B02BB">
        <w:rPr>
          <w:rFonts w:ascii="GHEA Grapalat" w:hAnsi="GHEA Grapalat"/>
          <w:iCs/>
          <w:color w:val="000000"/>
          <w:sz w:val="21"/>
          <w:szCs w:val="21"/>
          <w:lang w:val="es-ES"/>
        </w:rPr>
        <w:t xml:space="preserve">  </w:t>
      </w: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կողմը՝</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հիմք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ընդունելով</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պայմանագրի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կատարման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վերաբերյալ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20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թ. դուրս գրված </w:t>
      </w:r>
      <w:r w:rsidRPr="005B02BB">
        <w:rPr>
          <w:rFonts w:ascii="GHEA Grapalat" w:hAnsi="GHEA Grapalat"/>
          <w:color w:val="000000"/>
          <w:sz w:val="21"/>
          <w:szCs w:val="21"/>
          <w:lang w:val="es-ES"/>
        </w:rPr>
        <w:t xml:space="preserve">N ___   </w:t>
      </w:r>
      <w:r w:rsidRPr="005B02BB">
        <w:rPr>
          <w:rFonts w:ascii="GHEA Grapalat" w:hAnsi="GHEA Grapalat"/>
          <w:color w:val="000000"/>
          <w:sz w:val="21"/>
          <w:szCs w:val="21"/>
          <w:lang w:val="hy-AM"/>
        </w:rPr>
        <w:t xml:space="preserve">հաշիվ ապրանքագիրը, </w:t>
      </w:r>
      <w:r w:rsidRPr="005B02BB">
        <w:rPr>
          <w:rFonts w:ascii="GHEA Grapalat" w:hAnsi="GHEA Grapalat"/>
          <w:color w:val="000000"/>
          <w:sz w:val="21"/>
          <w:szCs w:val="21"/>
          <w:lang w:val="es-ES"/>
        </w:rPr>
        <w:t>կազմեցին սույն արձանագրությունը հետևյալի մասին.</w:t>
      </w:r>
    </w:p>
    <w:p w14:paraId="505292A3" w14:textId="77777777" w:rsidR="0038400D" w:rsidRPr="005B02BB" w:rsidRDefault="0038400D" w:rsidP="0038400D">
      <w:pPr>
        <w:jc w:val="both"/>
        <w:rPr>
          <w:rFonts w:ascii="GHEA Grapalat" w:hAnsi="GHEA Grapalat"/>
          <w:iCs/>
          <w:color w:val="000000"/>
          <w:sz w:val="21"/>
          <w:szCs w:val="21"/>
          <w:lang w:val="hy-AM"/>
        </w:rPr>
      </w:pPr>
      <w:r w:rsidRPr="005B02BB">
        <w:rPr>
          <w:rFonts w:ascii="GHEA Grapalat" w:hAnsi="GHEA Grapalat"/>
          <w:iCs/>
          <w:color w:val="000000"/>
          <w:sz w:val="21"/>
          <w:szCs w:val="21"/>
        </w:rPr>
        <w:t>Պայմանագրի</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շրջանակներում</w:t>
      </w:r>
      <w:r w:rsidRPr="005B02BB">
        <w:rPr>
          <w:rFonts w:ascii="GHEA Grapalat" w:hAnsi="GHEA Grapalat"/>
          <w:iCs/>
          <w:color w:val="000000"/>
          <w:sz w:val="21"/>
          <w:szCs w:val="21"/>
          <w:lang w:val="es-ES"/>
        </w:rPr>
        <w:t xml:space="preserve"> </w:t>
      </w:r>
      <w:r w:rsidRPr="005B02BB">
        <w:rPr>
          <w:rFonts w:ascii="GHEA Grapalat" w:hAnsi="GHEA Grapalat"/>
          <w:iCs/>
          <w:snapToGrid w:val="0"/>
          <w:color w:val="000000"/>
          <w:sz w:val="21"/>
          <w:szCs w:val="21"/>
          <w:lang w:val="es-ES"/>
        </w:rPr>
        <w:t xml:space="preserve">Պայմանագրի կողմը  </w:t>
      </w:r>
      <w:r w:rsidRPr="005B02BB">
        <w:rPr>
          <w:rFonts w:ascii="GHEA Grapalat" w:hAnsi="GHEA Grapalat"/>
          <w:iCs/>
          <w:color w:val="000000"/>
          <w:sz w:val="21"/>
          <w:szCs w:val="21"/>
        </w:rPr>
        <w:t>մատակարարել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է</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հետևյալ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ապրանքները՝</w:t>
      </w:r>
    </w:p>
    <w:p w14:paraId="0AD046CB" w14:textId="77777777" w:rsidR="0038400D" w:rsidRPr="005B02B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02BB" w14:paraId="7E44D517" w14:textId="77777777" w:rsidTr="007A2020">
        <w:trPr>
          <w:jc w:val="right"/>
        </w:trPr>
        <w:tc>
          <w:tcPr>
            <w:tcW w:w="357" w:type="dxa"/>
            <w:vMerge w:val="restart"/>
            <w:shd w:val="clear" w:color="auto" w:fill="auto"/>
            <w:vAlign w:val="center"/>
          </w:tcPr>
          <w:p w14:paraId="7338897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N</w:t>
            </w:r>
          </w:p>
        </w:tc>
        <w:tc>
          <w:tcPr>
            <w:tcW w:w="10348" w:type="dxa"/>
            <w:gridSpan w:val="8"/>
            <w:shd w:val="clear" w:color="auto" w:fill="auto"/>
            <w:vAlign w:val="center"/>
          </w:tcPr>
          <w:p w14:paraId="5AFEDBD8" w14:textId="77777777" w:rsidR="0038400D" w:rsidRPr="005B02B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B02BB">
              <w:rPr>
                <w:rFonts w:ascii="GHEA Grapalat" w:hAnsi="GHEA Grapalat" w:cs="Sylfaen"/>
                <w:sz w:val="18"/>
                <w:szCs w:val="18"/>
              </w:rPr>
              <w:t>Մատակարարված</w:t>
            </w:r>
            <w:r w:rsidRPr="005B02BB">
              <w:rPr>
                <w:rFonts w:ascii="GHEA Grapalat" w:hAnsi="GHEA Grapalat" w:cs="Courier New"/>
                <w:sz w:val="18"/>
                <w:szCs w:val="18"/>
              </w:rPr>
              <w:t xml:space="preserve"> </w:t>
            </w:r>
            <w:r w:rsidRPr="005B02BB">
              <w:rPr>
                <w:rFonts w:ascii="GHEA Grapalat" w:hAnsi="GHEA Grapalat" w:cs="Sylfaen"/>
                <w:sz w:val="18"/>
                <w:szCs w:val="18"/>
              </w:rPr>
              <w:t>ապրանքների</w:t>
            </w:r>
          </w:p>
        </w:tc>
      </w:tr>
      <w:tr w:rsidR="0038400D" w:rsidRPr="005B02BB" w14:paraId="33DC7038" w14:textId="77777777" w:rsidTr="007A2020">
        <w:trPr>
          <w:jc w:val="right"/>
        </w:trPr>
        <w:tc>
          <w:tcPr>
            <w:tcW w:w="357" w:type="dxa"/>
            <w:vMerge/>
            <w:shd w:val="clear" w:color="auto" w:fill="auto"/>
          </w:tcPr>
          <w:p w14:paraId="31AFDB9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ժամկետը /ըստ վճարման ժամանակացույցի/</w:t>
            </w:r>
          </w:p>
        </w:tc>
      </w:tr>
      <w:tr w:rsidR="0038400D" w:rsidRPr="005B02B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512D9C4" w14:textId="77777777" w:rsidTr="007A2020">
        <w:trPr>
          <w:jc w:val="right"/>
        </w:trPr>
        <w:tc>
          <w:tcPr>
            <w:tcW w:w="357" w:type="dxa"/>
            <w:shd w:val="clear" w:color="auto" w:fill="auto"/>
            <w:vAlign w:val="center"/>
          </w:tcPr>
          <w:p w14:paraId="45F06D5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A865E01" w14:textId="77777777" w:rsidTr="007A2020">
        <w:trPr>
          <w:jc w:val="right"/>
        </w:trPr>
        <w:tc>
          <w:tcPr>
            <w:tcW w:w="357" w:type="dxa"/>
            <w:shd w:val="clear" w:color="auto" w:fill="auto"/>
          </w:tcPr>
          <w:p w14:paraId="6F3922B8"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5B02B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5B02BB" w:rsidRDefault="0038400D" w:rsidP="0038400D">
      <w:pPr>
        <w:ind w:firstLine="375"/>
        <w:jc w:val="both"/>
        <w:rPr>
          <w:rFonts w:ascii="Arial" w:hAnsi="Arial" w:cs="Arial"/>
          <w:iCs/>
          <w:color w:val="000000"/>
          <w:sz w:val="21"/>
          <w:szCs w:val="21"/>
          <w:lang w:val="es-ES"/>
        </w:rPr>
      </w:pPr>
      <w:r w:rsidRPr="005B02BB">
        <w:rPr>
          <w:rFonts w:ascii="Arial" w:hAnsi="Arial" w:cs="Arial"/>
          <w:iCs/>
          <w:color w:val="000000"/>
          <w:sz w:val="21"/>
          <w:szCs w:val="21"/>
          <w:lang w:val="es-ES"/>
        </w:rPr>
        <w:t> </w:t>
      </w:r>
    </w:p>
    <w:p w14:paraId="69230310" w14:textId="77777777" w:rsidR="0038400D" w:rsidRPr="005B02BB" w:rsidRDefault="0038400D" w:rsidP="0038400D">
      <w:pPr>
        <w:ind w:firstLine="375"/>
        <w:jc w:val="both"/>
        <w:rPr>
          <w:rFonts w:ascii="GHEA Grapalat" w:hAnsi="GHEA Grapalat"/>
          <w:iCs/>
          <w:snapToGrid w:val="0"/>
          <w:color w:val="000000"/>
          <w:sz w:val="21"/>
          <w:szCs w:val="21"/>
          <w:lang w:val="es-ES"/>
        </w:rPr>
      </w:pPr>
      <w:r w:rsidRPr="005B02BB">
        <w:rPr>
          <w:rFonts w:ascii="Arial" w:hAnsi="Arial" w:cs="Arial"/>
          <w:iCs/>
          <w:color w:val="000000"/>
          <w:sz w:val="21"/>
          <w:szCs w:val="21"/>
          <w:lang w:val="es-ES"/>
        </w:rPr>
        <w:t> </w:t>
      </w:r>
      <w:r w:rsidRPr="005B02BB">
        <w:rPr>
          <w:rFonts w:ascii="GHEA Grapalat" w:hAnsi="GHEA Grapalat"/>
          <w:iCs/>
          <w:snapToGrid w:val="0"/>
          <w:color w:val="000000"/>
          <w:sz w:val="21"/>
          <w:szCs w:val="21"/>
          <w:lang w:val="hy-AM"/>
        </w:rPr>
        <w:t xml:space="preserve">Սույն </w:t>
      </w:r>
      <w:r w:rsidRPr="005B02BB">
        <w:rPr>
          <w:rFonts w:ascii="GHEA Grapalat" w:hAnsi="GHEA Grapalat"/>
          <w:iCs/>
          <w:snapToGrid w:val="0"/>
          <w:color w:val="000000"/>
          <w:sz w:val="21"/>
          <w:szCs w:val="21"/>
        </w:rPr>
        <w:t>արձանագրության</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երկկողմ</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հաստատման համար հիմք հանդիսացած</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հաշիվ</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ապրանքագիրը</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և</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 xml:space="preserve">դրական </w:t>
      </w:r>
      <w:r w:rsidRPr="005B02BB">
        <w:rPr>
          <w:rFonts w:ascii="GHEA Grapalat" w:hAnsi="GHEA Grapalat"/>
          <w:color w:val="000000"/>
          <w:sz w:val="21"/>
          <w:szCs w:val="21"/>
          <w:lang w:val="es-ES"/>
        </w:rPr>
        <w:t>եզրակացությունը</w:t>
      </w:r>
      <w:r w:rsidRPr="005B02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B02BB"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5B02BB"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5B02BB" w:rsidRDefault="0038400D" w:rsidP="0038400D">
      <w:pPr>
        <w:ind w:firstLine="375"/>
        <w:rPr>
          <w:rFonts w:ascii="GHEA Grapalat" w:hAnsi="GHEA Grapalat"/>
          <w:iCs/>
          <w:snapToGrid w:val="0"/>
          <w:color w:val="000000"/>
          <w:sz w:val="2"/>
          <w:szCs w:val="21"/>
          <w:lang w:val="es-ES"/>
        </w:rPr>
      </w:pPr>
      <w:r w:rsidRPr="005B02B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02BB" w14:paraId="56001E7F" w14:textId="77777777" w:rsidTr="007A2020">
        <w:trPr>
          <w:trHeight w:val="266"/>
          <w:tblCellSpacing w:w="7" w:type="dxa"/>
          <w:jc w:val="center"/>
        </w:trPr>
        <w:tc>
          <w:tcPr>
            <w:tcW w:w="0" w:type="auto"/>
            <w:vAlign w:val="center"/>
          </w:tcPr>
          <w:p w14:paraId="564233C1"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Ապրանքը ընդունեց</w:t>
            </w:r>
          </w:p>
        </w:tc>
      </w:tr>
      <w:tr w:rsidR="0038400D" w:rsidRPr="005B02BB" w14:paraId="529D7212" w14:textId="77777777" w:rsidTr="007A2020">
        <w:trPr>
          <w:trHeight w:val="473"/>
          <w:tblCellSpacing w:w="7" w:type="dxa"/>
          <w:jc w:val="center"/>
        </w:trPr>
        <w:tc>
          <w:tcPr>
            <w:tcW w:w="0" w:type="auto"/>
            <w:vAlign w:val="center"/>
          </w:tcPr>
          <w:p w14:paraId="5D9EDD8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32A66E3F"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c>
          <w:tcPr>
            <w:tcW w:w="0" w:type="auto"/>
            <w:vAlign w:val="center"/>
          </w:tcPr>
          <w:p w14:paraId="35E042AD"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76AADE0"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r>
      <w:tr w:rsidR="0038400D" w:rsidRPr="005B02BB" w14:paraId="23141DF7" w14:textId="77777777" w:rsidTr="007A2020">
        <w:trPr>
          <w:trHeight w:val="503"/>
          <w:tblCellSpacing w:w="7" w:type="dxa"/>
          <w:jc w:val="center"/>
        </w:trPr>
        <w:tc>
          <w:tcPr>
            <w:tcW w:w="0" w:type="auto"/>
            <w:vAlign w:val="center"/>
          </w:tcPr>
          <w:p w14:paraId="7D2DF494"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670CBC03"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c>
          <w:tcPr>
            <w:tcW w:w="0" w:type="auto"/>
            <w:vAlign w:val="center"/>
          </w:tcPr>
          <w:p w14:paraId="6E95AEC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F600E5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r>
      <w:tr w:rsidR="0038400D" w:rsidRPr="005B02BB" w14:paraId="0370AC52" w14:textId="77777777" w:rsidTr="007A2020">
        <w:trPr>
          <w:trHeight w:val="281"/>
          <w:tblCellSpacing w:w="7" w:type="dxa"/>
          <w:jc w:val="center"/>
        </w:trPr>
        <w:tc>
          <w:tcPr>
            <w:tcW w:w="0" w:type="auto"/>
            <w:vAlign w:val="center"/>
          </w:tcPr>
          <w:p w14:paraId="55CE6346" w14:textId="77777777" w:rsidR="0038400D" w:rsidRPr="005B02BB" w:rsidRDefault="0038400D" w:rsidP="007A2020">
            <w:pPr>
              <w:rPr>
                <w:rFonts w:ascii="GHEA Grapalat" w:hAnsi="GHEA Grapalat"/>
                <w:iCs/>
                <w:color w:val="000000"/>
                <w:sz w:val="21"/>
                <w:szCs w:val="21"/>
              </w:rPr>
            </w:pPr>
            <w:r w:rsidRPr="005B02BB">
              <w:rPr>
                <w:rFonts w:ascii="GHEA Grapalat" w:hAnsi="GHEA Grapalat"/>
                <w:iCs/>
                <w:color w:val="000000"/>
                <w:sz w:val="21"/>
                <w:szCs w:val="21"/>
              </w:rPr>
              <w:t xml:space="preserve">                              Կ.Տ.</w:t>
            </w:r>
            <w:r w:rsidRPr="005B02BB">
              <w:rPr>
                <w:rFonts w:ascii="Arial" w:hAnsi="Arial" w:cs="Arial"/>
                <w:iCs/>
                <w:color w:val="000000"/>
                <w:sz w:val="21"/>
                <w:szCs w:val="21"/>
              </w:rPr>
              <w:t xml:space="preserve">                                                                                 </w:t>
            </w:r>
          </w:p>
        </w:tc>
        <w:tc>
          <w:tcPr>
            <w:tcW w:w="0" w:type="auto"/>
            <w:vAlign w:val="center"/>
          </w:tcPr>
          <w:p w14:paraId="69C34666" w14:textId="77777777" w:rsidR="0038400D" w:rsidRPr="005B02BB" w:rsidRDefault="0038400D" w:rsidP="007A2020">
            <w:pPr>
              <w:rPr>
                <w:rFonts w:ascii="GHEA Grapalat" w:hAnsi="GHEA Grapalat"/>
                <w:iCs/>
                <w:color w:val="000000"/>
                <w:sz w:val="21"/>
                <w:szCs w:val="21"/>
              </w:rPr>
            </w:pPr>
            <w:r w:rsidRPr="005B02BB">
              <w:rPr>
                <w:rFonts w:ascii="Arial" w:hAnsi="Arial" w:cs="Arial"/>
                <w:iCs/>
                <w:color w:val="000000"/>
                <w:sz w:val="21"/>
                <w:szCs w:val="21"/>
              </w:rPr>
              <w:t xml:space="preserve">                                     </w:t>
            </w:r>
            <w:r w:rsidRPr="005B02BB">
              <w:rPr>
                <w:rFonts w:ascii="GHEA Grapalat" w:hAnsi="GHEA Grapalat"/>
                <w:iCs/>
                <w:color w:val="000000"/>
                <w:sz w:val="21"/>
                <w:szCs w:val="21"/>
              </w:rPr>
              <w:t>Կ.Տ.</w:t>
            </w:r>
          </w:p>
        </w:tc>
      </w:tr>
    </w:tbl>
    <w:p w14:paraId="148F8388" w14:textId="77777777" w:rsidR="00071D1C" w:rsidRPr="005B02BB" w:rsidRDefault="00071D1C" w:rsidP="00EF3662">
      <w:pPr>
        <w:ind w:left="-142" w:firstLine="142"/>
        <w:jc w:val="center"/>
        <w:rPr>
          <w:rFonts w:ascii="GHEA Grapalat" w:hAnsi="GHEA Grapalat" w:cs="Sylfaen"/>
          <w:b/>
        </w:rPr>
      </w:pPr>
    </w:p>
    <w:p w14:paraId="60B5C5A8" w14:textId="77777777" w:rsidR="00071D1C" w:rsidRPr="005B02BB" w:rsidRDefault="00071D1C" w:rsidP="00EF3662">
      <w:pPr>
        <w:ind w:left="-142" w:firstLine="142"/>
        <w:jc w:val="center"/>
        <w:rPr>
          <w:rFonts w:ascii="GHEA Grapalat" w:hAnsi="GHEA Grapalat" w:cs="Sylfaen"/>
          <w:b/>
        </w:rPr>
      </w:pPr>
    </w:p>
    <w:p w14:paraId="386CA249" w14:textId="77777777" w:rsidR="0038400D" w:rsidRPr="005B02BB" w:rsidRDefault="0038400D" w:rsidP="00EF3662">
      <w:pPr>
        <w:ind w:left="-142" w:firstLine="142"/>
        <w:jc w:val="center"/>
        <w:rPr>
          <w:rFonts w:ascii="GHEA Grapalat" w:hAnsi="GHEA Grapalat" w:cs="Sylfaen"/>
          <w:b/>
        </w:rPr>
      </w:pPr>
    </w:p>
    <w:p w14:paraId="3A9AA5B5" w14:textId="77777777" w:rsidR="00E74BF6" w:rsidRPr="005B02BB" w:rsidRDefault="00E74BF6" w:rsidP="00EF3662">
      <w:pPr>
        <w:jc w:val="right"/>
        <w:rPr>
          <w:rFonts w:ascii="GHEA Grapalat" w:hAnsi="GHEA Grapalat" w:cs="Sylfaen"/>
          <w:i/>
          <w:sz w:val="20"/>
          <w:lang w:val="pt-BR"/>
        </w:rPr>
      </w:pPr>
    </w:p>
    <w:p w14:paraId="18A44451" w14:textId="4C1FFD61" w:rsidR="003E6576" w:rsidRPr="004265A7" w:rsidRDefault="003E6576" w:rsidP="003E6576">
      <w:pPr>
        <w:jc w:val="right"/>
        <w:rPr>
          <w:rFonts w:ascii="GHEA Grapalat" w:hAnsi="GHEA Grapalat"/>
          <w:i/>
          <w:sz w:val="18"/>
          <w:lang w:val="hy-AM"/>
        </w:rPr>
      </w:pPr>
      <w:r w:rsidRPr="00A71D81">
        <w:rPr>
          <w:rFonts w:ascii="GHEA Grapalat" w:hAnsi="GHEA Grapalat"/>
          <w:i/>
          <w:sz w:val="18"/>
          <w:lang w:val="hy-AM"/>
        </w:rPr>
        <w:t xml:space="preserve">Հավելված N </w:t>
      </w:r>
      <w:r w:rsidR="00881D59">
        <w:rPr>
          <w:rFonts w:ascii="GHEA Grapalat" w:hAnsi="GHEA Grapalat"/>
          <w:i/>
          <w:sz w:val="18"/>
          <w:lang w:val="hy-AM"/>
        </w:rPr>
        <w:t>3․1</w:t>
      </w:r>
    </w:p>
    <w:p w14:paraId="70DD952B" w14:textId="07B24A41"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sidR="0066132D" w:rsidRPr="00881D59">
        <w:rPr>
          <w:rFonts w:ascii="GHEA Grapalat" w:hAnsi="GHEA Grapalat"/>
          <w:i/>
          <w:sz w:val="18"/>
          <w:lang w:val="hy-AM"/>
        </w:rPr>
        <w:t xml:space="preserve">   </w:t>
      </w:r>
      <w:r w:rsidRPr="00752623">
        <w:rPr>
          <w:rFonts w:ascii="GHEA Grapalat" w:hAnsi="GHEA Grapalat"/>
          <w:i/>
          <w:sz w:val="18"/>
          <w:lang w:val="hy-AM"/>
        </w:rPr>
        <w:t xml:space="preserve">  թ. կնքված </w:t>
      </w:r>
    </w:p>
    <w:p w14:paraId="7FB076DF" w14:textId="382ECAF1"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sidR="00D6352C">
        <w:rPr>
          <w:rFonts w:ascii="GHEA Grapalat" w:hAnsi="GHEA Grapalat"/>
          <w:b/>
          <w:lang w:val="es-ES"/>
        </w:rPr>
        <w:t>25/2</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FCD4AB7" w14:textId="77777777" w:rsidR="003E6576" w:rsidRPr="004265A7" w:rsidRDefault="003E6576" w:rsidP="003E6576">
      <w:pPr>
        <w:tabs>
          <w:tab w:val="left" w:pos="360"/>
          <w:tab w:val="left" w:pos="540"/>
        </w:tabs>
        <w:jc w:val="center"/>
        <w:rPr>
          <w:rFonts w:ascii="Sylfaen" w:hAnsi="Sylfaen" w:cs="Sylfaen"/>
          <w:b/>
          <w:bCs/>
          <w:lang w:val="hy-AM"/>
        </w:rPr>
      </w:pPr>
    </w:p>
    <w:p w14:paraId="0184A674" w14:textId="77777777" w:rsidR="00071D1C" w:rsidRPr="00881D59" w:rsidRDefault="00071D1C" w:rsidP="00EF3662">
      <w:pPr>
        <w:tabs>
          <w:tab w:val="left" w:pos="360"/>
          <w:tab w:val="left" w:pos="540"/>
        </w:tabs>
        <w:jc w:val="center"/>
        <w:rPr>
          <w:rFonts w:ascii="Sylfaen" w:hAnsi="Sylfaen" w:cs="Sylfaen"/>
          <w:b/>
          <w:bCs/>
          <w:lang w:val="hy-AM"/>
        </w:rPr>
      </w:pPr>
    </w:p>
    <w:p w14:paraId="58F2627E" w14:textId="77777777" w:rsidR="00071D1C" w:rsidRPr="00881D59" w:rsidRDefault="00071D1C" w:rsidP="00EF3662">
      <w:pPr>
        <w:tabs>
          <w:tab w:val="left" w:pos="360"/>
          <w:tab w:val="left" w:pos="540"/>
        </w:tabs>
        <w:jc w:val="center"/>
        <w:rPr>
          <w:rFonts w:ascii="Sylfaen" w:hAnsi="Sylfaen" w:cs="Sylfaen"/>
          <w:b/>
          <w:bCs/>
          <w:lang w:val="hy-AM"/>
        </w:rPr>
      </w:pPr>
    </w:p>
    <w:p w14:paraId="65B95802" w14:textId="77777777" w:rsidR="00071D1C" w:rsidRPr="00881D59" w:rsidRDefault="00071D1C" w:rsidP="00EF3662">
      <w:pPr>
        <w:ind w:left="-142" w:firstLine="142"/>
        <w:jc w:val="center"/>
        <w:rPr>
          <w:rFonts w:ascii="GHEA Grapalat" w:hAnsi="GHEA Grapalat" w:cs="Sylfaen"/>
          <w:lang w:val="hy-AM"/>
        </w:rPr>
      </w:pPr>
    </w:p>
    <w:p w14:paraId="12724109" w14:textId="77777777" w:rsidR="00071D1C" w:rsidRPr="005B02BB" w:rsidRDefault="00071D1C" w:rsidP="00EF3662">
      <w:pPr>
        <w:jc w:val="center"/>
        <w:rPr>
          <w:rFonts w:ascii="GHEA Grapalat" w:hAnsi="GHEA Grapalat" w:cs="Sylfaen"/>
          <w:bCs/>
          <w:sz w:val="18"/>
          <w:szCs w:val="18"/>
        </w:rPr>
      </w:pPr>
      <w:r w:rsidRPr="005B02BB">
        <w:rPr>
          <w:rFonts w:ascii="GHEA Grapalat" w:hAnsi="GHEA Grapalat" w:cs="Sylfaen"/>
          <w:bCs/>
          <w:sz w:val="18"/>
          <w:szCs w:val="18"/>
        </w:rPr>
        <w:t>ԱԿՏ    N</w:t>
      </w:r>
      <w:r w:rsidR="000F494F" w:rsidRPr="005B02BB">
        <w:rPr>
          <w:rFonts w:ascii="GHEA Grapalat" w:hAnsi="GHEA Grapalat" w:cs="Sylfaen"/>
          <w:bCs/>
          <w:sz w:val="18"/>
          <w:szCs w:val="18"/>
        </w:rPr>
        <w:t xml:space="preserve"> </w:t>
      </w:r>
      <w:r w:rsidR="000F494F" w:rsidRPr="005B02BB">
        <w:rPr>
          <w:rFonts w:ascii="GHEA Grapalat" w:hAnsi="GHEA Grapalat" w:cs="Sylfaen"/>
          <w:bCs/>
          <w:sz w:val="18"/>
          <w:szCs w:val="18"/>
          <w:u w:val="single"/>
        </w:rPr>
        <w:tab/>
      </w:r>
      <w:r w:rsidRPr="005B02BB">
        <w:rPr>
          <w:rFonts w:ascii="GHEA Grapalat" w:hAnsi="GHEA Grapalat" w:cs="Sylfaen"/>
          <w:bCs/>
          <w:sz w:val="18"/>
          <w:szCs w:val="18"/>
        </w:rPr>
        <w:t xml:space="preserve">           </w:t>
      </w:r>
    </w:p>
    <w:p w14:paraId="4435B6DC" w14:textId="77777777" w:rsidR="00071D1C" w:rsidRPr="005B02BB" w:rsidRDefault="00071D1C" w:rsidP="00EF3662">
      <w:pPr>
        <w:tabs>
          <w:tab w:val="left" w:pos="360"/>
          <w:tab w:val="left" w:pos="540"/>
          <w:tab w:val="left" w:pos="2250"/>
        </w:tabs>
        <w:jc w:val="center"/>
        <w:rPr>
          <w:rFonts w:ascii="GHEA Grapalat" w:hAnsi="GHEA Grapalat" w:cs="Sylfaen"/>
          <w:bCs/>
          <w:sz w:val="18"/>
          <w:szCs w:val="18"/>
        </w:rPr>
      </w:pPr>
      <w:r w:rsidRPr="005B02BB">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5B02BB" w:rsidRDefault="00071D1C" w:rsidP="00EF3662">
      <w:pPr>
        <w:jc w:val="center"/>
        <w:rPr>
          <w:rFonts w:ascii="GHEA Grapalat" w:hAnsi="GHEA Grapalat" w:cs="Sylfaen"/>
          <w:b/>
          <w:bCs/>
          <w:sz w:val="18"/>
          <w:szCs w:val="18"/>
        </w:rPr>
      </w:pPr>
      <w:r w:rsidRPr="005B02BB">
        <w:rPr>
          <w:rFonts w:ascii="GHEA Grapalat" w:hAnsi="GHEA Grapalat" w:cs="Sylfaen"/>
          <w:bCs/>
          <w:sz w:val="18"/>
          <w:szCs w:val="18"/>
        </w:rPr>
        <w:t xml:space="preserve">                                                                                                                        </w:t>
      </w:r>
    </w:p>
    <w:p w14:paraId="44EC39B4" w14:textId="77777777" w:rsidR="00071D1C" w:rsidRPr="005B02BB" w:rsidRDefault="00071D1C" w:rsidP="00EF3662">
      <w:pPr>
        <w:tabs>
          <w:tab w:val="left" w:pos="360"/>
          <w:tab w:val="left" w:pos="540"/>
        </w:tabs>
        <w:rPr>
          <w:rFonts w:ascii="GHEA Grapalat" w:hAnsi="GHEA Grapalat" w:cs="Sylfaen"/>
          <w:sz w:val="18"/>
          <w:szCs w:val="22"/>
        </w:rPr>
      </w:pPr>
    </w:p>
    <w:p w14:paraId="356E97D1" w14:textId="77777777" w:rsidR="000F494F" w:rsidRPr="005B02BB" w:rsidRDefault="00071D1C" w:rsidP="000F494F">
      <w:pPr>
        <w:tabs>
          <w:tab w:val="left" w:pos="360"/>
          <w:tab w:val="left" w:pos="540"/>
        </w:tabs>
        <w:ind w:left="-540" w:firstLine="180"/>
        <w:jc w:val="both"/>
        <w:rPr>
          <w:rFonts w:ascii="GHEA Grapalat" w:hAnsi="GHEA Grapalat" w:cs="Sylfaen"/>
          <w:sz w:val="20"/>
        </w:rPr>
      </w:pPr>
      <w:r w:rsidRPr="005B02BB">
        <w:rPr>
          <w:rFonts w:ascii="GHEA Grapalat" w:hAnsi="GHEA Grapalat" w:cs="Sylfaen"/>
          <w:sz w:val="20"/>
        </w:rPr>
        <w:tab/>
      </w:r>
      <w:r w:rsidRPr="005B02BB">
        <w:rPr>
          <w:rFonts w:ascii="GHEA Grapalat" w:hAnsi="GHEA Grapalat" w:cs="Sylfaen"/>
          <w:sz w:val="20"/>
          <w:lang w:val="hy-AM"/>
        </w:rPr>
        <w:t xml:space="preserve">Սույնով </w:t>
      </w:r>
      <w:r w:rsidRPr="005B02BB">
        <w:rPr>
          <w:rFonts w:ascii="GHEA Grapalat" w:hAnsi="GHEA Grapalat" w:cs="Sylfaen"/>
          <w:sz w:val="20"/>
        </w:rPr>
        <w:t>արձանագրվում է</w:t>
      </w:r>
      <w:r w:rsidRPr="005B02BB">
        <w:rPr>
          <w:rFonts w:ascii="GHEA Grapalat" w:hAnsi="GHEA Grapalat" w:cs="Sylfaen"/>
          <w:sz w:val="20"/>
          <w:lang w:val="hy-AM"/>
        </w:rPr>
        <w:t xml:space="preserve">, որ </w:t>
      </w:r>
      <w:r w:rsidR="000F494F" w:rsidRPr="005B02BB">
        <w:rPr>
          <w:rFonts w:ascii="GHEA Grapalat" w:hAnsi="GHEA Grapalat" w:cs="Sylfaen"/>
          <w:sz w:val="20"/>
          <w:u w:val="single"/>
        </w:rPr>
        <w:tab/>
      </w:r>
      <w:r w:rsidR="000F494F" w:rsidRPr="005B02BB">
        <w:rPr>
          <w:rFonts w:ascii="GHEA Grapalat" w:hAnsi="GHEA Grapalat" w:cs="Sylfaen"/>
          <w:sz w:val="20"/>
          <w:u w:val="single"/>
        </w:rPr>
        <w:tab/>
        <w:t xml:space="preserve">        </w:t>
      </w:r>
      <w:r w:rsidR="000F494F" w:rsidRPr="005B02BB">
        <w:rPr>
          <w:rFonts w:ascii="GHEA Grapalat" w:hAnsi="GHEA Grapalat" w:cs="Sylfaen"/>
          <w:sz w:val="20"/>
        </w:rPr>
        <w:t>-</w:t>
      </w:r>
      <w:r w:rsidRPr="005B02BB">
        <w:rPr>
          <w:rFonts w:ascii="GHEA Grapalat" w:hAnsi="GHEA Grapalat" w:cs="Sylfaen"/>
          <w:sz w:val="20"/>
        </w:rPr>
        <w:t xml:space="preserve">ի (այսուհետ` Գնորդ) </w:t>
      </w:r>
      <w:r w:rsidRPr="005B02BB">
        <w:rPr>
          <w:rFonts w:ascii="GHEA Grapalat" w:hAnsi="GHEA Grapalat" w:cs="Sylfaen"/>
          <w:sz w:val="20"/>
          <w:lang w:val="hy-AM"/>
        </w:rPr>
        <w:t xml:space="preserve">և </w:t>
      </w:r>
      <w:r w:rsidR="000F494F" w:rsidRPr="005B02BB">
        <w:rPr>
          <w:rFonts w:ascii="GHEA Grapalat" w:hAnsi="GHEA Grapalat" w:cs="Sylfaen"/>
          <w:sz w:val="20"/>
        </w:rPr>
        <w:t xml:space="preserve">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p>
    <w:p w14:paraId="6EC2F634" w14:textId="77777777" w:rsidR="00071D1C" w:rsidRPr="005B02BB" w:rsidRDefault="000F494F" w:rsidP="000F494F">
      <w:pPr>
        <w:tabs>
          <w:tab w:val="left" w:pos="360"/>
          <w:tab w:val="left" w:pos="540"/>
        </w:tabs>
        <w:ind w:left="-540" w:firstLine="180"/>
        <w:jc w:val="both"/>
        <w:rPr>
          <w:rFonts w:ascii="GHEA Grapalat" w:hAnsi="GHEA Grapalat" w:cs="Sylfaen"/>
          <w:sz w:val="12"/>
          <w:szCs w:val="16"/>
        </w:rPr>
      </w:pP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t xml:space="preserve">       </w:t>
      </w:r>
      <w:r w:rsidR="00071D1C" w:rsidRPr="005B02BB">
        <w:rPr>
          <w:rFonts w:ascii="GHEA Grapalat" w:hAnsi="GHEA Grapalat" w:cs="Sylfaen"/>
          <w:sz w:val="20"/>
        </w:rPr>
        <w:t xml:space="preserve"> </w:t>
      </w:r>
      <w:r w:rsidRPr="005B02BB">
        <w:rPr>
          <w:rFonts w:ascii="GHEA Grapalat" w:hAnsi="GHEA Grapalat" w:cs="Sylfaen"/>
          <w:sz w:val="12"/>
          <w:szCs w:val="16"/>
        </w:rPr>
        <w:t>Գնորդի անվանումը</w:t>
      </w:r>
      <w:r w:rsidR="00071D1C" w:rsidRPr="005B02BB">
        <w:rPr>
          <w:rFonts w:ascii="GHEA Grapalat" w:hAnsi="GHEA Grapalat" w:cs="Sylfaen"/>
          <w:sz w:val="12"/>
          <w:szCs w:val="16"/>
        </w:rPr>
        <w:t xml:space="preserve">     </w:t>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t xml:space="preserve">            Վաճառողի անվանումը</w:t>
      </w:r>
      <w:r w:rsidRPr="005B02BB">
        <w:rPr>
          <w:rFonts w:ascii="GHEA Grapalat" w:hAnsi="GHEA Grapalat" w:cs="Sylfaen"/>
          <w:sz w:val="12"/>
          <w:szCs w:val="16"/>
        </w:rPr>
        <w:tab/>
      </w:r>
    </w:p>
    <w:p w14:paraId="486C1B75" w14:textId="77777777" w:rsidR="00071D1C" w:rsidRPr="005B02BB" w:rsidRDefault="00071D1C" w:rsidP="00EF3662">
      <w:pPr>
        <w:tabs>
          <w:tab w:val="left" w:pos="360"/>
          <w:tab w:val="left" w:pos="540"/>
        </w:tabs>
        <w:ind w:right="-360"/>
        <w:jc w:val="both"/>
        <w:rPr>
          <w:rFonts w:ascii="GHEA Grapalat" w:hAnsi="GHEA Grapalat" w:cs="Sylfaen"/>
          <w:sz w:val="20"/>
          <w:u w:val="single"/>
          <w:lang w:val="hy-AM"/>
        </w:rPr>
      </w:pPr>
      <w:r w:rsidRPr="005B02BB">
        <w:rPr>
          <w:rFonts w:ascii="GHEA Grapalat" w:hAnsi="GHEA Grapalat" w:cs="Sylfaen"/>
          <w:sz w:val="20"/>
          <w:lang w:val="hy-AM"/>
        </w:rPr>
        <w:t xml:space="preserve">(այսուհետ` </w:t>
      </w:r>
      <w:r w:rsidRPr="005B02BB">
        <w:rPr>
          <w:rFonts w:ascii="GHEA Grapalat" w:hAnsi="GHEA Grapalat" w:cs="Sylfaen"/>
          <w:sz w:val="20"/>
        </w:rPr>
        <w:t>Վաճառող</w:t>
      </w:r>
      <w:r w:rsidRPr="005B02BB">
        <w:rPr>
          <w:rFonts w:ascii="GHEA Grapalat" w:hAnsi="GHEA Grapalat" w:cs="Sylfaen"/>
          <w:sz w:val="20"/>
          <w:lang w:val="hy-AM"/>
        </w:rPr>
        <w:t>)</w:t>
      </w:r>
      <w:r w:rsidRPr="005B02BB">
        <w:rPr>
          <w:rFonts w:ascii="GHEA Grapalat" w:hAnsi="GHEA Grapalat" w:cs="Sylfaen"/>
          <w:sz w:val="20"/>
        </w:rPr>
        <w:t xml:space="preserve"> միջև 20     թ.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Pr="005B02BB">
        <w:rPr>
          <w:rFonts w:ascii="GHEA Grapalat" w:hAnsi="GHEA Grapalat" w:cs="Sylfaen"/>
          <w:sz w:val="20"/>
          <w:lang w:val="hy-AM"/>
        </w:rPr>
        <w:t xml:space="preserve"> -ին կնքված N</w:t>
      </w:r>
      <w:r w:rsidR="000F494F" w:rsidRPr="005B02BB">
        <w:rPr>
          <w:rFonts w:ascii="GHEA Grapalat" w:hAnsi="GHEA Grapalat" w:cs="Sylfaen"/>
          <w:sz w:val="20"/>
          <w:lang w:val="hy-AM"/>
        </w:rPr>
        <w:t xml:space="preserve">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p>
    <w:p w14:paraId="76662700" w14:textId="77777777" w:rsidR="000F494F" w:rsidRPr="005B02BB" w:rsidRDefault="000F494F" w:rsidP="00EF3662">
      <w:pPr>
        <w:tabs>
          <w:tab w:val="left" w:pos="360"/>
          <w:tab w:val="left" w:pos="540"/>
        </w:tabs>
        <w:ind w:right="-360"/>
        <w:jc w:val="both"/>
        <w:rPr>
          <w:rFonts w:ascii="GHEA Grapalat" w:hAnsi="GHEA Grapalat" w:cs="Sylfaen"/>
          <w:sz w:val="12"/>
          <w:szCs w:val="16"/>
          <w:lang w:val="hy-AM"/>
        </w:rPr>
      </w:pP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պայմանագրի կնքման ամսաթիվը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 xml:space="preserve">      պայմանագրի համարը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p>
    <w:p w14:paraId="47F3207D" w14:textId="77777777" w:rsidR="00071D1C" w:rsidRPr="005B02BB" w:rsidRDefault="00071D1C" w:rsidP="00EF3662">
      <w:pPr>
        <w:tabs>
          <w:tab w:val="left" w:pos="360"/>
          <w:tab w:val="left" w:pos="540"/>
        </w:tabs>
        <w:jc w:val="both"/>
        <w:rPr>
          <w:rFonts w:ascii="GHEA Grapalat" w:hAnsi="GHEA Grapalat" w:cs="Sylfaen"/>
          <w:sz w:val="20"/>
          <w:lang w:val="hy-AM"/>
        </w:rPr>
      </w:pPr>
      <w:r w:rsidRPr="005B02BB">
        <w:rPr>
          <w:rFonts w:ascii="GHEA Grapalat" w:hAnsi="GHEA Grapalat" w:cs="Sylfaen"/>
          <w:sz w:val="20"/>
          <w:lang w:val="hy-AM"/>
        </w:rPr>
        <w:t xml:space="preserve">պայմանագրի շրջանակներում Վաճառողը  20  թ.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Pr="005B02B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5B02BB" w:rsidRDefault="00071D1C" w:rsidP="00EF3662">
      <w:pPr>
        <w:tabs>
          <w:tab w:val="left" w:pos="2972"/>
        </w:tabs>
        <w:jc w:val="both"/>
        <w:rPr>
          <w:rFonts w:ascii="GHEA Grapalat" w:hAnsi="GHEA Grapalat" w:cs="Sylfaen"/>
          <w:sz w:val="20"/>
          <w:lang w:val="hy-AM"/>
        </w:rPr>
      </w:pPr>
      <w:r w:rsidRPr="005B02B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02B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B02BB" w:rsidRDefault="00071D1C" w:rsidP="00EF3662">
            <w:pPr>
              <w:jc w:val="center"/>
              <w:rPr>
                <w:rFonts w:ascii="GHEA Grapalat" w:hAnsi="GHEA Grapalat" w:cs="Sylfaen"/>
                <w:bCs/>
                <w:sz w:val="18"/>
                <w:szCs w:val="18"/>
                <w:lang w:eastAsia="ru-RU"/>
              </w:rPr>
            </w:pPr>
            <w:r w:rsidRPr="005B02BB">
              <w:rPr>
                <w:rFonts w:ascii="GHEA Grapalat" w:hAnsi="GHEA Grapalat" w:cs="Sylfaen"/>
                <w:bCs/>
                <w:sz w:val="18"/>
                <w:szCs w:val="18"/>
                <w:lang w:eastAsia="ru-RU"/>
              </w:rPr>
              <w:t>Ապրանքի</w:t>
            </w:r>
          </w:p>
        </w:tc>
      </w:tr>
      <w:tr w:rsidR="00071D1C" w:rsidRPr="005B02B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B02BB" w:rsidRDefault="0016519F" w:rsidP="00EF3662">
            <w:pPr>
              <w:jc w:val="center"/>
              <w:rPr>
                <w:rFonts w:ascii="GHEA Grapalat" w:hAnsi="GHEA Grapalat"/>
                <w:sz w:val="18"/>
                <w:szCs w:val="18"/>
              </w:rPr>
            </w:pPr>
            <w:r w:rsidRPr="005B02BB">
              <w:rPr>
                <w:rFonts w:ascii="GHEA Grapalat" w:hAnsi="GHEA Grapalat" w:cs="Sylfaen"/>
                <w:sz w:val="18"/>
                <w:szCs w:val="18"/>
              </w:rPr>
              <w:t>ա</w:t>
            </w:r>
            <w:r w:rsidR="00071D1C" w:rsidRPr="005B02B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քանակը</w:t>
            </w:r>
            <w:r w:rsidRPr="005B02BB">
              <w:rPr>
                <w:rFonts w:ascii="GHEA Grapalat" w:hAnsi="GHEA Grapalat"/>
                <w:sz w:val="18"/>
                <w:szCs w:val="18"/>
              </w:rPr>
              <w:t xml:space="preserve"> (</w:t>
            </w:r>
            <w:r w:rsidRPr="005B02BB">
              <w:rPr>
                <w:rFonts w:ascii="GHEA Grapalat" w:hAnsi="GHEA Grapalat" w:cs="Sylfaen"/>
                <w:sz w:val="18"/>
                <w:szCs w:val="18"/>
              </w:rPr>
              <w:t>փաստացի</w:t>
            </w:r>
            <w:r w:rsidRPr="005B02BB">
              <w:rPr>
                <w:rFonts w:ascii="GHEA Grapalat" w:hAnsi="GHEA Grapalat"/>
                <w:sz w:val="18"/>
                <w:szCs w:val="18"/>
              </w:rPr>
              <w:t>)</w:t>
            </w:r>
          </w:p>
        </w:tc>
      </w:tr>
      <w:tr w:rsidR="00071D1C" w:rsidRPr="005B02B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B02BB" w:rsidRDefault="00071D1C" w:rsidP="00EF3662">
            <w:pPr>
              <w:jc w:val="center"/>
              <w:rPr>
                <w:rFonts w:ascii="GHEA Grapalat" w:hAnsi="GHEA Grapalat" w:cs="Sylfaen"/>
                <w:sz w:val="18"/>
                <w:szCs w:val="18"/>
                <w:lang w:val="ru-RU" w:eastAsia="ru-RU"/>
              </w:rPr>
            </w:pPr>
          </w:p>
        </w:tc>
      </w:tr>
      <w:tr w:rsidR="00071D1C" w:rsidRPr="005B02B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B02BB" w:rsidRDefault="00071D1C" w:rsidP="00EF3662">
            <w:pPr>
              <w:jc w:val="center"/>
              <w:rPr>
                <w:rFonts w:ascii="GHEA Grapalat" w:hAnsi="GHEA Grapalat" w:cs="Sylfaen"/>
                <w:sz w:val="18"/>
                <w:szCs w:val="18"/>
                <w:lang w:val="ru-RU" w:eastAsia="ru-RU"/>
              </w:rPr>
            </w:pPr>
          </w:p>
        </w:tc>
      </w:tr>
    </w:tbl>
    <w:p w14:paraId="36A0ECF4" w14:textId="77777777" w:rsidR="00071D1C" w:rsidRPr="005B02BB" w:rsidRDefault="00071D1C" w:rsidP="00EF3662">
      <w:pPr>
        <w:tabs>
          <w:tab w:val="left" w:pos="360"/>
          <w:tab w:val="left" w:pos="540"/>
        </w:tabs>
        <w:jc w:val="both"/>
        <w:rPr>
          <w:rFonts w:ascii="GHEA Grapalat" w:hAnsi="GHEA Grapalat" w:cs="Sylfaen"/>
          <w:lang w:eastAsia="ru-RU"/>
        </w:rPr>
      </w:pPr>
    </w:p>
    <w:p w14:paraId="56AF30AB" w14:textId="77777777" w:rsidR="00071D1C" w:rsidRPr="005B02BB" w:rsidRDefault="00071D1C" w:rsidP="00EF3662">
      <w:pPr>
        <w:tabs>
          <w:tab w:val="left" w:pos="360"/>
          <w:tab w:val="left" w:pos="540"/>
        </w:tabs>
        <w:jc w:val="both"/>
        <w:rPr>
          <w:rFonts w:ascii="GHEA Grapalat" w:hAnsi="GHEA Grapalat" w:cs="Sylfaen"/>
          <w:sz w:val="20"/>
        </w:rPr>
      </w:pPr>
      <w:r w:rsidRPr="005B02B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5B02B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5B02BB" w:rsidRDefault="00071D1C" w:rsidP="00EF3662">
      <w:pPr>
        <w:jc w:val="center"/>
        <w:rPr>
          <w:rFonts w:ascii="GHEA Grapalat" w:hAnsi="GHEA Grapalat" w:cs="Sylfaen"/>
          <w:sz w:val="22"/>
          <w:szCs w:val="22"/>
          <w:lang w:val="hy-AM"/>
        </w:rPr>
      </w:pPr>
    </w:p>
    <w:p w14:paraId="1994AF95" w14:textId="77777777" w:rsidR="00071D1C" w:rsidRPr="005B02BB" w:rsidRDefault="00071D1C" w:rsidP="00EF3662">
      <w:pPr>
        <w:jc w:val="center"/>
        <w:rPr>
          <w:rFonts w:ascii="GHEA Grapalat" w:hAnsi="GHEA Grapalat" w:cs="Sylfaen"/>
          <w:sz w:val="14"/>
          <w:szCs w:val="14"/>
          <w:lang w:val="hy-AM"/>
        </w:rPr>
      </w:pPr>
    </w:p>
    <w:p w14:paraId="7820A04C" w14:textId="77777777" w:rsidR="00071D1C" w:rsidRPr="005B02BB" w:rsidRDefault="00071D1C" w:rsidP="00EF3662">
      <w:pPr>
        <w:jc w:val="center"/>
        <w:rPr>
          <w:rFonts w:ascii="GHEA Grapalat" w:hAnsi="GHEA Grapalat" w:cs="Sylfaen"/>
          <w:sz w:val="22"/>
          <w:szCs w:val="22"/>
          <w:lang w:val="hy-AM"/>
        </w:rPr>
      </w:pPr>
    </w:p>
    <w:p w14:paraId="16B27428" w14:textId="77777777" w:rsidR="00071D1C" w:rsidRPr="005B02BB" w:rsidRDefault="00071D1C" w:rsidP="00EF3662">
      <w:pPr>
        <w:jc w:val="center"/>
        <w:rPr>
          <w:rFonts w:ascii="GHEA Grapalat" w:hAnsi="GHEA Grapalat" w:cs="Sylfaen"/>
          <w:sz w:val="22"/>
          <w:szCs w:val="22"/>
        </w:rPr>
      </w:pPr>
      <w:r w:rsidRPr="005B02BB">
        <w:rPr>
          <w:rFonts w:ascii="GHEA Grapalat" w:hAnsi="GHEA Grapalat" w:cs="Sylfaen"/>
          <w:sz w:val="22"/>
          <w:szCs w:val="22"/>
        </w:rPr>
        <w:t>ԿՈՂՄԵՐԸ</w:t>
      </w:r>
    </w:p>
    <w:p w14:paraId="571ECF6A" w14:textId="77777777" w:rsidR="00071D1C" w:rsidRPr="005B02BB" w:rsidRDefault="00071D1C" w:rsidP="00EF3662">
      <w:pPr>
        <w:jc w:val="center"/>
        <w:rPr>
          <w:rFonts w:ascii="GHEA Grapalat" w:hAnsi="GHEA Grapalat" w:cs="Sylfaen"/>
          <w:sz w:val="22"/>
          <w:szCs w:val="22"/>
        </w:rPr>
      </w:pPr>
    </w:p>
    <w:p w14:paraId="5407E7C7" w14:textId="77777777" w:rsidR="00071D1C" w:rsidRPr="005B02BB" w:rsidRDefault="00071D1C" w:rsidP="00EF3662">
      <w:pPr>
        <w:tabs>
          <w:tab w:val="left" w:pos="360"/>
          <w:tab w:val="left" w:pos="540"/>
        </w:tabs>
        <w:rPr>
          <w:rFonts w:ascii="GHEA Grapalat" w:hAnsi="GHEA Grapalat" w:cs="Sylfaen"/>
          <w:sz w:val="22"/>
          <w:szCs w:val="22"/>
        </w:rPr>
      </w:pPr>
    </w:p>
    <w:p w14:paraId="4E53A811" w14:textId="77777777" w:rsidR="00071D1C" w:rsidRPr="005B02B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B02BB" w14:paraId="3E468D2A" w14:textId="77777777" w:rsidTr="00E22E51">
        <w:tc>
          <w:tcPr>
            <w:tcW w:w="4785" w:type="dxa"/>
          </w:tcPr>
          <w:p w14:paraId="7A6367CB"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Հանձնեց</w:t>
            </w:r>
          </w:p>
        </w:tc>
        <w:tc>
          <w:tcPr>
            <w:tcW w:w="5223" w:type="dxa"/>
          </w:tcPr>
          <w:p w14:paraId="5291CBDC"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 xml:space="preserve">        Ընդունեց</w:t>
            </w:r>
          </w:p>
        </w:tc>
      </w:tr>
    </w:tbl>
    <w:p w14:paraId="33A260B8" w14:textId="77777777" w:rsidR="00071D1C" w:rsidRPr="005B02BB" w:rsidRDefault="00071D1C" w:rsidP="00EF3662">
      <w:pPr>
        <w:tabs>
          <w:tab w:val="left" w:pos="360"/>
          <w:tab w:val="left" w:pos="540"/>
        </w:tabs>
        <w:rPr>
          <w:rFonts w:ascii="GHEA Grapalat" w:hAnsi="GHEA Grapalat" w:cs="Sylfaen"/>
          <w:sz w:val="20"/>
          <w:szCs w:val="20"/>
          <w:lang w:eastAsia="ru-RU"/>
        </w:rPr>
      </w:pPr>
      <w:r w:rsidRPr="005B02BB">
        <w:rPr>
          <w:rFonts w:ascii="GHEA Grapalat" w:hAnsi="GHEA Grapalat" w:cs="Sylfaen"/>
          <w:sz w:val="20"/>
          <w:szCs w:val="20"/>
          <w:lang w:eastAsia="ru-RU"/>
        </w:rPr>
        <w:t xml:space="preserve">                                                                                                  հայտը նախագծած ներկայացուցիչ`</w:t>
      </w:r>
    </w:p>
    <w:p w14:paraId="77655239" w14:textId="77777777" w:rsidR="00071D1C" w:rsidRPr="005B02B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02BB" w14:paraId="45F5CE18" w14:textId="77777777" w:rsidTr="00E22E51">
        <w:trPr>
          <w:tblCellSpacing w:w="7" w:type="dxa"/>
          <w:jc w:val="center"/>
        </w:trPr>
        <w:tc>
          <w:tcPr>
            <w:tcW w:w="0" w:type="auto"/>
            <w:vAlign w:val="center"/>
          </w:tcPr>
          <w:p w14:paraId="05105DAE"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5FE6912F"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c>
          <w:tcPr>
            <w:tcW w:w="0" w:type="auto"/>
            <w:vAlign w:val="center"/>
          </w:tcPr>
          <w:p w14:paraId="2B5CA20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1BC093E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78F1751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c>
          <w:tcPr>
            <w:tcW w:w="0" w:type="auto"/>
            <w:vAlign w:val="center"/>
          </w:tcPr>
          <w:p w14:paraId="6225138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Default="00140600" w:rsidP="00140600">
      <w:pPr>
        <w:tabs>
          <w:tab w:val="left" w:pos="8640"/>
        </w:tabs>
        <w:rPr>
          <w:rFonts w:ascii="GHEA Grapalat" w:hAnsi="GHEA Grapalat" w:cs="Sylfaen"/>
        </w:rPr>
      </w:pPr>
      <w:r>
        <w:rPr>
          <w:rFonts w:ascii="GHEA Grapalat" w:hAnsi="GHEA Grapalat" w:cs="Sylfaen"/>
        </w:rPr>
        <w:tab/>
      </w:r>
    </w:p>
    <w:p w14:paraId="6E8F7399" w14:textId="77777777" w:rsidR="00603F57" w:rsidRDefault="00603F57" w:rsidP="00140600">
      <w:pPr>
        <w:tabs>
          <w:tab w:val="left" w:pos="8640"/>
        </w:tabs>
        <w:rPr>
          <w:rFonts w:ascii="GHEA Grapalat" w:hAnsi="GHEA Grapalat" w:cs="Sylfaen"/>
        </w:rPr>
      </w:pPr>
    </w:p>
    <w:p w14:paraId="1052947E" w14:textId="77777777" w:rsidR="00603F57" w:rsidRDefault="00603F57" w:rsidP="00140600">
      <w:pPr>
        <w:tabs>
          <w:tab w:val="left" w:pos="8640"/>
        </w:tabs>
        <w:rPr>
          <w:rFonts w:ascii="GHEA Grapalat" w:hAnsi="GHEA Grapalat" w:cs="Sylfaen"/>
        </w:rPr>
      </w:pPr>
    </w:p>
    <w:p w14:paraId="4B176C6E" w14:textId="77777777" w:rsidR="00603F57" w:rsidRDefault="00603F57" w:rsidP="00140600">
      <w:pPr>
        <w:tabs>
          <w:tab w:val="left" w:pos="8640"/>
        </w:tabs>
        <w:rPr>
          <w:rFonts w:ascii="GHEA Grapalat" w:hAnsi="GHEA Grapalat" w:cs="Sylfaen"/>
        </w:rPr>
      </w:pPr>
    </w:p>
    <w:p w14:paraId="5CA79CD0" w14:textId="77777777" w:rsidR="00603F57" w:rsidRDefault="00603F57" w:rsidP="00140600">
      <w:pPr>
        <w:tabs>
          <w:tab w:val="left" w:pos="8640"/>
        </w:tabs>
        <w:rPr>
          <w:rFonts w:ascii="GHEA Grapalat" w:hAnsi="GHEA Grapalat" w:cs="Sylfaen"/>
        </w:rPr>
      </w:pPr>
    </w:p>
    <w:p w14:paraId="2537C423" w14:textId="77777777" w:rsidR="00603F57" w:rsidRDefault="00603F57" w:rsidP="00140600">
      <w:pPr>
        <w:tabs>
          <w:tab w:val="left" w:pos="8640"/>
        </w:tabs>
        <w:rPr>
          <w:rFonts w:ascii="GHEA Grapalat" w:hAnsi="GHEA Grapalat" w:cs="Sylfaen"/>
        </w:rPr>
      </w:pPr>
    </w:p>
    <w:p w14:paraId="676C2DC2" w14:textId="77777777" w:rsidR="00603F57" w:rsidRDefault="00603F57" w:rsidP="00140600">
      <w:pPr>
        <w:tabs>
          <w:tab w:val="left" w:pos="8640"/>
        </w:tabs>
        <w:rPr>
          <w:rFonts w:ascii="GHEA Grapalat" w:hAnsi="GHEA Grapalat" w:cs="Sylfaen"/>
        </w:rPr>
      </w:pPr>
    </w:p>
    <w:p w14:paraId="3C244A69" w14:textId="77777777" w:rsidR="00603F57" w:rsidRDefault="00603F57" w:rsidP="00140600">
      <w:pPr>
        <w:tabs>
          <w:tab w:val="left" w:pos="8640"/>
        </w:tabs>
        <w:rPr>
          <w:rFonts w:ascii="GHEA Grapalat" w:hAnsi="GHEA Grapalat" w:cs="Sylfaen"/>
        </w:rPr>
      </w:pPr>
    </w:p>
    <w:p w14:paraId="57477D4D" w14:textId="77777777" w:rsidR="00603F57" w:rsidRDefault="00603F57" w:rsidP="00140600">
      <w:pPr>
        <w:tabs>
          <w:tab w:val="left" w:pos="8640"/>
        </w:tabs>
        <w:rPr>
          <w:rFonts w:ascii="GHEA Grapalat" w:hAnsi="GHEA Grapalat" w:cs="Sylfaen"/>
        </w:rPr>
      </w:pPr>
    </w:p>
    <w:p w14:paraId="6C9EE709" w14:textId="77777777" w:rsidR="00603F57" w:rsidRDefault="00603F57" w:rsidP="00140600">
      <w:pPr>
        <w:tabs>
          <w:tab w:val="left" w:pos="8640"/>
        </w:tabs>
        <w:rPr>
          <w:rFonts w:ascii="GHEA Grapalat" w:hAnsi="GHEA Grapalat" w:cs="Sylfaen"/>
        </w:rPr>
      </w:pPr>
    </w:p>
    <w:p w14:paraId="4993FB57" w14:textId="77777777" w:rsidR="00603F57" w:rsidRDefault="00603F57" w:rsidP="00603F57">
      <w:pPr>
        <w:jc w:val="right"/>
        <w:rPr>
          <w:rFonts w:ascii="GHEA Grapalat" w:hAnsi="GHEA Grapalat"/>
          <w:i/>
          <w:sz w:val="18"/>
        </w:rPr>
      </w:pPr>
      <w:bookmarkStart w:id="12" w:name="_Hlk187704942"/>
      <w:r w:rsidRPr="005E1F72">
        <w:rPr>
          <w:rFonts w:ascii="GHEA Grapalat" w:hAnsi="GHEA Grapalat"/>
          <w:i/>
          <w:sz w:val="18"/>
          <w:lang w:val="hy-AM"/>
        </w:rPr>
        <w:t xml:space="preserve">Հավելված N </w:t>
      </w:r>
      <w:r>
        <w:rPr>
          <w:rFonts w:ascii="GHEA Grapalat" w:hAnsi="GHEA Grapalat"/>
          <w:i/>
          <w:sz w:val="18"/>
        </w:rPr>
        <w:t>4</w:t>
      </w:r>
    </w:p>
    <w:p w14:paraId="4D1E1A16" w14:textId="77777777" w:rsidR="00603F57" w:rsidRPr="005E1F72" w:rsidRDefault="00603F57" w:rsidP="00603F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6DBA3E6" w14:textId="77777777" w:rsidR="00603F57" w:rsidRPr="005E1F72" w:rsidRDefault="00603F57" w:rsidP="00603F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2B633C" w14:textId="77777777" w:rsidR="00603F57" w:rsidRPr="00F32F71" w:rsidRDefault="00603F57" w:rsidP="00603F57">
      <w:pPr>
        <w:tabs>
          <w:tab w:val="left" w:pos="360"/>
          <w:tab w:val="left" w:pos="540"/>
        </w:tabs>
        <w:jc w:val="center"/>
        <w:rPr>
          <w:rFonts w:ascii="Sylfaen" w:hAnsi="Sylfaen" w:cs="Sylfaen"/>
          <w:b/>
          <w:bCs/>
          <w:lang w:val="pt-BR"/>
        </w:rPr>
      </w:pPr>
    </w:p>
    <w:p w14:paraId="328A9C83" w14:textId="77777777" w:rsidR="00603F57" w:rsidRPr="00513F14" w:rsidRDefault="00603F57" w:rsidP="00603F57">
      <w:pPr>
        <w:jc w:val="right"/>
        <w:rPr>
          <w:rFonts w:ascii="GHEA Grapalat" w:hAnsi="GHEA Grapalat"/>
          <w:i/>
          <w:sz w:val="18"/>
        </w:rPr>
      </w:pPr>
    </w:p>
    <w:p w14:paraId="0AA30B69" w14:textId="77777777" w:rsidR="00603F57" w:rsidRDefault="00603F57" w:rsidP="00603F57">
      <w:pPr>
        <w:rPr>
          <w:rFonts w:ascii="GHEA Grapalat" w:hAnsi="GHEA Grapalat" w:cs="GHEA Grapalat"/>
          <w:sz w:val="22"/>
          <w:szCs w:val="22"/>
          <w:lang w:val="hy-AM"/>
        </w:rPr>
      </w:pPr>
    </w:p>
    <w:p w14:paraId="2BF98001" w14:textId="77777777" w:rsidR="00603F57" w:rsidRDefault="00603F57" w:rsidP="00603F57">
      <w:pPr>
        <w:rPr>
          <w:rFonts w:ascii="GHEA Grapalat" w:hAnsi="GHEA Grapalat" w:cs="GHEA Grapalat"/>
          <w:sz w:val="22"/>
          <w:szCs w:val="22"/>
          <w:lang w:val="hy-AM"/>
        </w:rPr>
      </w:pPr>
    </w:p>
    <w:p w14:paraId="1DB07D6F" w14:textId="77777777" w:rsidR="00603F57" w:rsidRDefault="00603F57" w:rsidP="00603F57">
      <w:pPr>
        <w:rPr>
          <w:rFonts w:ascii="GHEA Grapalat" w:hAnsi="GHEA Grapalat" w:cs="GHEA Grapalat"/>
          <w:sz w:val="22"/>
          <w:szCs w:val="22"/>
          <w:lang w:val="hy-AM"/>
        </w:rPr>
      </w:pPr>
    </w:p>
    <w:p w14:paraId="16C8C15A" w14:textId="77777777" w:rsidR="00603F57" w:rsidRDefault="00603F57" w:rsidP="00603F57">
      <w:pPr>
        <w:rPr>
          <w:rFonts w:ascii="GHEA Grapalat" w:hAnsi="GHEA Grapalat" w:cs="GHEA Grapalat"/>
          <w:sz w:val="22"/>
          <w:szCs w:val="22"/>
          <w:lang w:val="hy-AM"/>
        </w:rPr>
      </w:pPr>
    </w:p>
    <w:p w14:paraId="2EAE4BC0" w14:textId="77777777" w:rsidR="00603F57" w:rsidRPr="00635053" w:rsidRDefault="00603F57" w:rsidP="00603F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F9CC51C" w14:textId="77777777" w:rsidR="00603F57" w:rsidRPr="00635053" w:rsidRDefault="00603F57" w:rsidP="00603F57">
      <w:pPr>
        <w:jc w:val="center"/>
        <w:rPr>
          <w:rFonts w:ascii="GHEA Grapalat" w:hAnsi="GHEA Grapalat" w:cs="GHEA Grapalat"/>
          <w:sz w:val="22"/>
          <w:szCs w:val="22"/>
          <w:lang w:val="hy-AM"/>
        </w:rPr>
      </w:pPr>
    </w:p>
    <w:p w14:paraId="6C42C47F" w14:textId="77777777" w:rsidR="00603F57" w:rsidRPr="005E1F72" w:rsidRDefault="00603F57" w:rsidP="00603F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87929C1" w14:textId="77777777" w:rsidR="00603F57" w:rsidRDefault="00603F57" w:rsidP="00603F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B43C76D" w14:textId="77777777" w:rsidR="00603F57" w:rsidRPr="005E1F72" w:rsidRDefault="00603F57" w:rsidP="00603F57">
      <w:pPr>
        <w:jc w:val="both"/>
        <w:rPr>
          <w:rFonts w:ascii="GHEA Grapalat" w:hAnsi="GHEA Grapalat"/>
          <w:sz w:val="22"/>
          <w:szCs w:val="22"/>
          <w:vertAlign w:val="superscript"/>
          <w:lang w:val="es-ES"/>
        </w:rPr>
      </w:pPr>
    </w:p>
    <w:p w14:paraId="3246732B" w14:textId="77777777" w:rsidR="00603F57" w:rsidRPr="00E5270C" w:rsidRDefault="00603F57" w:rsidP="00603F57">
      <w:pPr>
        <w:pStyle w:val="ListParagraph"/>
        <w:numPr>
          <w:ilvl w:val="0"/>
          <w:numId w:val="35"/>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3BD18E7" w14:textId="77777777" w:rsidR="00603F57" w:rsidRPr="005E1F72" w:rsidRDefault="00603F57" w:rsidP="00603F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8713F6B" w14:textId="77777777" w:rsidR="00603F57" w:rsidRPr="005E1F72" w:rsidRDefault="00603F57" w:rsidP="00603F57">
      <w:pPr>
        <w:jc w:val="both"/>
        <w:rPr>
          <w:rFonts w:ascii="GHEA Grapalat" w:hAnsi="GHEA Grapalat" w:cs="Sylfaen"/>
          <w:vertAlign w:val="superscript"/>
          <w:lang w:val="es-ES"/>
        </w:rPr>
      </w:pPr>
    </w:p>
    <w:p w14:paraId="4B9ABC1E" w14:textId="77777777" w:rsidR="00603F57" w:rsidRPr="005E1F72" w:rsidRDefault="00603F57" w:rsidP="00603F57">
      <w:pPr>
        <w:jc w:val="both"/>
        <w:rPr>
          <w:rFonts w:ascii="GHEA Grapalat" w:hAnsi="GHEA Grapalat"/>
          <w:sz w:val="22"/>
          <w:szCs w:val="22"/>
          <w:u w:val="single"/>
          <w:lang w:val="es-ES"/>
        </w:rPr>
      </w:pPr>
    </w:p>
    <w:p w14:paraId="0A2FB959" w14:textId="77777777" w:rsidR="00603F57" w:rsidRDefault="00603F57" w:rsidP="00603F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3E634C4" w14:textId="77777777" w:rsidR="00603F57" w:rsidRDefault="00603F57" w:rsidP="00603F57">
      <w:pPr>
        <w:jc w:val="both"/>
        <w:rPr>
          <w:rFonts w:ascii="GHEA Grapalat" w:hAnsi="GHEA Grapalat" w:cs="Sylfaen"/>
          <w:sz w:val="20"/>
          <w:szCs w:val="20"/>
          <w:lang w:val="es-ES"/>
        </w:rPr>
      </w:pPr>
    </w:p>
    <w:p w14:paraId="11832E34" w14:textId="77777777" w:rsidR="00603F57" w:rsidRDefault="00603F57" w:rsidP="00603F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7090430D" w14:textId="77777777" w:rsidR="00603F57" w:rsidRDefault="00603F57" w:rsidP="00603F57">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69693278" w14:textId="77777777" w:rsidR="00603F57" w:rsidRDefault="00603F57" w:rsidP="00603F57">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03C22367" w14:textId="77777777" w:rsidR="00603F57" w:rsidRDefault="00603F57" w:rsidP="00603F57">
      <w:pPr>
        <w:jc w:val="both"/>
        <w:rPr>
          <w:rFonts w:ascii="GHEA Grapalat" w:hAnsi="GHEA Grapalat" w:cs="Sylfaen"/>
          <w:sz w:val="20"/>
          <w:szCs w:val="20"/>
          <w:lang w:val="es-ES"/>
        </w:rPr>
      </w:pPr>
    </w:p>
    <w:p w14:paraId="49D4D8EB" w14:textId="77777777" w:rsidR="00603F57" w:rsidRPr="00E5270C" w:rsidRDefault="00603F57" w:rsidP="00603F57">
      <w:pPr>
        <w:pStyle w:val="ListParagraph"/>
        <w:numPr>
          <w:ilvl w:val="0"/>
          <w:numId w:val="35"/>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0592998C" w14:textId="77777777" w:rsidR="00603F57" w:rsidRPr="00513F14" w:rsidRDefault="00603F57" w:rsidP="00603F57">
      <w:pPr>
        <w:jc w:val="center"/>
        <w:rPr>
          <w:rFonts w:ascii="GHEA Grapalat" w:hAnsi="GHEA Grapalat" w:cs="GHEA Grapalat"/>
          <w:sz w:val="22"/>
          <w:szCs w:val="22"/>
          <w:lang w:val="es-ES"/>
        </w:rPr>
      </w:pPr>
    </w:p>
    <w:p w14:paraId="64195218" w14:textId="77777777" w:rsidR="00603F57" w:rsidRDefault="00603F57" w:rsidP="00603F57">
      <w:pPr>
        <w:ind w:firstLine="709"/>
        <w:jc w:val="both"/>
        <w:rPr>
          <w:lang w:val="es-ES"/>
        </w:rPr>
      </w:pPr>
    </w:p>
    <w:p w14:paraId="3A6F5270" w14:textId="77777777" w:rsidR="00603F57" w:rsidRDefault="00603F57" w:rsidP="00603F57">
      <w:pPr>
        <w:ind w:firstLine="709"/>
        <w:jc w:val="both"/>
        <w:rPr>
          <w:lang w:val="es-ES"/>
        </w:rPr>
      </w:pPr>
    </w:p>
    <w:p w14:paraId="5BBA65DB" w14:textId="77777777" w:rsidR="00603F57" w:rsidRDefault="00603F57" w:rsidP="00603F57">
      <w:pPr>
        <w:ind w:firstLine="709"/>
        <w:jc w:val="both"/>
        <w:rPr>
          <w:lang w:val="es-ES"/>
        </w:rPr>
      </w:pPr>
    </w:p>
    <w:p w14:paraId="18E2743A" w14:textId="77777777" w:rsidR="00603F57" w:rsidRDefault="00603F57" w:rsidP="00603F57">
      <w:pPr>
        <w:ind w:firstLine="709"/>
        <w:jc w:val="both"/>
        <w:rPr>
          <w:lang w:val="es-ES"/>
        </w:rPr>
      </w:pPr>
    </w:p>
    <w:p w14:paraId="42919D9A" w14:textId="77777777" w:rsidR="00603F57" w:rsidRPr="009A5836" w:rsidRDefault="00603F57" w:rsidP="00603F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757F030" w14:textId="77777777" w:rsidR="00603F57" w:rsidRDefault="00603F57" w:rsidP="00603F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3A65A13" w14:textId="77777777" w:rsidR="00603F57" w:rsidRPr="009A5836" w:rsidRDefault="00603F57" w:rsidP="00603F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0FDA4F51" w14:textId="77777777" w:rsidR="00603F57" w:rsidRPr="009A5836" w:rsidRDefault="00603F57" w:rsidP="00603F57">
      <w:pPr>
        <w:jc w:val="right"/>
        <w:rPr>
          <w:rFonts w:ascii="GHEA Grapalat" w:hAnsi="GHEA Grapalat"/>
          <w:sz w:val="20"/>
          <w:lang w:val="hy-AM"/>
        </w:rPr>
      </w:pPr>
      <w:r w:rsidRPr="009A5836">
        <w:rPr>
          <w:rFonts w:ascii="GHEA Grapalat" w:hAnsi="GHEA Grapalat"/>
          <w:sz w:val="20"/>
          <w:lang w:val="hy-AM"/>
        </w:rPr>
        <w:t xml:space="preserve">    </w:t>
      </w:r>
    </w:p>
    <w:p w14:paraId="452183AF" w14:textId="77777777" w:rsidR="00603F57" w:rsidRDefault="00603F57" w:rsidP="00603F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31C59F53" w14:textId="77777777" w:rsidR="00603F57" w:rsidRDefault="00603F57" w:rsidP="00603F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057E0953" w14:textId="77777777" w:rsidR="00603F57" w:rsidRDefault="00603F57" w:rsidP="00603F57">
      <w:pPr>
        <w:jc w:val="center"/>
        <w:rPr>
          <w:rFonts w:ascii="GHEA Grapalat" w:hAnsi="GHEA Grapalat" w:cs="Sylfaen"/>
          <w:sz w:val="16"/>
          <w:szCs w:val="16"/>
          <w:lang w:val="es-ES"/>
        </w:rPr>
      </w:pPr>
    </w:p>
    <w:p w14:paraId="4F386448" w14:textId="77777777" w:rsidR="00603F57" w:rsidRPr="009A5836" w:rsidRDefault="00603F57" w:rsidP="00603F57">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416C01A9" w14:textId="77777777" w:rsidR="00603F57" w:rsidRPr="00E5270C" w:rsidRDefault="00603F57" w:rsidP="00603F57">
      <w:pPr>
        <w:ind w:firstLine="709"/>
        <w:jc w:val="both"/>
        <w:rPr>
          <w:lang w:val="es-ES"/>
        </w:rPr>
      </w:pPr>
    </w:p>
    <w:p w14:paraId="678892A0" w14:textId="77777777" w:rsidR="00603F57" w:rsidRDefault="00603F57" w:rsidP="00603F57">
      <w:pPr>
        <w:rPr>
          <w:rFonts w:ascii="GHEA Grapalat" w:hAnsi="GHEA Grapalat" w:cs="GHEA Grapalat"/>
          <w:sz w:val="22"/>
          <w:szCs w:val="22"/>
          <w:lang w:val="hy-AM"/>
        </w:rPr>
      </w:pPr>
    </w:p>
    <w:p w14:paraId="7D6DE2FB" w14:textId="77777777" w:rsidR="00603F57" w:rsidRPr="00131E9C" w:rsidRDefault="00603F57" w:rsidP="00603F57">
      <w:pPr>
        <w:tabs>
          <w:tab w:val="left" w:pos="8640"/>
        </w:tabs>
        <w:rPr>
          <w:rFonts w:ascii="GHEA Grapalat" w:hAnsi="GHEA Grapalat" w:cs="GHEA Grapalat"/>
          <w:sz w:val="22"/>
          <w:szCs w:val="22"/>
          <w:lang w:val="hy-AM"/>
        </w:rPr>
      </w:pPr>
    </w:p>
    <w:p w14:paraId="1C502479" w14:textId="77777777" w:rsidR="00603F57" w:rsidRPr="00131E9C" w:rsidRDefault="00603F57" w:rsidP="00140600">
      <w:pPr>
        <w:tabs>
          <w:tab w:val="left" w:pos="8640"/>
        </w:tabs>
        <w:rPr>
          <w:rFonts w:ascii="GHEA Grapalat" w:hAnsi="GHEA Grapalat" w:cs="GHEA Grapalat"/>
          <w:sz w:val="22"/>
          <w:szCs w:val="22"/>
          <w:lang w:val="hy-AM"/>
        </w:rPr>
      </w:pPr>
    </w:p>
    <w:sectPr w:rsidR="00603F57" w:rsidRPr="00131E9C" w:rsidSect="00D24B13">
      <w:pgSz w:w="11906" w:h="16838" w:code="9"/>
      <w:pgMar w:top="533" w:right="1140" w:bottom="720"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CE0F4" w14:textId="77777777" w:rsidR="00FB0070" w:rsidRDefault="00FB0070">
      <w:r>
        <w:separator/>
      </w:r>
    </w:p>
  </w:endnote>
  <w:endnote w:type="continuationSeparator" w:id="0">
    <w:p w14:paraId="7D696D88" w14:textId="77777777" w:rsidR="00FB0070" w:rsidRDefault="00FB0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89CC0" w14:textId="77777777" w:rsidR="00FB0070" w:rsidRDefault="00FB0070">
      <w:r>
        <w:separator/>
      </w:r>
    </w:p>
  </w:footnote>
  <w:footnote w:type="continuationSeparator" w:id="0">
    <w:p w14:paraId="105CCB67" w14:textId="77777777" w:rsidR="00FB0070" w:rsidRDefault="00FB0070">
      <w:r>
        <w:continuationSeparator/>
      </w:r>
    </w:p>
  </w:footnote>
  <w:footnote w:id="1">
    <w:p w14:paraId="4559246E" w14:textId="77777777" w:rsidR="008C3E63" w:rsidRPr="00AE74A0" w:rsidRDefault="008C3E63" w:rsidP="00E015AD">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07D759EB" w14:textId="77777777" w:rsidR="008C3E63" w:rsidRPr="006265F4" w:rsidRDefault="008C3E63" w:rsidP="00E015A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6BA14A8F" w14:textId="77777777" w:rsidR="008C3E63" w:rsidRPr="006265F4" w:rsidRDefault="008C3E63" w:rsidP="00E015A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25B64703" w14:textId="77777777" w:rsidR="008C3E63" w:rsidRPr="006265F4" w:rsidRDefault="008C3E63" w:rsidP="00E015AD">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5CCF09B1" w14:textId="77777777" w:rsidR="008C3E63" w:rsidRPr="00D45BA2" w:rsidRDefault="008C3E63" w:rsidP="00E015AD">
      <w:pPr>
        <w:pStyle w:val="FootnoteText"/>
      </w:pPr>
    </w:p>
  </w:footnote>
  <w:footnote w:id="2">
    <w:p w14:paraId="0DB3AFB5" w14:textId="77777777" w:rsidR="008C3E63" w:rsidRPr="006265F4" w:rsidRDefault="008C3E63" w:rsidP="00E015AD">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41687584" w14:textId="77777777" w:rsidR="008C3E63" w:rsidRPr="006265F4" w:rsidRDefault="008C3E63" w:rsidP="00E015AD">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5F711CB9" w14:textId="77777777" w:rsidR="008C3E63" w:rsidRPr="00D45BA2" w:rsidRDefault="008C3E63" w:rsidP="00E015AD">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1167C1E6" w14:textId="77777777" w:rsidR="008C3E63" w:rsidRPr="006F2A6C" w:rsidRDefault="008C3E63" w:rsidP="00E015AD">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4863C1E" w14:textId="77777777" w:rsidR="008C3E63" w:rsidRPr="00D45BA2" w:rsidRDefault="008C3E63" w:rsidP="00E015AD">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8C3E63" w:rsidRPr="008A2E7F" w:rsidRDefault="008C3E6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8C3E63" w:rsidRPr="00D45BA2" w:rsidRDefault="008C3E63">
      <w:pPr>
        <w:pStyle w:val="FootnoteText"/>
        <w:rPr>
          <w:lang w:val="hy-AM"/>
        </w:rPr>
      </w:pPr>
    </w:p>
  </w:footnote>
  <w:footnote w:id="6">
    <w:p w14:paraId="217BE953" w14:textId="77777777" w:rsidR="008C3E63" w:rsidRPr="004F5893" w:rsidRDefault="008C3E63" w:rsidP="005F19E6">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29B2D31F" w14:textId="77777777" w:rsidR="008C3E63" w:rsidRPr="004F5893" w:rsidRDefault="008C3E63"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4C5A080E" w14:textId="77777777" w:rsidR="008C3E63" w:rsidRPr="004F5893" w:rsidRDefault="008C3E63" w:rsidP="005F19E6">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34F3D8FA" w14:textId="77777777" w:rsidR="008C3E63" w:rsidRPr="001258CE" w:rsidRDefault="008C3E63"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09D7CB23" w14:textId="77777777" w:rsidR="008C3E63" w:rsidRPr="004B72E3" w:rsidRDefault="008C3E63" w:rsidP="005F19E6">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698A8CD" w14:textId="77777777" w:rsidR="008C3E63" w:rsidRPr="004B72E3" w:rsidRDefault="008C3E63" w:rsidP="005F19E6">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199084F6" w14:textId="77777777" w:rsidR="008C3E63" w:rsidRPr="00084034" w:rsidRDefault="008C3E63" w:rsidP="005F19E6">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58498597" w14:textId="77777777" w:rsidR="008C3E63" w:rsidRPr="000B7538" w:rsidRDefault="008C3E63" w:rsidP="005F19E6">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796E2DA" w14:textId="77777777" w:rsidR="008C3E63" w:rsidRPr="000B7538" w:rsidRDefault="008C3E63" w:rsidP="005F19E6">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2897561" w14:textId="77777777" w:rsidR="008C3E63" w:rsidRPr="000B7538" w:rsidRDefault="008C3E63" w:rsidP="005F19E6">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E68B5D9" w14:textId="77777777" w:rsidR="008C3E63" w:rsidRPr="006F2A6C" w:rsidRDefault="008C3E63" w:rsidP="005F19E6">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521514BB" w14:textId="77777777" w:rsidR="008C3E63" w:rsidRPr="000B7538" w:rsidRDefault="008C3E63" w:rsidP="005F19E6">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0DC92E0B" w14:textId="77777777" w:rsidR="008C3E63" w:rsidRPr="00F913EC" w:rsidRDefault="008C3E63" w:rsidP="005F19E6">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79F802E1" w14:textId="77777777" w:rsidR="008C3E63" w:rsidRPr="006F2A6C" w:rsidRDefault="008C3E63" w:rsidP="005F19E6">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3A937C5B" w14:textId="77777777" w:rsidR="008C3E63" w:rsidRPr="00084034" w:rsidRDefault="008C3E63" w:rsidP="005F19E6">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47168A65" w14:textId="77777777" w:rsidR="008C3E63" w:rsidRPr="00084034" w:rsidRDefault="008C3E63" w:rsidP="005F19E6">
      <w:pPr>
        <w:pStyle w:val="FootnoteText"/>
        <w:rPr>
          <w:rFonts w:asciiTheme="minorHAnsi" w:hAnsiTheme="minorHAnsi"/>
          <w:lang w:val="hy-AM"/>
        </w:rPr>
      </w:pPr>
    </w:p>
  </w:footnote>
  <w:footnote w:id="14">
    <w:p w14:paraId="46C82EA4" w14:textId="77777777" w:rsidR="008C3E63" w:rsidRPr="00084034" w:rsidRDefault="008C3E63" w:rsidP="005F19E6">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8B21D47" w14:textId="77777777" w:rsidR="008C3E63" w:rsidRPr="00084034" w:rsidRDefault="008C3E63" w:rsidP="005F19E6">
      <w:pPr>
        <w:pStyle w:val="FootnoteText"/>
        <w:rPr>
          <w:rFonts w:asciiTheme="minorHAnsi" w:hAnsiTheme="minorHAnsi"/>
          <w:lang w:val="hy-AM"/>
        </w:rPr>
      </w:pPr>
    </w:p>
  </w:footnote>
  <w:footnote w:id="15">
    <w:p w14:paraId="3419DC26" w14:textId="77777777" w:rsidR="008C3E63" w:rsidRPr="00FD4E69" w:rsidRDefault="008C3E63" w:rsidP="005F19E6">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5F1F6FD9" w14:textId="77777777" w:rsidR="008C3E63" w:rsidRPr="00FD4E69" w:rsidRDefault="008C3E63" w:rsidP="005F19E6">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5412D410" w14:textId="77777777" w:rsidR="008C3E63" w:rsidRPr="00AB6289" w:rsidRDefault="008C3E63" w:rsidP="005F19E6">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15E49CB" w14:textId="77777777" w:rsidR="008C3E63" w:rsidRPr="00FD4E69" w:rsidRDefault="008C3E63" w:rsidP="005F19E6">
      <w:pPr>
        <w:pStyle w:val="FootnoteText"/>
        <w:rPr>
          <w:rFonts w:asciiTheme="minorHAnsi" w:hAnsiTheme="minorHAnsi"/>
          <w:lang w:val="af-ZA"/>
        </w:rPr>
      </w:pPr>
    </w:p>
  </w:footnote>
  <w:footnote w:id="18">
    <w:p w14:paraId="4941E4BC" w14:textId="77777777" w:rsidR="008C3E63" w:rsidRPr="000B7538" w:rsidRDefault="008C3E63" w:rsidP="005F19E6">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FF0E107" w14:textId="77777777" w:rsidR="008C3E63" w:rsidRPr="000B7538" w:rsidRDefault="008C3E63" w:rsidP="005F19E6">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56F5B67D" w14:textId="77777777" w:rsidR="008C3E63" w:rsidRPr="00523B4A" w:rsidRDefault="008C3E63" w:rsidP="005F19E6">
      <w:pPr>
        <w:pStyle w:val="FootnoteText"/>
        <w:rPr>
          <w:rFonts w:asciiTheme="minorHAnsi" w:hAnsiTheme="minorHAnsi"/>
        </w:rPr>
      </w:pPr>
    </w:p>
  </w:footnote>
  <w:footnote w:id="19">
    <w:p w14:paraId="24D8D713" w14:textId="77777777" w:rsidR="008C3E63" w:rsidRDefault="008C3E63" w:rsidP="00310EDF">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2DBFB444" w14:textId="77777777" w:rsidR="008C3E63" w:rsidRDefault="008C3E63" w:rsidP="00310EDF">
      <w:pPr>
        <w:pStyle w:val="FootnoteText"/>
        <w:rPr>
          <w:del w:id="7"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2E736FAB" w14:textId="77777777" w:rsidR="008C3E63" w:rsidRDefault="008C3E63" w:rsidP="00310EDF">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1D8FBA3B" w14:textId="77777777" w:rsidR="008C3E63" w:rsidRPr="00C86C56" w:rsidRDefault="008C3E63" w:rsidP="00310EDF">
      <w:pPr>
        <w:pStyle w:val="FootnoteText"/>
        <w:jc w:val="both"/>
        <w:rPr>
          <w:del w:id="8"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2DE82B5F" w14:textId="77777777" w:rsidR="008C3E63" w:rsidRPr="00921F85" w:rsidRDefault="008C3E63" w:rsidP="00310EDF">
      <w:pPr>
        <w:pStyle w:val="FootnoteText"/>
        <w:jc w:val="both"/>
        <w:rPr>
          <w:del w:id="9" w:author="User" w:date="2019-05-26T10:04:00Z"/>
          <w:rFonts w:ascii="Sylfaen" w:hAnsi="Sylfaen" w:cs="Sylfaen"/>
          <w:sz w:val="18"/>
          <w:szCs w:val="18"/>
          <w:lang w:val="hy-AM"/>
        </w:rPr>
      </w:pPr>
      <w:r w:rsidRPr="00921F85">
        <w:rPr>
          <w:rFonts w:ascii="Sylfaen" w:hAnsi="Sylfaen" w:cs="Sylfaen"/>
          <w:sz w:val="18"/>
          <w:szCs w:val="18"/>
          <w:lang w:val="hy-AM"/>
        </w:rPr>
        <w:t>22 Սույն կետը հանվում է պայմանագրից, եթե պայմանագիրը չի իրականացվում գործակալության պայմանագիր կնքելու միջոցով:</w:t>
      </w:r>
    </w:p>
  </w:footnote>
  <w:footnote w:id="23">
    <w:p w14:paraId="3ED4AF5B" w14:textId="77777777" w:rsidR="008C3E63" w:rsidRPr="00921F85" w:rsidRDefault="008C3E63" w:rsidP="00310EDF">
      <w:pPr>
        <w:rPr>
          <w:sz w:val="18"/>
          <w:szCs w:val="18"/>
          <w:lang w:val="hy-AM"/>
        </w:rPr>
      </w:pPr>
      <w:r w:rsidRPr="00921F85">
        <w:rPr>
          <w:rFonts w:ascii="Sylfaen" w:hAnsi="Sylfaen" w:cs="Sylfaen"/>
          <w:sz w:val="18"/>
          <w:szCs w:val="18"/>
          <w:lang w:val="x-none" w:eastAsia="ru-RU"/>
        </w:rPr>
        <w:t>23 Սույն կետը հանվում է պայմանագրից, եթե պայմանագիրը չի իրականացվում համատեղ գործուն</w:t>
      </w:r>
      <w:r w:rsidRPr="00921F85">
        <w:rPr>
          <w:rFonts w:ascii="Sylfaen" w:hAnsi="Sylfaen" w:cs="Sylfaen"/>
          <w:sz w:val="18"/>
          <w:szCs w:val="18"/>
          <w:lang w:val="hy-AM"/>
        </w:rPr>
        <w:t>եության</w:t>
      </w:r>
      <w:r w:rsidRPr="00921F85">
        <w:rPr>
          <w:sz w:val="18"/>
          <w:szCs w:val="18"/>
          <w:lang w:val="hy-AM"/>
        </w:rPr>
        <w:t xml:space="preserve"> (</w:t>
      </w:r>
      <w:r w:rsidRPr="00921F85">
        <w:rPr>
          <w:rFonts w:ascii="Sylfaen" w:hAnsi="Sylfaen" w:cs="Sylfaen"/>
          <w:sz w:val="18"/>
          <w:szCs w:val="18"/>
          <w:lang w:val="hy-AM"/>
        </w:rPr>
        <w:t>կոնսորցիումի</w:t>
      </w:r>
      <w:r w:rsidRPr="00921F85">
        <w:rPr>
          <w:sz w:val="18"/>
          <w:szCs w:val="18"/>
          <w:lang w:val="hy-AM"/>
        </w:rPr>
        <w:t xml:space="preserve">) </w:t>
      </w:r>
      <w:r w:rsidRPr="00921F85">
        <w:rPr>
          <w:rFonts w:ascii="Sylfaen" w:hAnsi="Sylfaen" w:cs="Sylfaen"/>
          <w:sz w:val="18"/>
          <w:szCs w:val="18"/>
          <w:lang w:val="hy-AM"/>
        </w:rPr>
        <w:t>պայմանագիր</w:t>
      </w:r>
      <w:r w:rsidRPr="00921F85">
        <w:rPr>
          <w:sz w:val="18"/>
          <w:szCs w:val="18"/>
          <w:lang w:val="hy-AM"/>
        </w:rPr>
        <w:t xml:space="preserve"> </w:t>
      </w:r>
      <w:r w:rsidRPr="00921F85">
        <w:rPr>
          <w:rFonts w:ascii="Sylfaen" w:hAnsi="Sylfaen" w:cs="Sylfaen"/>
          <w:sz w:val="18"/>
          <w:szCs w:val="18"/>
          <w:lang w:val="hy-AM"/>
        </w:rPr>
        <w:t>կնքելու</w:t>
      </w:r>
      <w:r w:rsidRPr="00921F85">
        <w:rPr>
          <w:sz w:val="18"/>
          <w:szCs w:val="18"/>
          <w:lang w:val="hy-AM"/>
        </w:rPr>
        <w:t xml:space="preserve"> </w:t>
      </w:r>
      <w:r w:rsidRPr="00921F85">
        <w:rPr>
          <w:rFonts w:ascii="Sylfaen" w:hAnsi="Sylfaen" w:cs="Sylfaen"/>
          <w:sz w:val="18"/>
          <w:szCs w:val="18"/>
          <w:lang w:val="hy-AM"/>
        </w:rPr>
        <w:t>միջոցով</w:t>
      </w:r>
      <w:r w:rsidRPr="00921F85">
        <w:rPr>
          <w:sz w:val="18"/>
          <w:szCs w:val="18"/>
          <w:lang w:val="hy-AM"/>
        </w:rPr>
        <w:t>:</w:t>
      </w:r>
    </w:p>
    <w:p w14:paraId="005819B8" w14:textId="77777777" w:rsidR="008C3E63" w:rsidRDefault="008C3E63" w:rsidP="00310EDF">
      <w:pPr>
        <w:pStyle w:val="FootnoteText"/>
        <w:jc w:val="both"/>
        <w:rPr>
          <w:del w:id="10" w:author="User" w:date="2019-05-26T10:04:00Z"/>
          <w:lang w:val="hy-AM"/>
        </w:rPr>
      </w:pPr>
    </w:p>
  </w:footnote>
  <w:footnote w:id="24">
    <w:p w14:paraId="4EDF4B49" w14:textId="77777777" w:rsidR="008C3E63" w:rsidRPr="008C7473" w:rsidRDefault="008C3E63" w:rsidP="00310EDF">
      <w:pPr>
        <w:rPr>
          <w:lang w:val="hy-AM"/>
        </w:rPr>
      </w:pPr>
      <w:r>
        <w:rPr>
          <w:rStyle w:val="FootnoteReference"/>
        </w:rPr>
        <w:footnoteRef/>
      </w:r>
      <w:r w:rsidRPr="00C86C56">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67580623" w14:textId="77777777" w:rsidR="008C3E63" w:rsidRPr="00BE68BB" w:rsidRDefault="008C3E63" w:rsidP="00310ED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5D6D6162"/>
    <w:multiLevelType w:val="hybridMultilevel"/>
    <w:tmpl w:val="95742866"/>
    <w:lvl w:ilvl="0" w:tplc="58CAC062">
      <w:start w:val="1"/>
      <w:numFmt w:val="decimal"/>
      <w:lvlText w:val="%1."/>
      <w:lvlJc w:val="left"/>
      <w:pPr>
        <w:ind w:left="786" w:hanging="360"/>
      </w:pPr>
      <w:rPr>
        <w:rFonts w:eastAsia="GHEA Grapalat" w:cs="GHEA Grapalat"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6"/>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31"/>
  </w:num>
  <w:num w:numId="13">
    <w:abstractNumId w:val="27"/>
  </w:num>
  <w:num w:numId="14">
    <w:abstractNumId w:val="11"/>
  </w:num>
  <w:num w:numId="15">
    <w:abstractNumId w:val="29"/>
  </w:num>
  <w:num w:numId="16">
    <w:abstractNumId w:val="14"/>
  </w:num>
  <w:num w:numId="17">
    <w:abstractNumId w:val="6"/>
  </w:num>
  <w:num w:numId="18">
    <w:abstractNumId w:val="1"/>
  </w:num>
  <w:num w:numId="19">
    <w:abstractNumId w:val="4"/>
  </w:num>
  <w:num w:numId="20">
    <w:abstractNumId w:val="3"/>
  </w:num>
  <w:num w:numId="21">
    <w:abstractNumId w:val="32"/>
  </w:num>
  <w:num w:numId="22">
    <w:abstractNumId w:val="30"/>
  </w:num>
  <w:num w:numId="23">
    <w:abstractNumId w:val="24"/>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8"/>
  </w:num>
  <w:num w:numId="32">
    <w:abstractNumId w:val="22"/>
  </w:num>
  <w:num w:numId="33">
    <w:abstractNumId w:val="8"/>
  </w:num>
  <w:num w:numId="34">
    <w:abstractNumId w:val="25"/>
  </w:num>
  <w:num w:numId="35">
    <w:abstractNumId w:val="2"/>
  </w:num>
  <w:num w:numId="3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60"/>
    <w:rsid w:val="000329AC"/>
    <w:rsid w:val="000330A3"/>
    <w:rsid w:val="00033946"/>
    <w:rsid w:val="00033B20"/>
    <w:rsid w:val="0003466E"/>
    <w:rsid w:val="00034CED"/>
    <w:rsid w:val="000356CC"/>
    <w:rsid w:val="00037DDE"/>
    <w:rsid w:val="00037F3F"/>
    <w:rsid w:val="000408D8"/>
    <w:rsid w:val="00041323"/>
    <w:rsid w:val="0004387F"/>
    <w:rsid w:val="00045B10"/>
    <w:rsid w:val="0004645E"/>
    <w:rsid w:val="000465C9"/>
    <w:rsid w:val="00046BAC"/>
    <w:rsid w:val="0005050E"/>
    <w:rsid w:val="00051490"/>
    <w:rsid w:val="00051B7F"/>
    <w:rsid w:val="0005202C"/>
    <w:rsid w:val="00052AF7"/>
    <w:rsid w:val="00052F61"/>
    <w:rsid w:val="000537FF"/>
    <w:rsid w:val="00053BFB"/>
    <w:rsid w:val="000545B4"/>
    <w:rsid w:val="000550AE"/>
    <w:rsid w:val="000550DA"/>
    <w:rsid w:val="00055129"/>
    <w:rsid w:val="00055195"/>
    <w:rsid w:val="00055CC2"/>
    <w:rsid w:val="0005629A"/>
    <w:rsid w:val="00056516"/>
    <w:rsid w:val="00056AB4"/>
    <w:rsid w:val="00057264"/>
    <w:rsid w:val="000604CF"/>
    <w:rsid w:val="00060FB1"/>
    <w:rsid w:val="0006107F"/>
    <w:rsid w:val="0006181A"/>
    <w:rsid w:val="0006220B"/>
    <w:rsid w:val="0006311D"/>
    <w:rsid w:val="00065C3B"/>
    <w:rsid w:val="00066403"/>
    <w:rsid w:val="000677B2"/>
    <w:rsid w:val="000704B9"/>
    <w:rsid w:val="00070DBB"/>
    <w:rsid w:val="00071D1C"/>
    <w:rsid w:val="000728B7"/>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70C"/>
    <w:rsid w:val="00085931"/>
    <w:rsid w:val="00085F17"/>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0A6"/>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791"/>
    <w:rsid w:val="000D590A"/>
    <w:rsid w:val="000D6A89"/>
    <w:rsid w:val="000D6C21"/>
    <w:rsid w:val="000D701E"/>
    <w:rsid w:val="000D7502"/>
    <w:rsid w:val="000D77C1"/>
    <w:rsid w:val="000D77E8"/>
    <w:rsid w:val="000E05AB"/>
    <w:rsid w:val="000E1C31"/>
    <w:rsid w:val="000E21E6"/>
    <w:rsid w:val="000E2416"/>
    <w:rsid w:val="000E2427"/>
    <w:rsid w:val="000E2558"/>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4F3A"/>
    <w:rsid w:val="000F5032"/>
    <w:rsid w:val="000F5900"/>
    <w:rsid w:val="000F5A2E"/>
    <w:rsid w:val="000F6E48"/>
    <w:rsid w:val="000F7026"/>
    <w:rsid w:val="000F7A6D"/>
    <w:rsid w:val="000F7AE0"/>
    <w:rsid w:val="0010050E"/>
    <w:rsid w:val="00101445"/>
    <w:rsid w:val="00101C9A"/>
    <w:rsid w:val="00101F06"/>
    <w:rsid w:val="00102291"/>
    <w:rsid w:val="0010242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17F"/>
    <w:rsid w:val="0013139F"/>
    <w:rsid w:val="00131E9C"/>
    <w:rsid w:val="00132DF0"/>
    <w:rsid w:val="00132FA8"/>
    <w:rsid w:val="0013318C"/>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13B"/>
    <w:rsid w:val="0014765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BB1"/>
    <w:rsid w:val="00155C35"/>
    <w:rsid w:val="001561A5"/>
    <w:rsid w:val="001561BB"/>
    <w:rsid w:val="00156C4A"/>
    <w:rsid w:val="001578A1"/>
    <w:rsid w:val="001578D4"/>
    <w:rsid w:val="001600FF"/>
    <w:rsid w:val="0016055A"/>
    <w:rsid w:val="001607B4"/>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C0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018"/>
    <w:rsid w:val="00191D5F"/>
    <w:rsid w:val="00192606"/>
    <w:rsid w:val="00192A1F"/>
    <w:rsid w:val="001932A7"/>
    <w:rsid w:val="00193871"/>
    <w:rsid w:val="00194598"/>
    <w:rsid w:val="00194DBD"/>
    <w:rsid w:val="00195835"/>
    <w:rsid w:val="00195F24"/>
    <w:rsid w:val="00196487"/>
    <w:rsid w:val="00196B65"/>
    <w:rsid w:val="00197D76"/>
    <w:rsid w:val="001A23A6"/>
    <w:rsid w:val="001A2579"/>
    <w:rsid w:val="001A25C7"/>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BA"/>
    <w:rsid w:val="001D5FF7"/>
    <w:rsid w:val="001D6531"/>
    <w:rsid w:val="001D718C"/>
    <w:rsid w:val="001D7228"/>
    <w:rsid w:val="001D74FA"/>
    <w:rsid w:val="001D78C5"/>
    <w:rsid w:val="001E0216"/>
    <w:rsid w:val="001E1331"/>
    <w:rsid w:val="001E17BA"/>
    <w:rsid w:val="001E2794"/>
    <w:rsid w:val="001E2814"/>
    <w:rsid w:val="001E501F"/>
    <w:rsid w:val="001E55B2"/>
    <w:rsid w:val="001E5866"/>
    <w:rsid w:val="001E7733"/>
    <w:rsid w:val="001F0335"/>
    <w:rsid w:val="001F0371"/>
    <w:rsid w:val="001F0CF9"/>
    <w:rsid w:val="001F1DF0"/>
    <w:rsid w:val="001F3094"/>
    <w:rsid w:val="001F3237"/>
    <w:rsid w:val="001F386B"/>
    <w:rsid w:val="001F5699"/>
    <w:rsid w:val="001F5FDE"/>
    <w:rsid w:val="001F6578"/>
    <w:rsid w:val="001F760C"/>
    <w:rsid w:val="00200C05"/>
    <w:rsid w:val="00201683"/>
    <w:rsid w:val="002017CB"/>
    <w:rsid w:val="00201DA0"/>
    <w:rsid w:val="00201F2E"/>
    <w:rsid w:val="0020274D"/>
    <w:rsid w:val="00202F4D"/>
    <w:rsid w:val="002032CE"/>
    <w:rsid w:val="00203917"/>
    <w:rsid w:val="00203DD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9AC"/>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B38"/>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C75"/>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E2"/>
    <w:rsid w:val="002A1FAC"/>
    <w:rsid w:val="002A26AE"/>
    <w:rsid w:val="002A2C2E"/>
    <w:rsid w:val="002A3785"/>
    <w:rsid w:val="002A3D76"/>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00B"/>
    <w:rsid w:val="002C565E"/>
    <w:rsid w:val="002C5EA7"/>
    <w:rsid w:val="002C6CF7"/>
    <w:rsid w:val="002C7037"/>
    <w:rsid w:val="002D02FE"/>
    <w:rsid w:val="002D1AAA"/>
    <w:rsid w:val="002D20E8"/>
    <w:rsid w:val="002D236D"/>
    <w:rsid w:val="002D3285"/>
    <w:rsid w:val="002D3C61"/>
    <w:rsid w:val="002D4250"/>
    <w:rsid w:val="002D4575"/>
    <w:rsid w:val="002D5CF0"/>
    <w:rsid w:val="002D601F"/>
    <w:rsid w:val="002E0768"/>
    <w:rsid w:val="002E0877"/>
    <w:rsid w:val="002E0966"/>
    <w:rsid w:val="002E12CD"/>
    <w:rsid w:val="002E3165"/>
    <w:rsid w:val="002E33D8"/>
    <w:rsid w:val="002E4305"/>
    <w:rsid w:val="002E530A"/>
    <w:rsid w:val="002E531D"/>
    <w:rsid w:val="002E67D3"/>
    <w:rsid w:val="002E7EE1"/>
    <w:rsid w:val="002F1AB3"/>
    <w:rsid w:val="002F2658"/>
    <w:rsid w:val="002F2B23"/>
    <w:rsid w:val="002F2C5F"/>
    <w:rsid w:val="002F2CE0"/>
    <w:rsid w:val="002F35FE"/>
    <w:rsid w:val="002F4998"/>
    <w:rsid w:val="002F613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EDF"/>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345"/>
    <w:rsid w:val="00334564"/>
    <w:rsid w:val="00334B2F"/>
    <w:rsid w:val="0033571F"/>
    <w:rsid w:val="00335C2A"/>
    <w:rsid w:val="00336907"/>
    <w:rsid w:val="00336F0F"/>
    <w:rsid w:val="00336F9A"/>
    <w:rsid w:val="00340083"/>
    <w:rsid w:val="003414F9"/>
    <w:rsid w:val="00341A74"/>
    <w:rsid w:val="00341D7A"/>
    <w:rsid w:val="00341DB9"/>
    <w:rsid w:val="00341ED4"/>
    <w:rsid w:val="003427DF"/>
    <w:rsid w:val="003436A5"/>
    <w:rsid w:val="0034566E"/>
    <w:rsid w:val="00345909"/>
    <w:rsid w:val="003465D8"/>
    <w:rsid w:val="003468B8"/>
    <w:rsid w:val="00347499"/>
    <w:rsid w:val="0034769E"/>
    <w:rsid w:val="0034777A"/>
    <w:rsid w:val="00350018"/>
    <w:rsid w:val="003500D1"/>
    <w:rsid w:val="00350C85"/>
    <w:rsid w:val="00352C2D"/>
    <w:rsid w:val="00352DB8"/>
    <w:rsid w:val="00353890"/>
    <w:rsid w:val="00355533"/>
    <w:rsid w:val="0035555B"/>
    <w:rsid w:val="003572A0"/>
    <w:rsid w:val="003579C1"/>
    <w:rsid w:val="00357A33"/>
    <w:rsid w:val="00357AA2"/>
    <w:rsid w:val="00357D48"/>
    <w:rsid w:val="00357E1B"/>
    <w:rsid w:val="00361308"/>
    <w:rsid w:val="00362238"/>
    <w:rsid w:val="0036230B"/>
    <w:rsid w:val="003625BA"/>
    <w:rsid w:val="003628A7"/>
    <w:rsid w:val="00363298"/>
    <w:rsid w:val="00363335"/>
    <w:rsid w:val="00363627"/>
    <w:rsid w:val="00363E98"/>
    <w:rsid w:val="00364E7A"/>
    <w:rsid w:val="003650C5"/>
    <w:rsid w:val="0036592F"/>
    <w:rsid w:val="00365FCC"/>
    <w:rsid w:val="0036709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4D6F"/>
    <w:rsid w:val="00385051"/>
    <w:rsid w:val="003850A0"/>
    <w:rsid w:val="0038517B"/>
    <w:rsid w:val="0038579B"/>
    <w:rsid w:val="003862E0"/>
    <w:rsid w:val="00386369"/>
    <w:rsid w:val="00386E4B"/>
    <w:rsid w:val="003871DA"/>
    <w:rsid w:val="003873E6"/>
    <w:rsid w:val="00387F66"/>
    <w:rsid w:val="00390155"/>
    <w:rsid w:val="00391D0E"/>
    <w:rsid w:val="00391E56"/>
    <w:rsid w:val="00392525"/>
    <w:rsid w:val="0039338D"/>
    <w:rsid w:val="003946B4"/>
    <w:rsid w:val="003949A5"/>
    <w:rsid w:val="0039544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5F23"/>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601"/>
    <w:rsid w:val="003D7720"/>
    <w:rsid w:val="003D7F8E"/>
    <w:rsid w:val="003E01D5"/>
    <w:rsid w:val="003E029A"/>
    <w:rsid w:val="003E093F"/>
    <w:rsid w:val="003E1421"/>
    <w:rsid w:val="003E1BE2"/>
    <w:rsid w:val="003E246C"/>
    <w:rsid w:val="003E2931"/>
    <w:rsid w:val="003E2C97"/>
    <w:rsid w:val="003E316E"/>
    <w:rsid w:val="003E3996"/>
    <w:rsid w:val="003E3B26"/>
    <w:rsid w:val="003E3FD0"/>
    <w:rsid w:val="003E4184"/>
    <w:rsid w:val="003E63F7"/>
    <w:rsid w:val="003E6576"/>
    <w:rsid w:val="003E6971"/>
    <w:rsid w:val="003E7802"/>
    <w:rsid w:val="003E7941"/>
    <w:rsid w:val="003F1EEA"/>
    <w:rsid w:val="003F208A"/>
    <w:rsid w:val="003F264A"/>
    <w:rsid w:val="003F288F"/>
    <w:rsid w:val="003F300B"/>
    <w:rsid w:val="003F3613"/>
    <w:rsid w:val="003F3AE8"/>
    <w:rsid w:val="003F42BB"/>
    <w:rsid w:val="003F4C5E"/>
    <w:rsid w:val="003F5C01"/>
    <w:rsid w:val="003F6CF8"/>
    <w:rsid w:val="003F7B41"/>
    <w:rsid w:val="003F7B93"/>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DCF"/>
    <w:rsid w:val="00446FD1"/>
    <w:rsid w:val="00447808"/>
    <w:rsid w:val="00447FFD"/>
    <w:rsid w:val="004504F0"/>
    <w:rsid w:val="00452896"/>
    <w:rsid w:val="00454D73"/>
    <w:rsid w:val="0045525D"/>
    <w:rsid w:val="004553DE"/>
    <w:rsid w:val="004559BD"/>
    <w:rsid w:val="00455EC9"/>
    <w:rsid w:val="0045601A"/>
    <w:rsid w:val="00457745"/>
    <w:rsid w:val="00460CA5"/>
    <w:rsid w:val="0046188C"/>
    <w:rsid w:val="0046311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5E9"/>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780"/>
    <w:rsid w:val="00482EBE"/>
    <w:rsid w:val="00482F6F"/>
    <w:rsid w:val="00483944"/>
    <w:rsid w:val="0048419C"/>
    <w:rsid w:val="00484FED"/>
    <w:rsid w:val="004859E2"/>
    <w:rsid w:val="004863E1"/>
    <w:rsid w:val="00486B55"/>
    <w:rsid w:val="004874EC"/>
    <w:rsid w:val="0049223B"/>
    <w:rsid w:val="004929E4"/>
    <w:rsid w:val="00493AF9"/>
    <w:rsid w:val="00495E40"/>
    <w:rsid w:val="00496E18"/>
    <w:rsid w:val="004974D8"/>
    <w:rsid w:val="004A061A"/>
    <w:rsid w:val="004A08CB"/>
    <w:rsid w:val="004A1734"/>
    <w:rsid w:val="004A1C5D"/>
    <w:rsid w:val="004A3051"/>
    <w:rsid w:val="004A3A81"/>
    <w:rsid w:val="004A5A4C"/>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C57"/>
    <w:rsid w:val="004C1D9B"/>
    <w:rsid w:val="004C217A"/>
    <w:rsid w:val="004C31CD"/>
    <w:rsid w:val="004C3803"/>
    <w:rsid w:val="004C5CF3"/>
    <w:rsid w:val="004C6D52"/>
    <w:rsid w:val="004C7054"/>
    <w:rsid w:val="004C77DB"/>
    <w:rsid w:val="004D0281"/>
    <w:rsid w:val="004D0AE2"/>
    <w:rsid w:val="004D1C32"/>
    <w:rsid w:val="004D1E87"/>
    <w:rsid w:val="004D1FCD"/>
    <w:rsid w:val="004D2727"/>
    <w:rsid w:val="004D28BA"/>
    <w:rsid w:val="004D2B4B"/>
    <w:rsid w:val="004D304E"/>
    <w:rsid w:val="004D32A7"/>
    <w:rsid w:val="004D43AF"/>
    <w:rsid w:val="004D50E4"/>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4A2"/>
    <w:rsid w:val="004F1C82"/>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317"/>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AD5"/>
    <w:rsid w:val="00507CF0"/>
    <w:rsid w:val="00507FEA"/>
    <w:rsid w:val="00510110"/>
    <w:rsid w:val="00510176"/>
    <w:rsid w:val="005101AE"/>
    <w:rsid w:val="005106CC"/>
    <w:rsid w:val="00510CB7"/>
    <w:rsid w:val="005111C3"/>
    <w:rsid w:val="00511D8D"/>
    <w:rsid w:val="00512292"/>
    <w:rsid w:val="0051283A"/>
    <w:rsid w:val="00512D1F"/>
    <w:rsid w:val="0051341E"/>
    <w:rsid w:val="00513C9C"/>
    <w:rsid w:val="00513EF6"/>
    <w:rsid w:val="00514B2A"/>
    <w:rsid w:val="0051520A"/>
    <w:rsid w:val="00515DF1"/>
    <w:rsid w:val="005160B6"/>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EB0"/>
    <w:rsid w:val="00530B6A"/>
    <w:rsid w:val="00530C17"/>
    <w:rsid w:val="00530DA1"/>
    <w:rsid w:val="00530F97"/>
    <w:rsid w:val="0053196E"/>
    <w:rsid w:val="00532617"/>
    <w:rsid w:val="0053262C"/>
    <w:rsid w:val="00533989"/>
    <w:rsid w:val="00534395"/>
    <w:rsid w:val="00534468"/>
    <w:rsid w:val="005358F5"/>
    <w:rsid w:val="00536021"/>
    <w:rsid w:val="00536BFB"/>
    <w:rsid w:val="00536CCF"/>
    <w:rsid w:val="00536CE1"/>
    <w:rsid w:val="00536FD1"/>
    <w:rsid w:val="005370DC"/>
    <w:rsid w:val="00537173"/>
    <w:rsid w:val="00537694"/>
    <w:rsid w:val="005378EA"/>
    <w:rsid w:val="00537D28"/>
    <w:rsid w:val="00537E15"/>
    <w:rsid w:val="00540468"/>
    <w:rsid w:val="005409F4"/>
    <w:rsid w:val="00540D68"/>
    <w:rsid w:val="00540EA9"/>
    <w:rsid w:val="00541D26"/>
    <w:rsid w:val="005422AF"/>
    <w:rsid w:val="00542491"/>
    <w:rsid w:val="00543250"/>
    <w:rsid w:val="00543262"/>
    <w:rsid w:val="00544728"/>
    <w:rsid w:val="0054575E"/>
    <w:rsid w:val="005457B4"/>
    <w:rsid w:val="00545F4E"/>
    <w:rsid w:val="0054752B"/>
    <w:rsid w:val="00551E52"/>
    <w:rsid w:val="005525A4"/>
    <w:rsid w:val="00552D6E"/>
    <w:rsid w:val="00553473"/>
    <w:rsid w:val="00553DFD"/>
    <w:rsid w:val="00556113"/>
    <w:rsid w:val="0055623A"/>
    <w:rsid w:val="005562ED"/>
    <w:rsid w:val="005563D9"/>
    <w:rsid w:val="00557E3D"/>
    <w:rsid w:val="00560961"/>
    <w:rsid w:val="00561FCA"/>
    <w:rsid w:val="00562E98"/>
    <w:rsid w:val="00562EB1"/>
    <w:rsid w:val="00563192"/>
    <w:rsid w:val="0056331A"/>
    <w:rsid w:val="005639B0"/>
    <w:rsid w:val="00564FB7"/>
    <w:rsid w:val="00565307"/>
    <w:rsid w:val="0056625A"/>
    <w:rsid w:val="00567040"/>
    <w:rsid w:val="005670AA"/>
    <w:rsid w:val="005716B8"/>
    <w:rsid w:val="00571702"/>
    <w:rsid w:val="00571F29"/>
    <w:rsid w:val="005739AB"/>
    <w:rsid w:val="00575186"/>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2BB"/>
    <w:rsid w:val="005B1797"/>
    <w:rsid w:val="005B18D8"/>
    <w:rsid w:val="005B1CF9"/>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D0E"/>
    <w:rsid w:val="005D2EDB"/>
    <w:rsid w:val="005D3674"/>
    <w:rsid w:val="005D4D30"/>
    <w:rsid w:val="005D4D37"/>
    <w:rsid w:val="005D5D7D"/>
    <w:rsid w:val="005D60B6"/>
    <w:rsid w:val="005D6138"/>
    <w:rsid w:val="005D71EF"/>
    <w:rsid w:val="005D7469"/>
    <w:rsid w:val="005E0E50"/>
    <w:rsid w:val="005E1F72"/>
    <w:rsid w:val="005E24FD"/>
    <w:rsid w:val="005E2581"/>
    <w:rsid w:val="005E2F4D"/>
    <w:rsid w:val="005E2FA5"/>
    <w:rsid w:val="005E3097"/>
    <w:rsid w:val="005E3501"/>
    <w:rsid w:val="005E373D"/>
    <w:rsid w:val="005E3FC4"/>
    <w:rsid w:val="005E4C8D"/>
    <w:rsid w:val="005E573E"/>
    <w:rsid w:val="005E6606"/>
    <w:rsid w:val="005E6D42"/>
    <w:rsid w:val="005E7286"/>
    <w:rsid w:val="005F0CA9"/>
    <w:rsid w:val="005F1243"/>
    <w:rsid w:val="005F1793"/>
    <w:rsid w:val="005F19E6"/>
    <w:rsid w:val="005F1B96"/>
    <w:rsid w:val="005F1C06"/>
    <w:rsid w:val="005F1DBB"/>
    <w:rsid w:val="005F1F95"/>
    <w:rsid w:val="005F2F16"/>
    <w:rsid w:val="005F2F27"/>
    <w:rsid w:val="005F318D"/>
    <w:rsid w:val="005F35FC"/>
    <w:rsid w:val="005F425D"/>
    <w:rsid w:val="005F5104"/>
    <w:rsid w:val="005F53F2"/>
    <w:rsid w:val="005F610C"/>
    <w:rsid w:val="005F7C1D"/>
    <w:rsid w:val="00600DD3"/>
    <w:rsid w:val="00603F57"/>
    <w:rsid w:val="0060505A"/>
    <w:rsid w:val="0060526C"/>
    <w:rsid w:val="00605E29"/>
    <w:rsid w:val="00606328"/>
    <w:rsid w:val="0060652B"/>
    <w:rsid w:val="00606B84"/>
    <w:rsid w:val="0060715C"/>
    <w:rsid w:val="0061394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CCC"/>
    <w:rsid w:val="00642EFE"/>
    <w:rsid w:val="00643E9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32D"/>
    <w:rsid w:val="006618DE"/>
    <w:rsid w:val="00662165"/>
    <w:rsid w:val="00662623"/>
    <w:rsid w:val="0066349B"/>
    <w:rsid w:val="006657A3"/>
    <w:rsid w:val="006657EE"/>
    <w:rsid w:val="006675F2"/>
    <w:rsid w:val="00667A56"/>
    <w:rsid w:val="006705C5"/>
    <w:rsid w:val="0067102D"/>
    <w:rsid w:val="00671A82"/>
    <w:rsid w:val="006720C4"/>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AD5"/>
    <w:rsid w:val="00693C4E"/>
    <w:rsid w:val="00694F6D"/>
    <w:rsid w:val="006953B6"/>
    <w:rsid w:val="0069568D"/>
    <w:rsid w:val="006968E8"/>
    <w:rsid w:val="0069741C"/>
    <w:rsid w:val="00697C38"/>
    <w:rsid w:val="006A0C17"/>
    <w:rsid w:val="006A0D8B"/>
    <w:rsid w:val="006A0F27"/>
    <w:rsid w:val="006A134C"/>
    <w:rsid w:val="006A14B3"/>
    <w:rsid w:val="006A1922"/>
    <w:rsid w:val="006A1F61"/>
    <w:rsid w:val="006A200B"/>
    <w:rsid w:val="006A26BE"/>
    <w:rsid w:val="006A2D46"/>
    <w:rsid w:val="006A475C"/>
    <w:rsid w:val="006A6D19"/>
    <w:rsid w:val="006A73AB"/>
    <w:rsid w:val="006A7B7A"/>
    <w:rsid w:val="006B0116"/>
    <w:rsid w:val="006B0566"/>
    <w:rsid w:val="006B2824"/>
    <w:rsid w:val="006B2F02"/>
    <w:rsid w:val="006B3E66"/>
    <w:rsid w:val="006B4238"/>
    <w:rsid w:val="006B5568"/>
    <w:rsid w:val="006B5588"/>
    <w:rsid w:val="006B572D"/>
    <w:rsid w:val="006B5849"/>
    <w:rsid w:val="006B5E94"/>
    <w:rsid w:val="006B6951"/>
    <w:rsid w:val="006B739E"/>
    <w:rsid w:val="006B7A24"/>
    <w:rsid w:val="006C08B6"/>
    <w:rsid w:val="006C1293"/>
    <w:rsid w:val="006C12EC"/>
    <w:rsid w:val="006C135E"/>
    <w:rsid w:val="006C1D25"/>
    <w:rsid w:val="006C2941"/>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058"/>
    <w:rsid w:val="006D3D3F"/>
    <w:rsid w:val="006D4E1D"/>
    <w:rsid w:val="006D5516"/>
    <w:rsid w:val="006D5E0B"/>
    <w:rsid w:val="006D6150"/>
    <w:rsid w:val="006D67D5"/>
    <w:rsid w:val="006E07C1"/>
    <w:rsid w:val="006E0F22"/>
    <w:rsid w:val="006E330D"/>
    <w:rsid w:val="006E35A0"/>
    <w:rsid w:val="006E35C3"/>
    <w:rsid w:val="006E3A5B"/>
    <w:rsid w:val="006E4901"/>
    <w:rsid w:val="006E49D7"/>
    <w:rsid w:val="006E5FE1"/>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936"/>
    <w:rsid w:val="006F6413"/>
    <w:rsid w:val="00700C81"/>
    <w:rsid w:val="007010F4"/>
    <w:rsid w:val="00701157"/>
    <w:rsid w:val="007019EA"/>
    <w:rsid w:val="007032AC"/>
    <w:rsid w:val="00703303"/>
    <w:rsid w:val="007035C9"/>
    <w:rsid w:val="00703C74"/>
    <w:rsid w:val="00704862"/>
    <w:rsid w:val="00704898"/>
    <w:rsid w:val="0070536C"/>
    <w:rsid w:val="00705492"/>
    <w:rsid w:val="00705706"/>
    <w:rsid w:val="0070731F"/>
    <w:rsid w:val="00707B86"/>
    <w:rsid w:val="00710307"/>
    <w:rsid w:val="0071046A"/>
    <w:rsid w:val="00712311"/>
    <w:rsid w:val="00712DB8"/>
    <w:rsid w:val="007131F4"/>
    <w:rsid w:val="00713EEE"/>
    <w:rsid w:val="00714C96"/>
    <w:rsid w:val="007154FC"/>
    <w:rsid w:val="0071687B"/>
    <w:rsid w:val="0071689A"/>
    <w:rsid w:val="00716DE8"/>
    <w:rsid w:val="00716F47"/>
    <w:rsid w:val="007170FC"/>
    <w:rsid w:val="007204FD"/>
    <w:rsid w:val="007210AC"/>
    <w:rsid w:val="0072179E"/>
    <w:rsid w:val="00721CBC"/>
    <w:rsid w:val="007224D2"/>
    <w:rsid w:val="00722665"/>
    <w:rsid w:val="00723462"/>
    <w:rsid w:val="00723B31"/>
    <w:rsid w:val="007248F1"/>
    <w:rsid w:val="00725ED3"/>
    <w:rsid w:val="007268F5"/>
    <w:rsid w:val="00730C78"/>
    <w:rsid w:val="00731433"/>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35D"/>
    <w:rsid w:val="007525C0"/>
    <w:rsid w:val="00753610"/>
    <w:rsid w:val="00753AF9"/>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B05"/>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A88"/>
    <w:rsid w:val="007811AE"/>
    <w:rsid w:val="007813EB"/>
    <w:rsid w:val="00781688"/>
    <w:rsid w:val="007821E6"/>
    <w:rsid w:val="00782D3C"/>
    <w:rsid w:val="0078387F"/>
    <w:rsid w:val="007839E7"/>
    <w:rsid w:val="00784B86"/>
    <w:rsid w:val="00784CB7"/>
    <w:rsid w:val="007862B1"/>
    <w:rsid w:val="0078774A"/>
    <w:rsid w:val="00787D56"/>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EF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0EC4"/>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169"/>
    <w:rsid w:val="007F12DE"/>
    <w:rsid w:val="007F1314"/>
    <w:rsid w:val="007F1AE9"/>
    <w:rsid w:val="007F1F51"/>
    <w:rsid w:val="007F281F"/>
    <w:rsid w:val="007F3495"/>
    <w:rsid w:val="007F503F"/>
    <w:rsid w:val="007F5A5F"/>
    <w:rsid w:val="007F6283"/>
    <w:rsid w:val="007F6722"/>
    <w:rsid w:val="007F72DC"/>
    <w:rsid w:val="008012F3"/>
    <w:rsid w:val="008013CF"/>
    <w:rsid w:val="008013DA"/>
    <w:rsid w:val="0080437A"/>
    <w:rsid w:val="008061D6"/>
    <w:rsid w:val="008069F0"/>
    <w:rsid w:val="00807178"/>
    <w:rsid w:val="0080763E"/>
    <w:rsid w:val="00807F1E"/>
    <w:rsid w:val="00807F3B"/>
    <w:rsid w:val="008105B4"/>
    <w:rsid w:val="00811D16"/>
    <w:rsid w:val="0081203B"/>
    <w:rsid w:val="008128C9"/>
    <w:rsid w:val="00814170"/>
    <w:rsid w:val="00814DBD"/>
    <w:rsid w:val="00816505"/>
    <w:rsid w:val="00817461"/>
    <w:rsid w:val="00820257"/>
    <w:rsid w:val="0082102B"/>
    <w:rsid w:val="00821921"/>
    <w:rsid w:val="008223F5"/>
    <w:rsid w:val="008225FF"/>
    <w:rsid w:val="00822942"/>
    <w:rsid w:val="008229D3"/>
    <w:rsid w:val="008238E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50B"/>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DF"/>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7B3"/>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1D59"/>
    <w:rsid w:val="0088384C"/>
    <w:rsid w:val="00884204"/>
    <w:rsid w:val="00884822"/>
    <w:rsid w:val="00885B93"/>
    <w:rsid w:val="00886035"/>
    <w:rsid w:val="00886593"/>
    <w:rsid w:val="00886AA6"/>
    <w:rsid w:val="00886EFE"/>
    <w:rsid w:val="008870AF"/>
    <w:rsid w:val="00887807"/>
    <w:rsid w:val="008916DE"/>
    <w:rsid w:val="00891E24"/>
    <w:rsid w:val="008920F8"/>
    <w:rsid w:val="00892BB6"/>
    <w:rsid w:val="0089384E"/>
    <w:rsid w:val="00895733"/>
    <w:rsid w:val="008960F6"/>
    <w:rsid w:val="00896212"/>
    <w:rsid w:val="0089622B"/>
    <w:rsid w:val="00896A13"/>
    <w:rsid w:val="00897000"/>
    <w:rsid w:val="008A0AF2"/>
    <w:rsid w:val="008A120F"/>
    <w:rsid w:val="008A1225"/>
    <w:rsid w:val="008A1795"/>
    <w:rsid w:val="008A1E8D"/>
    <w:rsid w:val="008A24FA"/>
    <w:rsid w:val="008A2E7F"/>
    <w:rsid w:val="008A2FF1"/>
    <w:rsid w:val="008A345D"/>
    <w:rsid w:val="008A3652"/>
    <w:rsid w:val="008A3C43"/>
    <w:rsid w:val="008A403C"/>
    <w:rsid w:val="008A4B26"/>
    <w:rsid w:val="008A4DA3"/>
    <w:rsid w:val="008A511D"/>
    <w:rsid w:val="008A56AD"/>
    <w:rsid w:val="008A5CEA"/>
    <w:rsid w:val="008A6BE6"/>
    <w:rsid w:val="008A73D0"/>
    <w:rsid w:val="008A7905"/>
    <w:rsid w:val="008B12AF"/>
    <w:rsid w:val="008B1605"/>
    <w:rsid w:val="008B1B4F"/>
    <w:rsid w:val="008B4DB1"/>
    <w:rsid w:val="008B4FDA"/>
    <w:rsid w:val="008B62C8"/>
    <w:rsid w:val="008B7173"/>
    <w:rsid w:val="008B73CD"/>
    <w:rsid w:val="008C0E12"/>
    <w:rsid w:val="008C17DA"/>
    <w:rsid w:val="008C1F20"/>
    <w:rsid w:val="008C238A"/>
    <w:rsid w:val="008C343E"/>
    <w:rsid w:val="008C353D"/>
    <w:rsid w:val="008C3E63"/>
    <w:rsid w:val="008C417C"/>
    <w:rsid w:val="008C5FC1"/>
    <w:rsid w:val="008C6A78"/>
    <w:rsid w:val="008C7473"/>
    <w:rsid w:val="008C750C"/>
    <w:rsid w:val="008D0121"/>
    <w:rsid w:val="008D0870"/>
    <w:rsid w:val="008D0FB6"/>
    <w:rsid w:val="008D11AA"/>
    <w:rsid w:val="008D294A"/>
    <w:rsid w:val="008D29CD"/>
    <w:rsid w:val="008D2B99"/>
    <w:rsid w:val="008D3C71"/>
    <w:rsid w:val="008D493D"/>
    <w:rsid w:val="008D5016"/>
    <w:rsid w:val="008D5453"/>
    <w:rsid w:val="008D5704"/>
    <w:rsid w:val="008D5855"/>
    <w:rsid w:val="008D5CD5"/>
    <w:rsid w:val="008D5EE7"/>
    <w:rsid w:val="008D66BA"/>
    <w:rsid w:val="008D6EF8"/>
    <w:rsid w:val="008D77B2"/>
    <w:rsid w:val="008D7FF8"/>
    <w:rsid w:val="008E00F2"/>
    <w:rsid w:val="008E1C9D"/>
    <w:rsid w:val="008E1FEB"/>
    <w:rsid w:val="008E24DC"/>
    <w:rsid w:val="008E3548"/>
    <w:rsid w:val="008E38E6"/>
    <w:rsid w:val="008E3B1B"/>
    <w:rsid w:val="008E4010"/>
    <w:rsid w:val="008E401C"/>
    <w:rsid w:val="008E43BF"/>
    <w:rsid w:val="008E4477"/>
    <w:rsid w:val="008E5B7C"/>
    <w:rsid w:val="008E5C09"/>
    <w:rsid w:val="008E60B3"/>
    <w:rsid w:val="008E6541"/>
    <w:rsid w:val="008F2365"/>
    <w:rsid w:val="008F2B76"/>
    <w:rsid w:val="008F527F"/>
    <w:rsid w:val="008F53BC"/>
    <w:rsid w:val="008F53C7"/>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12"/>
    <w:rsid w:val="00921F85"/>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02"/>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066"/>
    <w:rsid w:val="009750D7"/>
    <w:rsid w:val="00975ABF"/>
    <w:rsid w:val="00975F7E"/>
    <w:rsid w:val="00976AC3"/>
    <w:rsid w:val="009771B9"/>
    <w:rsid w:val="009775DB"/>
    <w:rsid w:val="00977D9D"/>
    <w:rsid w:val="009813C4"/>
    <w:rsid w:val="00981540"/>
    <w:rsid w:val="0098242F"/>
    <w:rsid w:val="0098244A"/>
    <w:rsid w:val="009825AF"/>
    <w:rsid w:val="00983AF5"/>
    <w:rsid w:val="00984456"/>
    <w:rsid w:val="00984BDB"/>
    <w:rsid w:val="00984C95"/>
    <w:rsid w:val="009851B0"/>
    <w:rsid w:val="00985291"/>
    <w:rsid w:val="009852C7"/>
    <w:rsid w:val="00987679"/>
    <w:rsid w:val="00987E76"/>
    <w:rsid w:val="00990375"/>
    <w:rsid w:val="00990561"/>
    <w:rsid w:val="00990C42"/>
    <w:rsid w:val="009911F4"/>
    <w:rsid w:val="00991318"/>
    <w:rsid w:val="00993191"/>
    <w:rsid w:val="00993B84"/>
    <w:rsid w:val="00994A77"/>
    <w:rsid w:val="00995045"/>
    <w:rsid w:val="00996C19"/>
    <w:rsid w:val="00997050"/>
    <w:rsid w:val="00997686"/>
    <w:rsid w:val="009A05AC"/>
    <w:rsid w:val="009A171D"/>
    <w:rsid w:val="009A1B95"/>
    <w:rsid w:val="009A2FDE"/>
    <w:rsid w:val="009A30B4"/>
    <w:rsid w:val="009A4569"/>
    <w:rsid w:val="009A5190"/>
    <w:rsid w:val="009A5A5D"/>
    <w:rsid w:val="009A73D5"/>
    <w:rsid w:val="009A796C"/>
    <w:rsid w:val="009A7A60"/>
    <w:rsid w:val="009A7E8F"/>
    <w:rsid w:val="009B0273"/>
    <w:rsid w:val="009B0824"/>
    <w:rsid w:val="009B0DA1"/>
    <w:rsid w:val="009B3CA3"/>
    <w:rsid w:val="009B53DC"/>
    <w:rsid w:val="009B5889"/>
    <w:rsid w:val="009B58F7"/>
    <w:rsid w:val="009B5ED1"/>
    <w:rsid w:val="009B5EFD"/>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5DF"/>
    <w:rsid w:val="009D6D1A"/>
    <w:rsid w:val="009D78BC"/>
    <w:rsid w:val="009E0111"/>
    <w:rsid w:val="009E1525"/>
    <w:rsid w:val="009E19C7"/>
    <w:rsid w:val="009E2620"/>
    <w:rsid w:val="009E27FC"/>
    <w:rsid w:val="009E35C5"/>
    <w:rsid w:val="009E38B9"/>
    <w:rsid w:val="009E45F3"/>
    <w:rsid w:val="009E4A0F"/>
    <w:rsid w:val="009E5F9D"/>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AD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90A"/>
    <w:rsid w:val="00A37070"/>
    <w:rsid w:val="00A37126"/>
    <w:rsid w:val="00A40446"/>
    <w:rsid w:val="00A408CE"/>
    <w:rsid w:val="00A42216"/>
    <w:rsid w:val="00A42D1F"/>
    <w:rsid w:val="00A42E71"/>
    <w:rsid w:val="00A43166"/>
    <w:rsid w:val="00A4360B"/>
    <w:rsid w:val="00A4426D"/>
    <w:rsid w:val="00A45662"/>
    <w:rsid w:val="00A45946"/>
    <w:rsid w:val="00A459BA"/>
    <w:rsid w:val="00A45D0A"/>
    <w:rsid w:val="00A45D3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67F85"/>
    <w:rsid w:val="00A70355"/>
    <w:rsid w:val="00A7178B"/>
    <w:rsid w:val="00A71BBC"/>
    <w:rsid w:val="00A71D81"/>
    <w:rsid w:val="00A71E6A"/>
    <w:rsid w:val="00A731B5"/>
    <w:rsid w:val="00A73661"/>
    <w:rsid w:val="00A738F6"/>
    <w:rsid w:val="00A747D4"/>
    <w:rsid w:val="00A74B2F"/>
    <w:rsid w:val="00A74BD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0B1A"/>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2D3"/>
    <w:rsid w:val="00AC4332"/>
    <w:rsid w:val="00AC45C7"/>
    <w:rsid w:val="00AC4EAF"/>
    <w:rsid w:val="00AC56F8"/>
    <w:rsid w:val="00AC5807"/>
    <w:rsid w:val="00AC743C"/>
    <w:rsid w:val="00AC7A2E"/>
    <w:rsid w:val="00AD0AB3"/>
    <w:rsid w:val="00AD0BEB"/>
    <w:rsid w:val="00AD1BFE"/>
    <w:rsid w:val="00AD305B"/>
    <w:rsid w:val="00AD34C9"/>
    <w:rsid w:val="00AD522C"/>
    <w:rsid w:val="00AD6D6A"/>
    <w:rsid w:val="00AD7B20"/>
    <w:rsid w:val="00AE0B66"/>
    <w:rsid w:val="00AE0F0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7B"/>
    <w:rsid w:val="00AF0728"/>
    <w:rsid w:val="00AF0ED7"/>
    <w:rsid w:val="00AF1563"/>
    <w:rsid w:val="00AF1673"/>
    <w:rsid w:val="00AF1CF1"/>
    <w:rsid w:val="00AF20D6"/>
    <w:rsid w:val="00AF2134"/>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5B"/>
    <w:rsid w:val="00B027B8"/>
    <w:rsid w:val="00B027EF"/>
    <w:rsid w:val="00B02A31"/>
    <w:rsid w:val="00B03EA8"/>
    <w:rsid w:val="00B04537"/>
    <w:rsid w:val="00B04806"/>
    <w:rsid w:val="00B04817"/>
    <w:rsid w:val="00B051BE"/>
    <w:rsid w:val="00B05F1F"/>
    <w:rsid w:val="00B063DB"/>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92"/>
    <w:rsid w:val="00B21BA9"/>
    <w:rsid w:val="00B2283B"/>
    <w:rsid w:val="00B2394E"/>
    <w:rsid w:val="00B25447"/>
    <w:rsid w:val="00B2561E"/>
    <w:rsid w:val="00B2572B"/>
    <w:rsid w:val="00B25FC4"/>
    <w:rsid w:val="00B26428"/>
    <w:rsid w:val="00B2681D"/>
    <w:rsid w:val="00B2752E"/>
    <w:rsid w:val="00B30469"/>
    <w:rsid w:val="00B30994"/>
    <w:rsid w:val="00B31A8B"/>
    <w:rsid w:val="00B32124"/>
    <w:rsid w:val="00B32190"/>
    <w:rsid w:val="00B323FD"/>
    <w:rsid w:val="00B32C46"/>
    <w:rsid w:val="00B333DF"/>
    <w:rsid w:val="00B36E56"/>
    <w:rsid w:val="00B37250"/>
    <w:rsid w:val="00B37948"/>
    <w:rsid w:val="00B40121"/>
    <w:rsid w:val="00B40233"/>
    <w:rsid w:val="00B413A8"/>
    <w:rsid w:val="00B425F0"/>
    <w:rsid w:val="00B4364F"/>
    <w:rsid w:val="00B4454C"/>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C68"/>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560"/>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D95"/>
    <w:rsid w:val="00B95FE0"/>
    <w:rsid w:val="00B96B73"/>
    <w:rsid w:val="00B97237"/>
    <w:rsid w:val="00B975FA"/>
    <w:rsid w:val="00B9796D"/>
    <w:rsid w:val="00B97D91"/>
    <w:rsid w:val="00BA2C64"/>
    <w:rsid w:val="00BA3554"/>
    <w:rsid w:val="00BA455B"/>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229"/>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AF4"/>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18C"/>
    <w:rsid w:val="00BE7276"/>
    <w:rsid w:val="00BE7FE1"/>
    <w:rsid w:val="00BF009A"/>
    <w:rsid w:val="00BF0704"/>
    <w:rsid w:val="00BF0913"/>
    <w:rsid w:val="00BF1194"/>
    <w:rsid w:val="00BF1E2F"/>
    <w:rsid w:val="00BF2B40"/>
    <w:rsid w:val="00BF2F2E"/>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E5"/>
    <w:rsid w:val="00C07DF8"/>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D42"/>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096"/>
    <w:rsid w:val="00C71D51"/>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DDD"/>
    <w:rsid w:val="00C83D8F"/>
    <w:rsid w:val="00C83F86"/>
    <w:rsid w:val="00C84419"/>
    <w:rsid w:val="00C84D2D"/>
    <w:rsid w:val="00C85FFA"/>
    <w:rsid w:val="00C864DC"/>
    <w:rsid w:val="00C86C56"/>
    <w:rsid w:val="00C91F69"/>
    <w:rsid w:val="00C92051"/>
    <w:rsid w:val="00C946A0"/>
    <w:rsid w:val="00C95B0F"/>
    <w:rsid w:val="00C95EC3"/>
    <w:rsid w:val="00C95EF4"/>
    <w:rsid w:val="00C96B70"/>
    <w:rsid w:val="00C978AF"/>
    <w:rsid w:val="00CA0015"/>
    <w:rsid w:val="00CA169D"/>
    <w:rsid w:val="00CA1747"/>
    <w:rsid w:val="00CA1C11"/>
    <w:rsid w:val="00CA2207"/>
    <w:rsid w:val="00CA2D70"/>
    <w:rsid w:val="00CA30F7"/>
    <w:rsid w:val="00CA3B65"/>
    <w:rsid w:val="00CA4510"/>
    <w:rsid w:val="00CA4AB2"/>
    <w:rsid w:val="00CA54EA"/>
    <w:rsid w:val="00CA5671"/>
    <w:rsid w:val="00CA5B8D"/>
    <w:rsid w:val="00CA5DD1"/>
    <w:rsid w:val="00CA770E"/>
    <w:rsid w:val="00CA7F13"/>
    <w:rsid w:val="00CB0129"/>
    <w:rsid w:val="00CB0901"/>
    <w:rsid w:val="00CB0ADE"/>
    <w:rsid w:val="00CB3CB1"/>
    <w:rsid w:val="00CB41AB"/>
    <w:rsid w:val="00CB483D"/>
    <w:rsid w:val="00CB4C1E"/>
    <w:rsid w:val="00CB5290"/>
    <w:rsid w:val="00CB57BB"/>
    <w:rsid w:val="00CB5EFD"/>
    <w:rsid w:val="00CB68EF"/>
    <w:rsid w:val="00CB71A2"/>
    <w:rsid w:val="00CB759C"/>
    <w:rsid w:val="00CB79A4"/>
    <w:rsid w:val="00CB79B6"/>
    <w:rsid w:val="00CC049D"/>
    <w:rsid w:val="00CC0A8D"/>
    <w:rsid w:val="00CC16CF"/>
    <w:rsid w:val="00CC21C2"/>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371"/>
    <w:rsid w:val="00CE2264"/>
    <w:rsid w:val="00CE305D"/>
    <w:rsid w:val="00CE3A99"/>
    <w:rsid w:val="00CE4D1D"/>
    <w:rsid w:val="00CE7B83"/>
    <w:rsid w:val="00CE7BF1"/>
    <w:rsid w:val="00CF0D0D"/>
    <w:rsid w:val="00CF0F96"/>
    <w:rsid w:val="00CF12EE"/>
    <w:rsid w:val="00CF1653"/>
    <w:rsid w:val="00CF1742"/>
    <w:rsid w:val="00CF1974"/>
    <w:rsid w:val="00CF2191"/>
    <w:rsid w:val="00CF2304"/>
    <w:rsid w:val="00CF30C0"/>
    <w:rsid w:val="00CF34D0"/>
    <w:rsid w:val="00CF3B8F"/>
    <w:rsid w:val="00CF56E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D8"/>
    <w:rsid w:val="00D104E6"/>
    <w:rsid w:val="00D10B0C"/>
    <w:rsid w:val="00D11611"/>
    <w:rsid w:val="00D132BC"/>
    <w:rsid w:val="00D14B02"/>
    <w:rsid w:val="00D14F16"/>
    <w:rsid w:val="00D150B0"/>
    <w:rsid w:val="00D15272"/>
    <w:rsid w:val="00D15ED6"/>
    <w:rsid w:val="00D161B8"/>
    <w:rsid w:val="00D17209"/>
    <w:rsid w:val="00D17258"/>
    <w:rsid w:val="00D20DD6"/>
    <w:rsid w:val="00D219A5"/>
    <w:rsid w:val="00D21F8D"/>
    <w:rsid w:val="00D2213C"/>
    <w:rsid w:val="00D22464"/>
    <w:rsid w:val="00D23CDE"/>
    <w:rsid w:val="00D24B13"/>
    <w:rsid w:val="00D26E4A"/>
    <w:rsid w:val="00D26FCF"/>
    <w:rsid w:val="00D27B1C"/>
    <w:rsid w:val="00D27C21"/>
    <w:rsid w:val="00D30487"/>
    <w:rsid w:val="00D30C7A"/>
    <w:rsid w:val="00D30F7E"/>
    <w:rsid w:val="00D320A2"/>
    <w:rsid w:val="00D32414"/>
    <w:rsid w:val="00D326C7"/>
    <w:rsid w:val="00D32DD8"/>
    <w:rsid w:val="00D32F51"/>
    <w:rsid w:val="00D33205"/>
    <w:rsid w:val="00D332CC"/>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87"/>
    <w:rsid w:val="00D47A9C"/>
    <w:rsid w:val="00D50810"/>
    <w:rsid w:val="00D50B56"/>
    <w:rsid w:val="00D516BE"/>
    <w:rsid w:val="00D52CC7"/>
    <w:rsid w:val="00D52D0B"/>
    <w:rsid w:val="00D5440E"/>
    <w:rsid w:val="00D54E6F"/>
    <w:rsid w:val="00D5541F"/>
    <w:rsid w:val="00D562B1"/>
    <w:rsid w:val="00D5674E"/>
    <w:rsid w:val="00D56D2A"/>
    <w:rsid w:val="00D56FD5"/>
    <w:rsid w:val="00D57126"/>
    <w:rsid w:val="00D571F0"/>
    <w:rsid w:val="00D57531"/>
    <w:rsid w:val="00D60E8B"/>
    <w:rsid w:val="00D612BC"/>
    <w:rsid w:val="00D61B60"/>
    <w:rsid w:val="00D61D87"/>
    <w:rsid w:val="00D627D0"/>
    <w:rsid w:val="00D62C0F"/>
    <w:rsid w:val="00D6352C"/>
    <w:rsid w:val="00D65BF2"/>
    <w:rsid w:val="00D65E4E"/>
    <w:rsid w:val="00D65EBA"/>
    <w:rsid w:val="00D66EB5"/>
    <w:rsid w:val="00D70264"/>
    <w:rsid w:val="00D71259"/>
    <w:rsid w:val="00D71464"/>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1DA"/>
    <w:rsid w:val="00D93027"/>
    <w:rsid w:val="00D9650F"/>
    <w:rsid w:val="00D970D2"/>
    <w:rsid w:val="00D974F4"/>
    <w:rsid w:val="00D976EB"/>
    <w:rsid w:val="00DA0240"/>
    <w:rsid w:val="00DA0948"/>
    <w:rsid w:val="00DA0A4E"/>
    <w:rsid w:val="00DA0D47"/>
    <w:rsid w:val="00DA0E84"/>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F8B"/>
    <w:rsid w:val="00DC135C"/>
    <w:rsid w:val="00DC1B3F"/>
    <w:rsid w:val="00DC2840"/>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17F"/>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0E2"/>
    <w:rsid w:val="00DF11C4"/>
    <w:rsid w:val="00DF1625"/>
    <w:rsid w:val="00DF19A1"/>
    <w:rsid w:val="00DF5182"/>
    <w:rsid w:val="00DF68A6"/>
    <w:rsid w:val="00DF7255"/>
    <w:rsid w:val="00E01503"/>
    <w:rsid w:val="00E015AD"/>
    <w:rsid w:val="00E01DB2"/>
    <w:rsid w:val="00E020C1"/>
    <w:rsid w:val="00E02F60"/>
    <w:rsid w:val="00E038DA"/>
    <w:rsid w:val="00E040F0"/>
    <w:rsid w:val="00E04589"/>
    <w:rsid w:val="00E045AE"/>
    <w:rsid w:val="00E046C2"/>
    <w:rsid w:val="00E04FA9"/>
    <w:rsid w:val="00E05426"/>
    <w:rsid w:val="00E05F32"/>
    <w:rsid w:val="00E06745"/>
    <w:rsid w:val="00E06E9D"/>
    <w:rsid w:val="00E070E6"/>
    <w:rsid w:val="00E10031"/>
    <w:rsid w:val="00E10BB7"/>
    <w:rsid w:val="00E15826"/>
    <w:rsid w:val="00E15A77"/>
    <w:rsid w:val="00E161F1"/>
    <w:rsid w:val="00E17B5D"/>
    <w:rsid w:val="00E20011"/>
    <w:rsid w:val="00E20380"/>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4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8A8"/>
    <w:rsid w:val="00E63C8D"/>
    <w:rsid w:val="00E64337"/>
    <w:rsid w:val="00E656BF"/>
    <w:rsid w:val="00E659C6"/>
    <w:rsid w:val="00E65F37"/>
    <w:rsid w:val="00E66866"/>
    <w:rsid w:val="00E674AE"/>
    <w:rsid w:val="00E67BA7"/>
    <w:rsid w:val="00E700E1"/>
    <w:rsid w:val="00E71CEE"/>
    <w:rsid w:val="00E723CF"/>
    <w:rsid w:val="00E73B1B"/>
    <w:rsid w:val="00E73E09"/>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3F"/>
    <w:rsid w:val="00E90FD0"/>
    <w:rsid w:val="00E92272"/>
    <w:rsid w:val="00E92948"/>
    <w:rsid w:val="00E92B8E"/>
    <w:rsid w:val="00E92BAA"/>
    <w:rsid w:val="00E93CA2"/>
    <w:rsid w:val="00E9479B"/>
    <w:rsid w:val="00E94D7F"/>
    <w:rsid w:val="00E95E47"/>
    <w:rsid w:val="00E968EF"/>
    <w:rsid w:val="00E969ED"/>
    <w:rsid w:val="00E96E51"/>
    <w:rsid w:val="00E97002"/>
    <w:rsid w:val="00E9746B"/>
    <w:rsid w:val="00E97AB0"/>
    <w:rsid w:val="00EA059F"/>
    <w:rsid w:val="00EA06E9"/>
    <w:rsid w:val="00EA150B"/>
    <w:rsid w:val="00EA1765"/>
    <w:rsid w:val="00EA3E33"/>
    <w:rsid w:val="00EA3FD0"/>
    <w:rsid w:val="00EA40DF"/>
    <w:rsid w:val="00EA4B24"/>
    <w:rsid w:val="00EA58C8"/>
    <w:rsid w:val="00EA5E48"/>
    <w:rsid w:val="00EA625E"/>
    <w:rsid w:val="00EA68B2"/>
    <w:rsid w:val="00EA7474"/>
    <w:rsid w:val="00EA7727"/>
    <w:rsid w:val="00EA7F1E"/>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BF1"/>
    <w:rsid w:val="00EC2CDE"/>
    <w:rsid w:val="00EC49B0"/>
    <w:rsid w:val="00EC5776"/>
    <w:rsid w:val="00EC7188"/>
    <w:rsid w:val="00EC759E"/>
    <w:rsid w:val="00EC7897"/>
    <w:rsid w:val="00EC78D8"/>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67D"/>
    <w:rsid w:val="00EF2159"/>
    <w:rsid w:val="00EF24C7"/>
    <w:rsid w:val="00EF273B"/>
    <w:rsid w:val="00EF2954"/>
    <w:rsid w:val="00EF2B43"/>
    <w:rsid w:val="00EF352E"/>
    <w:rsid w:val="00EF3662"/>
    <w:rsid w:val="00EF4630"/>
    <w:rsid w:val="00EF4BBA"/>
    <w:rsid w:val="00EF5BF4"/>
    <w:rsid w:val="00EF6526"/>
    <w:rsid w:val="00EF6B1E"/>
    <w:rsid w:val="00EF6DF2"/>
    <w:rsid w:val="00EF7868"/>
    <w:rsid w:val="00F00C96"/>
    <w:rsid w:val="00F01D1E"/>
    <w:rsid w:val="00F025FC"/>
    <w:rsid w:val="00F02DBC"/>
    <w:rsid w:val="00F03B10"/>
    <w:rsid w:val="00F04FC3"/>
    <w:rsid w:val="00F05954"/>
    <w:rsid w:val="00F06F30"/>
    <w:rsid w:val="00F10A22"/>
    <w:rsid w:val="00F11794"/>
    <w:rsid w:val="00F11AC7"/>
    <w:rsid w:val="00F11D9C"/>
    <w:rsid w:val="00F122C1"/>
    <w:rsid w:val="00F124AB"/>
    <w:rsid w:val="00F125C4"/>
    <w:rsid w:val="00F1261C"/>
    <w:rsid w:val="00F12A7F"/>
    <w:rsid w:val="00F130E4"/>
    <w:rsid w:val="00F1389B"/>
    <w:rsid w:val="00F13FFF"/>
    <w:rsid w:val="00F141E2"/>
    <w:rsid w:val="00F143CC"/>
    <w:rsid w:val="00F15176"/>
    <w:rsid w:val="00F154A2"/>
    <w:rsid w:val="00F15F72"/>
    <w:rsid w:val="00F16EF4"/>
    <w:rsid w:val="00F1738A"/>
    <w:rsid w:val="00F20AE0"/>
    <w:rsid w:val="00F20B78"/>
    <w:rsid w:val="00F20C18"/>
    <w:rsid w:val="00F20CF5"/>
    <w:rsid w:val="00F20DA5"/>
    <w:rsid w:val="00F213D0"/>
    <w:rsid w:val="00F21C25"/>
    <w:rsid w:val="00F21F1C"/>
    <w:rsid w:val="00F23100"/>
    <w:rsid w:val="00F23A51"/>
    <w:rsid w:val="00F242D7"/>
    <w:rsid w:val="00F24327"/>
    <w:rsid w:val="00F24898"/>
    <w:rsid w:val="00F24A51"/>
    <w:rsid w:val="00F24CB6"/>
    <w:rsid w:val="00F24E9E"/>
    <w:rsid w:val="00F25297"/>
    <w:rsid w:val="00F25B39"/>
    <w:rsid w:val="00F26162"/>
    <w:rsid w:val="00F263B3"/>
    <w:rsid w:val="00F2770D"/>
    <w:rsid w:val="00F27778"/>
    <w:rsid w:val="00F27E99"/>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1B0"/>
    <w:rsid w:val="00F51B3A"/>
    <w:rsid w:val="00F53525"/>
    <w:rsid w:val="00F546F2"/>
    <w:rsid w:val="00F5486D"/>
    <w:rsid w:val="00F5526F"/>
    <w:rsid w:val="00F55654"/>
    <w:rsid w:val="00F556B0"/>
    <w:rsid w:val="00F562EA"/>
    <w:rsid w:val="00F5653D"/>
    <w:rsid w:val="00F60675"/>
    <w:rsid w:val="00F607C7"/>
    <w:rsid w:val="00F60A05"/>
    <w:rsid w:val="00F60C5F"/>
    <w:rsid w:val="00F61898"/>
    <w:rsid w:val="00F61A9D"/>
    <w:rsid w:val="00F61D7A"/>
    <w:rsid w:val="00F61EC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2ED"/>
    <w:rsid w:val="00F8049A"/>
    <w:rsid w:val="00F80D16"/>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AC8"/>
    <w:rsid w:val="00FA5CBD"/>
    <w:rsid w:val="00FA6B94"/>
    <w:rsid w:val="00FA6F47"/>
    <w:rsid w:val="00FA751D"/>
    <w:rsid w:val="00FA7A86"/>
    <w:rsid w:val="00FA7EAA"/>
    <w:rsid w:val="00FB0070"/>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A52"/>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63"/>
    <w:rsid w:val="00FD7291"/>
    <w:rsid w:val="00FD7772"/>
    <w:rsid w:val="00FE1316"/>
    <w:rsid w:val="00FE18B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A7"/>
    <w:rsid w:val="00FF6156"/>
    <w:rsid w:val="00FF6934"/>
    <w:rsid w:val="00FF69B7"/>
    <w:rsid w:val="00FF6ACF"/>
    <w:rsid w:val="00FF6EA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FontStyle42">
    <w:name w:val="Font Style42"/>
    <w:basedOn w:val="DefaultParagraphFont"/>
    <w:uiPriority w:val="99"/>
    <w:rsid w:val="00E01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http://www.procurement.am"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arine.abrahamyan@yerevan.am" TargetMode="External"/><Relationship Id="rId17" Type="http://schemas.openxmlformats.org/officeDocument/2006/relationships/hyperlink" Target="mailto:erqaxluys@yerevan.am" TargetMode="External"/><Relationship Id="rId2" Type="http://schemas.openxmlformats.org/officeDocument/2006/relationships/numbering" Target="numbering.xml"/><Relationship Id="rId16" Type="http://schemas.openxmlformats.org/officeDocument/2006/relationships/hyperlink" Target="mailto:erqaxluys@yerevan.am" TargetMode="External"/><Relationship Id="rId20" Type="http://schemas.openxmlformats.org/officeDocument/2006/relationships/hyperlink" Target="mailto:erqaxluys@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s://ru.wikipedia.org/wiki/Standard_%26_Poor%E2%80%99s" TargetMode="External"/><Relationship Id="rId19"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narine.abrahamyan@yerevan.a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BACBB-DC4B-438F-B95A-852672E4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85</Pages>
  <Words>25881</Words>
  <Characters>147522</Characters>
  <Application>Microsoft Office Word</Application>
  <DocSecurity>0</DocSecurity>
  <Lines>1229</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173057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339</cp:revision>
  <cp:lastPrinted>2018-02-16T07:12:00Z</cp:lastPrinted>
  <dcterms:created xsi:type="dcterms:W3CDTF">2022-10-31T10:53:00Z</dcterms:created>
  <dcterms:modified xsi:type="dcterms:W3CDTF">2025-04-01T06:27:00Z</dcterms:modified>
</cp:coreProperties>
</file>